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AE6" w:rsidRPr="00D04828" w:rsidRDefault="00B20AE6" w:rsidP="0093143E">
      <w:pPr>
        <w:rPr>
          <w:lang w:val="nl-NL"/>
        </w:rPr>
      </w:pPr>
    </w:p>
    <w:p w:rsidR="00B20AE6" w:rsidRPr="00D04828" w:rsidRDefault="00B20AE6" w:rsidP="0093143E">
      <w:pPr>
        <w:pStyle w:val="Koptekst"/>
      </w:pPr>
    </w:p>
    <w:p w:rsidR="00B20AE6" w:rsidRPr="00D04828" w:rsidRDefault="00B20AE6" w:rsidP="0093143E"/>
    <w:p w:rsidR="00B20AE6" w:rsidRPr="00D04828" w:rsidRDefault="00B20AE6" w:rsidP="0093143E"/>
    <w:p w:rsidR="00B20AE6" w:rsidRPr="00D04828" w:rsidRDefault="00B20AE6" w:rsidP="0093143E"/>
    <w:p w:rsidR="00B20AE6" w:rsidRPr="00D04828" w:rsidRDefault="00B20AE6" w:rsidP="0093143E"/>
    <w:p w:rsidR="00B20AE6" w:rsidRPr="00D04828" w:rsidRDefault="00B20AE6" w:rsidP="0093143E"/>
    <w:p w:rsidR="006D43D9" w:rsidRPr="00D04828" w:rsidRDefault="006D43D9" w:rsidP="0093143E"/>
    <w:p w:rsidR="006D43D9" w:rsidRPr="00D04828" w:rsidRDefault="006D43D9" w:rsidP="0093143E"/>
    <w:p w:rsidR="00B20AE6" w:rsidRPr="00412BA9" w:rsidRDefault="007D53B1" w:rsidP="0093143E">
      <w:pPr>
        <w:rPr>
          <w:b/>
          <w:sz w:val="40"/>
          <w:szCs w:val="40"/>
        </w:rPr>
      </w:pPr>
      <w:r w:rsidRPr="007D53B1">
        <w:rPr>
          <w:b/>
          <w:sz w:val="40"/>
          <w:szCs w:val="40"/>
        </w:rPr>
        <w:t>Beheermodel en releasebeleid</w:t>
      </w:r>
    </w:p>
    <w:p w:rsidR="00B20AE6" w:rsidRPr="00412BA9" w:rsidRDefault="007D53B1" w:rsidP="0093143E">
      <w:pPr>
        <w:rPr>
          <w:b/>
          <w:sz w:val="40"/>
          <w:szCs w:val="40"/>
        </w:rPr>
      </w:pPr>
      <w:r w:rsidRPr="007D53B1">
        <w:rPr>
          <w:b/>
          <w:sz w:val="40"/>
          <w:szCs w:val="40"/>
        </w:rPr>
        <w:t>StUF standaarden</w:t>
      </w:r>
    </w:p>
    <w:p w:rsidR="00B20AE6" w:rsidRPr="00D04828" w:rsidRDefault="00B20AE6" w:rsidP="0093143E"/>
    <w:p w:rsidR="00B20AE6" w:rsidRPr="00412BA9" w:rsidRDefault="007D53B1" w:rsidP="0093143E">
      <w:pPr>
        <w:rPr>
          <w:b/>
          <w:i/>
          <w:sz w:val="28"/>
          <w:szCs w:val="28"/>
        </w:rPr>
      </w:pPr>
      <w:r w:rsidRPr="007D53B1">
        <w:rPr>
          <w:b/>
          <w:i/>
          <w:sz w:val="28"/>
          <w:szCs w:val="28"/>
        </w:rPr>
        <w:t>Organisatie, proces, participatie, releasebeleid en besluitvorming</w:t>
      </w:r>
    </w:p>
    <w:p w:rsidR="00B20AE6" w:rsidRPr="00D04828" w:rsidRDefault="00B20AE6" w:rsidP="0093143E"/>
    <w:p w:rsidR="00B20AE6" w:rsidRPr="00D04828" w:rsidRDefault="00B20AE6" w:rsidP="0093143E"/>
    <w:p w:rsidR="00B20AE6" w:rsidRPr="00D04828" w:rsidRDefault="00B20AE6" w:rsidP="0093143E"/>
    <w:p w:rsidR="00B20AE6" w:rsidRPr="00D04828" w:rsidRDefault="00B20AE6" w:rsidP="0093143E"/>
    <w:p w:rsidR="00B20AE6" w:rsidRPr="00D04828" w:rsidRDefault="00B20AE6" w:rsidP="0093143E"/>
    <w:p w:rsidR="00B20AE6" w:rsidRPr="00D04828" w:rsidRDefault="00B20AE6" w:rsidP="0093143E"/>
    <w:p w:rsidR="00B20AE6" w:rsidRPr="00D04828" w:rsidRDefault="00B20AE6" w:rsidP="0093143E"/>
    <w:p w:rsidR="00B20AE6" w:rsidRPr="00D04828" w:rsidRDefault="00B20AE6" w:rsidP="0093143E"/>
    <w:p w:rsidR="00B20AE6" w:rsidRPr="00D04828" w:rsidRDefault="00B20AE6" w:rsidP="0093143E"/>
    <w:p w:rsidR="00B20AE6" w:rsidRPr="00D04828" w:rsidRDefault="00B20AE6" w:rsidP="0093143E"/>
    <w:p w:rsidR="00B20AE6" w:rsidRPr="00D04828" w:rsidRDefault="00B20AE6" w:rsidP="0093143E"/>
    <w:p w:rsidR="00B20AE6" w:rsidRPr="00D04828" w:rsidRDefault="00B20AE6" w:rsidP="0093143E"/>
    <w:p w:rsidR="00B20AE6" w:rsidRPr="00D04828" w:rsidRDefault="00B20AE6" w:rsidP="0093143E"/>
    <w:p w:rsidR="00B20AE6" w:rsidRPr="00D04828" w:rsidRDefault="00B20AE6" w:rsidP="0093143E"/>
    <w:p w:rsidR="00B20AE6" w:rsidRPr="00D04828" w:rsidRDefault="00B20AE6" w:rsidP="0093143E"/>
    <w:p w:rsidR="00B20AE6" w:rsidRPr="00D04828" w:rsidRDefault="00B20AE6" w:rsidP="0093143E"/>
    <w:p w:rsidR="00B20AE6" w:rsidRPr="00D04828" w:rsidRDefault="00B20AE6" w:rsidP="0093143E"/>
    <w:p w:rsidR="00B20AE6" w:rsidRPr="00D04828" w:rsidRDefault="00B20AE6" w:rsidP="0093143E"/>
    <w:p w:rsidR="00B20AE6" w:rsidRPr="00D04828" w:rsidRDefault="00B20AE6" w:rsidP="0093143E"/>
    <w:p w:rsidR="00B20AE6" w:rsidRPr="00D04828" w:rsidRDefault="00B20AE6" w:rsidP="0093143E"/>
    <w:p w:rsidR="00B20AE6" w:rsidRPr="00D04828" w:rsidRDefault="00B20AE6" w:rsidP="0093143E"/>
    <w:p w:rsidR="00B20AE6" w:rsidRPr="00D04828" w:rsidRDefault="00B20AE6" w:rsidP="0093143E"/>
    <w:p w:rsidR="00B20AE6" w:rsidRPr="00D04828" w:rsidRDefault="00B20AE6" w:rsidP="0093143E"/>
    <w:p w:rsidR="00B20AE6" w:rsidRPr="00D04828" w:rsidRDefault="00B20AE6" w:rsidP="0093143E"/>
    <w:p w:rsidR="00B20AE6" w:rsidRPr="00D04828" w:rsidRDefault="00B20AE6" w:rsidP="0093143E"/>
    <w:p w:rsidR="00B20AE6" w:rsidRPr="00D04828" w:rsidRDefault="00B20AE6" w:rsidP="0093143E"/>
    <w:p w:rsidR="00B20AE6" w:rsidRPr="00D04828" w:rsidRDefault="00B20AE6" w:rsidP="0093143E"/>
    <w:p w:rsidR="00B20AE6" w:rsidRPr="00D04828" w:rsidRDefault="00B20AE6" w:rsidP="0093143E"/>
    <w:p w:rsidR="00B20AE6" w:rsidRPr="00D04828" w:rsidRDefault="00B20AE6" w:rsidP="0093143E"/>
    <w:p w:rsidR="00B20AE6" w:rsidRPr="00D04828" w:rsidRDefault="00B20AE6" w:rsidP="0093143E"/>
    <w:p w:rsidR="00B20AE6" w:rsidRPr="00D04828" w:rsidRDefault="00B20AE6" w:rsidP="0093143E"/>
    <w:p w:rsidR="00627280" w:rsidRPr="00D04828" w:rsidRDefault="00B20AE6" w:rsidP="0093143E">
      <w:pPr>
        <w:pStyle w:val="Inhopg1"/>
        <w:rPr>
          <w:sz w:val="20"/>
        </w:rPr>
      </w:pPr>
      <w:r w:rsidRPr="00D04828">
        <w:br w:type="page"/>
      </w:r>
    </w:p>
    <w:p w:rsidR="00CE06A6" w:rsidRDefault="00CE06A6" w:rsidP="0093143E">
      <w:pPr>
        <w:pStyle w:val="Inhopg1"/>
      </w:pPr>
    </w:p>
    <w:p w:rsidR="00CE06A6" w:rsidRDefault="00CE06A6" w:rsidP="0093143E">
      <w:pPr>
        <w:pStyle w:val="Inhopg1"/>
      </w:pPr>
      <w:r>
        <w:t>Inhoudsopgave</w:t>
      </w:r>
    </w:p>
    <w:p w:rsidR="00B20AE6" w:rsidRPr="00D04828" w:rsidRDefault="00B20AE6" w:rsidP="0093143E">
      <w:r w:rsidRPr="00D04828">
        <w:tab/>
      </w:r>
    </w:p>
    <w:sdt>
      <w:sdtPr>
        <w:rPr>
          <w:rFonts w:ascii="Arial" w:eastAsia="Times New Roman" w:hAnsi="Arial" w:cs="Times New Roman"/>
          <w:b w:val="0"/>
          <w:bCs w:val="0"/>
          <w:color w:val="auto"/>
          <w:sz w:val="20"/>
          <w:szCs w:val="20"/>
          <w:lang w:val="nl"/>
        </w:rPr>
        <w:id w:val="12756410"/>
        <w:docPartObj>
          <w:docPartGallery w:val="Table of Contents"/>
          <w:docPartUnique/>
        </w:docPartObj>
      </w:sdtPr>
      <w:sdtContent>
        <w:p w:rsidR="00CB6AF2" w:rsidRDefault="00CB6AF2" w:rsidP="000C1BC7">
          <w:pPr>
            <w:pStyle w:val="Kopvaninhoudsopgave"/>
          </w:pPr>
        </w:p>
        <w:p w:rsidR="00301BFC" w:rsidRDefault="00E55940">
          <w:pPr>
            <w:pStyle w:val="Inhopg1"/>
            <w:rPr>
              <w:ins w:id="0" w:author="Jan Campschroer" w:date="2014-08-15T16:14:00Z"/>
              <w:rFonts w:asciiTheme="minorHAnsi" w:eastAsiaTheme="minorEastAsia" w:hAnsiTheme="minorHAnsi" w:cstheme="minorBidi"/>
              <w:b w:val="0"/>
              <w:color w:val="auto"/>
              <w:sz w:val="22"/>
              <w:szCs w:val="22"/>
              <w:lang w:val="nl-NL" w:eastAsia="nl-NL"/>
            </w:rPr>
          </w:pPr>
          <w:r w:rsidRPr="00E55940">
            <w:rPr>
              <w:lang w:val="nl-NL"/>
            </w:rPr>
            <w:fldChar w:fldCharType="begin"/>
          </w:r>
          <w:r w:rsidR="00CB6AF2">
            <w:rPr>
              <w:lang w:val="nl-NL"/>
            </w:rPr>
            <w:instrText xml:space="preserve"> TOC \o "1-3" \h \z \u </w:instrText>
          </w:r>
          <w:r w:rsidRPr="00E55940">
            <w:rPr>
              <w:lang w:val="nl-NL"/>
            </w:rPr>
            <w:fldChar w:fldCharType="separate"/>
          </w:r>
          <w:ins w:id="1" w:author="Jan Campschroer" w:date="2014-08-15T16:14:00Z">
            <w:r w:rsidRPr="007F1EFE">
              <w:rPr>
                <w:rStyle w:val="Hyperlink"/>
              </w:rPr>
              <w:fldChar w:fldCharType="begin"/>
            </w:r>
            <w:r w:rsidR="00301BFC" w:rsidRPr="007F1EFE">
              <w:rPr>
                <w:rStyle w:val="Hyperlink"/>
              </w:rPr>
              <w:instrText xml:space="preserve"> </w:instrText>
            </w:r>
            <w:r w:rsidR="00301BFC">
              <w:instrText>HYPERLINK \l "_Toc395882587"</w:instrText>
            </w:r>
            <w:r w:rsidR="00301BFC" w:rsidRPr="007F1EFE">
              <w:rPr>
                <w:rStyle w:val="Hyperlink"/>
              </w:rPr>
              <w:instrText xml:space="preserve"> </w:instrText>
            </w:r>
            <w:r w:rsidRPr="007F1EFE">
              <w:rPr>
                <w:rStyle w:val="Hyperlink"/>
              </w:rPr>
              <w:fldChar w:fldCharType="separate"/>
            </w:r>
            <w:r w:rsidR="00301BFC" w:rsidRPr="007F1EFE">
              <w:rPr>
                <w:rStyle w:val="Hyperlink"/>
              </w:rPr>
              <w:t>1.</w:t>
            </w:r>
            <w:r w:rsidR="00301BFC">
              <w:rPr>
                <w:rFonts w:asciiTheme="minorHAnsi" w:eastAsiaTheme="minorEastAsia" w:hAnsiTheme="minorHAnsi" w:cstheme="minorBidi"/>
                <w:b w:val="0"/>
                <w:color w:val="auto"/>
                <w:sz w:val="22"/>
                <w:szCs w:val="22"/>
                <w:lang w:val="nl-NL" w:eastAsia="nl-NL"/>
              </w:rPr>
              <w:tab/>
            </w:r>
            <w:r w:rsidR="00301BFC" w:rsidRPr="007F1EFE">
              <w:rPr>
                <w:rStyle w:val="Hyperlink"/>
              </w:rPr>
              <w:t>Inleiding</w:t>
            </w:r>
            <w:r w:rsidR="00301BFC">
              <w:rPr>
                <w:webHidden/>
              </w:rPr>
              <w:tab/>
            </w:r>
            <w:r>
              <w:rPr>
                <w:webHidden/>
              </w:rPr>
              <w:fldChar w:fldCharType="begin"/>
            </w:r>
            <w:r w:rsidR="00301BFC">
              <w:rPr>
                <w:webHidden/>
              </w:rPr>
              <w:instrText xml:space="preserve"> PAGEREF _Toc395882587 \h </w:instrText>
            </w:r>
          </w:ins>
          <w:r>
            <w:rPr>
              <w:webHidden/>
            </w:rPr>
          </w:r>
          <w:r>
            <w:rPr>
              <w:webHidden/>
            </w:rPr>
            <w:fldChar w:fldCharType="separate"/>
          </w:r>
          <w:ins w:id="2" w:author="Jan Campschroer" w:date="2014-08-15T16:14:00Z">
            <w:r w:rsidR="00301BFC">
              <w:rPr>
                <w:webHidden/>
              </w:rPr>
              <w:t>5</w:t>
            </w:r>
            <w:r>
              <w:rPr>
                <w:webHidden/>
              </w:rPr>
              <w:fldChar w:fldCharType="end"/>
            </w:r>
            <w:r w:rsidRPr="007F1EFE">
              <w:rPr>
                <w:rStyle w:val="Hyperlink"/>
              </w:rPr>
              <w:fldChar w:fldCharType="end"/>
            </w:r>
          </w:ins>
        </w:p>
        <w:p w:rsidR="00301BFC" w:rsidRDefault="00E55940">
          <w:pPr>
            <w:pStyle w:val="Inhopg2"/>
            <w:rPr>
              <w:ins w:id="3" w:author="Jan Campschroer" w:date="2014-08-15T16:14:00Z"/>
              <w:rFonts w:asciiTheme="minorHAnsi" w:eastAsiaTheme="minorEastAsia" w:hAnsiTheme="minorHAnsi" w:cstheme="minorBidi"/>
              <w:noProof/>
              <w:sz w:val="22"/>
              <w:szCs w:val="22"/>
              <w:lang w:val="nl-NL" w:eastAsia="nl-NL"/>
            </w:rPr>
          </w:pPr>
          <w:ins w:id="4" w:author="Jan Campschroer" w:date="2014-08-15T16:14:00Z">
            <w:r w:rsidRPr="007F1EFE">
              <w:rPr>
                <w:rStyle w:val="Hyperlink"/>
                <w:noProof/>
              </w:rPr>
              <w:fldChar w:fldCharType="begin"/>
            </w:r>
            <w:r w:rsidR="00301BFC" w:rsidRPr="007F1EFE">
              <w:rPr>
                <w:rStyle w:val="Hyperlink"/>
                <w:noProof/>
              </w:rPr>
              <w:instrText xml:space="preserve"> </w:instrText>
            </w:r>
            <w:r w:rsidR="00301BFC">
              <w:rPr>
                <w:noProof/>
              </w:rPr>
              <w:instrText>HYPERLINK \l "_Toc395882588"</w:instrText>
            </w:r>
            <w:r w:rsidR="00301BFC" w:rsidRPr="007F1EFE">
              <w:rPr>
                <w:rStyle w:val="Hyperlink"/>
                <w:noProof/>
              </w:rPr>
              <w:instrText xml:space="preserve"> </w:instrText>
            </w:r>
            <w:r w:rsidRPr="007F1EFE">
              <w:rPr>
                <w:rStyle w:val="Hyperlink"/>
                <w:noProof/>
              </w:rPr>
              <w:fldChar w:fldCharType="separate"/>
            </w:r>
            <w:r w:rsidR="00301BFC" w:rsidRPr="007F1EFE">
              <w:rPr>
                <w:rStyle w:val="Hyperlink"/>
                <w:noProof/>
              </w:rPr>
              <w:t>1.1</w:t>
            </w:r>
            <w:r w:rsidR="00301BFC">
              <w:rPr>
                <w:rFonts w:asciiTheme="minorHAnsi" w:eastAsiaTheme="minorEastAsia" w:hAnsiTheme="minorHAnsi" w:cstheme="minorBidi"/>
                <w:noProof/>
                <w:sz w:val="22"/>
                <w:szCs w:val="22"/>
                <w:lang w:val="nl-NL" w:eastAsia="nl-NL"/>
              </w:rPr>
              <w:tab/>
            </w:r>
            <w:r w:rsidR="00301BFC" w:rsidRPr="007F1EFE">
              <w:rPr>
                <w:rStyle w:val="Hyperlink"/>
                <w:noProof/>
              </w:rPr>
              <w:t>Context</w:t>
            </w:r>
            <w:r w:rsidR="00301BFC">
              <w:rPr>
                <w:noProof/>
                <w:webHidden/>
              </w:rPr>
              <w:tab/>
            </w:r>
            <w:r>
              <w:rPr>
                <w:noProof/>
                <w:webHidden/>
              </w:rPr>
              <w:fldChar w:fldCharType="begin"/>
            </w:r>
            <w:r w:rsidR="00301BFC">
              <w:rPr>
                <w:noProof/>
                <w:webHidden/>
              </w:rPr>
              <w:instrText xml:space="preserve"> PAGEREF _Toc395882588 \h </w:instrText>
            </w:r>
          </w:ins>
          <w:r>
            <w:rPr>
              <w:noProof/>
              <w:webHidden/>
            </w:rPr>
          </w:r>
          <w:r>
            <w:rPr>
              <w:noProof/>
              <w:webHidden/>
            </w:rPr>
            <w:fldChar w:fldCharType="separate"/>
          </w:r>
          <w:ins w:id="5" w:author="Jan Campschroer" w:date="2014-08-15T16:14:00Z">
            <w:r w:rsidR="00301BFC">
              <w:rPr>
                <w:noProof/>
                <w:webHidden/>
              </w:rPr>
              <w:t>5</w:t>
            </w:r>
            <w:r>
              <w:rPr>
                <w:noProof/>
                <w:webHidden/>
              </w:rPr>
              <w:fldChar w:fldCharType="end"/>
            </w:r>
            <w:r w:rsidRPr="007F1EFE">
              <w:rPr>
                <w:rStyle w:val="Hyperlink"/>
                <w:noProof/>
              </w:rPr>
              <w:fldChar w:fldCharType="end"/>
            </w:r>
          </w:ins>
        </w:p>
        <w:p w:rsidR="00301BFC" w:rsidRDefault="00E55940">
          <w:pPr>
            <w:pStyle w:val="Inhopg2"/>
            <w:rPr>
              <w:ins w:id="6" w:author="Jan Campschroer" w:date="2014-08-15T16:14:00Z"/>
              <w:rFonts w:asciiTheme="minorHAnsi" w:eastAsiaTheme="minorEastAsia" w:hAnsiTheme="minorHAnsi" w:cstheme="minorBidi"/>
              <w:noProof/>
              <w:sz w:val="22"/>
              <w:szCs w:val="22"/>
              <w:lang w:val="nl-NL" w:eastAsia="nl-NL"/>
            </w:rPr>
          </w:pPr>
          <w:ins w:id="7" w:author="Jan Campschroer" w:date="2014-08-15T16:14:00Z">
            <w:r w:rsidRPr="007F1EFE">
              <w:rPr>
                <w:rStyle w:val="Hyperlink"/>
                <w:noProof/>
              </w:rPr>
              <w:fldChar w:fldCharType="begin"/>
            </w:r>
            <w:r w:rsidR="00301BFC" w:rsidRPr="007F1EFE">
              <w:rPr>
                <w:rStyle w:val="Hyperlink"/>
                <w:noProof/>
              </w:rPr>
              <w:instrText xml:space="preserve"> </w:instrText>
            </w:r>
            <w:r w:rsidR="00301BFC">
              <w:rPr>
                <w:noProof/>
              </w:rPr>
              <w:instrText>HYPERLINK \l "_Toc395882589"</w:instrText>
            </w:r>
            <w:r w:rsidR="00301BFC" w:rsidRPr="007F1EFE">
              <w:rPr>
                <w:rStyle w:val="Hyperlink"/>
                <w:noProof/>
              </w:rPr>
              <w:instrText xml:space="preserve"> </w:instrText>
            </w:r>
            <w:r w:rsidRPr="007F1EFE">
              <w:rPr>
                <w:rStyle w:val="Hyperlink"/>
                <w:noProof/>
              </w:rPr>
              <w:fldChar w:fldCharType="separate"/>
            </w:r>
            <w:r w:rsidR="00301BFC" w:rsidRPr="007F1EFE">
              <w:rPr>
                <w:rStyle w:val="Hyperlink"/>
                <w:noProof/>
              </w:rPr>
              <w:t>1.2</w:t>
            </w:r>
            <w:r w:rsidR="00301BFC">
              <w:rPr>
                <w:rFonts w:asciiTheme="minorHAnsi" w:eastAsiaTheme="minorEastAsia" w:hAnsiTheme="minorHAnsi" w:cstheme="minorBidi"/>
                <w:noProof/>
                <w:sz w:val="22"/>
                <w:szCs w:val="22"/>
                <w:lang w:val="nl-NL" w:eastAsia="nl-NL"/>
              </w:rPr>
              <w:tab/>
            </w:r>
            <w:r w:rsidR="00301BFC" w:rsidRPr="007F1EFE">
              <w:rPr>
                <w:rStyle w:val="Hyperlink"/>
                <w:noProof/>
              </w:rPr>
              <w:t>Doel en opbouw van dit document</w:t>
            </w:r>
            <w:r w:rsidR="00301BFC">
              <w:rPr>
                <w:noProof/>
                <w:webHidden/>
              </w:rPr>
              <w:tab/>
            </w:r>
            <w:r>
              <w:rPr>
                <w:noProof/>
                <w:webHidden/>
              </w:rPr>
              <w:fldChar w:fldCharType="begin"/>
            </w:r>
            <w:r w:rsidR="00301BFC">
              <w:rPr>
                <w:noProof/>
                <w:webHidden/>
              </w:rPr>
              <w:instrText xml:space="preserve"> PAGEREF _Toc395882589 \h </w:instrText>
            </w:r>
          </w:ins>
          <w:r>
            <w:rPr>
              <w:noProof/>
              <w:webHidden/>
            </w:rPr>
          </w:r>
          <w:r>
            <w:rPr>
              <w:noProof/>
              <w:webHidden/>
            </w:rPr>
            <w:fldChar w:fldCharType="separate"/>
          </w:r>
          <w:ins w:id="8" w:author="Jan Campschroer" w:date="2014-08-15T16:14:00Z">
            <w:r w:rsidR="00301BFC">
              <w:rPr>
                <w:noProof/>
                <w:webHidden/>
              </w:rPr>
              <w:t>5</w:t>
            </w:r>
            <w:r>
              <w:rPr>
                <w:noProof/>
                <w:webHidden/>
              </w:rPr>
              <w:fldChar w:fldCharType="end"/>
            </w:r>
            <w:r w:rsidRPr="007F1EFE">
              <w:rPr>
                <w:rStyle w:val="Hyperlink"/>
                <w:noProof/>
              </w:rPr>
              <w:fldChar w:fldCharType="end"/>
            </w:r>
          </w:ins>
        </w:p>
        <w:p w:rsidR="00301BFC" w:rsidRDefault="00E55940">
          <w:pPr>
            <w:pStyle w:val="Inhopg1"/>
            <w:rPr>
              <w:ins w:id="9" w:author="Jan Campschroer" w:date="2014-08-15T16:14:00Z"/>
              <w:rFonts w:asciiTheme="minorHAnsi" w:eastAsiaTheme="minorEastAsia" w:hAnsiTheme="minorHAnsi" w:cstheme="minorBidi"/>
              <w:b w:val="0"/>
              <w:color w:val="auto"/>
              <w:sz w:val="22"/>
              <w:szCs w:val="22"/>
              <w:lang w:val="nl-NL" w:eastAsia="nl-NL"/>
            </w:rPr>
          </w:pPr>
          <w:ins w:id="10" w:author="Jan Campschroer" w:date="2014-08-15T16:14:00Z">
            <w:r w:rsidRPr="007F1EFE">
              <w:rPr>
                <w:rStyle w:val="Hyperlink"/>
              </w:rPr>
              <w:fldChar w:fldCharType="begin"/>
            </w:r>
            <w:r w:rsidR="00301BFC" w:rsidRPr="007F1EFE">
              <w:rPr>
                <w:rStyle w:val="Hyperlink"/>
              </w:rPr>
              <w:instrText xml:space="preserve"> </w:instrText>
            </w:r>
            <w:r w:rsidR="00301BFC">
              <w:instrText>HYPERLINK \l "_Toc395882590"</w:instrText>
            </w:r>
            <w:r w:rsidR="00301BFC" w:rsidRPr="007F1EFE">
              <w:rPr>
                <w:rStyle w:val="Hyperlink"/>
              </w:rPr>
              <w:instrText xml:space="preserve"> </w:instrText>
            </w:r>
            <w:r w:rsidRPr="007F1EFE">
              <w:rPr>
                <w:rStyle w:val="Hyperlink"/>
              </w:rPr>
              <w:fldChar w:fldCharType="separate"/>
            </w:r>
            <w:r w:rsidR="00301BFC" w:rsidRPr="007F1EFE">
              <w:rPr>
                <w:rStyle w:val="Hyperlink"/>
              </w:rPr>
              <w:t>2.</w:t>
            </w:r>
            <w:r w:rsidR="00301BFC">
              <w:rPr>
                <w:rFonts w:asciiTheme="minorHAnsi" w:eastAsiaTheme="minorEastAsia" w:hAnsiTheme="minorHAnsi" w:cstheme="minorBidi"/>
                <w:b w:val="0"/>
                <w:color w:val="auto"/>
                <w:sz w:val="22"/>
                <w:szCs w:val="22"/>
                <w:lang w:val="nl-NL" w:eastAsia="nl-NL"/>
              </w:rPr>
              <w:tab/>
            </w:r>
            <w:r w:rsidR="00301BFC" w:rsidRPr="007F1EFE">
              <w:rPr>
                <w:rStyle w:val="Hyperlink"/>
              </w:rPr>
              <w:t>StUF Beheer en onderhoud op hoofdlijnen</w:t>
            </w:r>
            <w:r w:rsidR="00301BFC">
              <w:rPr>
                <w:webHidden/>
              </w:rPr>
              <w:tab/>
            </w:r>
            <w:r>
              <w:rPr>
                <w:webHidden/>
              </w:rPr>
              <w:fldChar w:fldCharType="begin"/>
            </w:r>
            <w:r w:rsidR="00301BFC">
              <w:rPr>
                <w:webHidden/>
              </w:rPr>
              <w:instrText xml:space="preserve"> PAGEREF _Toc395882590 \h </w:instrText>
            </w:r>
          </w:ins>
          <w:r>
            <w:rPr>
              <w:webHidden/>
            </w:rPr>
          </w:r>
          <w:r>
            <w:rPr>
              <w:webHidden/>
            </w:rPr>
            <w:fldChar w:fldCharType="separate"/>
          </w:r>
          <w:ins w:id="11" w:author="Jan Campschroer" w:date="2014-08-15T16:14:00Z">
            <w:r w:rsidR="00301BFC">
              <w:rPr>
                <w:webHidden/>
              </w:rPr>
              <w:t>6</w:t>
            </w:r>
            <w:r>
              <w:rPr>
                <w:webHidden/>
              </w:rPr>
              <w:fldChar w:fldCharType="end"/>
            </w:r>
            <w:r w:rsidRPr="007F1EFE">
              <w:rPr>
                <w:rStyle w:val="Hyperlink"/>
              </w:rPr>
              <w:fldChar w:fldCharType="end"/>
            </w:r>
          </w:ins>
        </w:p>
        <w:p w:rsidR="00301BFC" w:rsidRDefault="00E55940">
          <w:pPr>
            <w:pStyle w:val="Inhopg2"/>
            <w:rPr>
              <w:ins w:id="12" w:author="Jan Campschroer" w:date="2014-08-15T16:14:00Z"/>
              <w:rFonts w:asciiTheme="minorHAnsi" w:eastAsiaTheme="minorEastAsia" w:hAnsiTheme="minorHAnsi" w:cstheme="minorBidi"/>
              <w:noProof/>
              <w:sz w:val="22"/>
              <w:szCs w:val="22"/>
              <w:lang w:val="nl-NL" w:eastAsia="nl-NL"/>
            </w:rPr>
          </w:pPr>
          <w:ins w:id="13" w:author="Jan Campschroer" w:date="2014-08-15T16:14:00Z">
            <w:r w:rsidRPr="007F1EFE">
              <w:rPr>
                <w:rStyle w:val="Hyperlink"/>
                <w:noProof/>
              </w:rPr>
              <w:fldChar w:fldCharType="begin"/>
            </w:r>
            <w:r w:rsidR="00301BFC" w:rsidRPr="007F1EFE">
              <w:rPr>
                <w:rStyle w:val="Hyperlink"/>
                <w:noProof/>
              </w:rPr>
              <w:instrText xml:space="preserve"> </w:instrText>
            </w:r>
            <w:r w:rsidR="00301BFC">
              <w:rPr>
                <w:noProof/>
              </w:rPr>
              <w:instrText>HYPERLINK \l "_Toc395882591"</w:instrText>
            </w:r>
            <w:r w:rsidR="00301BFC" w:rsidRPr="007F1EFE">
              <w:rPr>
                <w:rStyle w:val="Hyperlink"/>
                <w:noProof/>
              </w:rPr>
              <w:instrText xml:space="preserve"> </w:instrText>
            </w:r>
            <w:r w:rsidRPr="007F1EFE">
              <w:rPr>
                <w:rStyle w:val="Hyperlink"/>
                <w:noProof/>
              </w:rPr>
              <w:fldChar w:fldCharType="separate"/>
            </w:r>
            <w:r w:rsidR="00301BFC" w:rsidRPr="007F1EFE">
              <w:rPr>
                <w:rStyle w:val="Hyperlink"/>
                <w:noProof/>
              </w:rPr>
              <w:t>2.1</w:t>
            </w:r>
            <w:r w:rsidR="00301BFC">
              <w:rPr>
                <w:rFonts w:asciiTheme="minorHAnsi" w:eastAsiaTheme="minorEastAsia" w:hAnsiTheme="minorHAnsi" w:cstheme="minorBidi"/>
                <w:noProof/>
                <w:sz w:val="22"/>
                <w:szCs w:val="22"/>
                <w:lang w:val="nl-NL" w:eastAsia="nl-NL"/>
              </w:rPr>
              <w:tab/>
            </w:r>
            <w:r w:rsidR="00301BFC" w:rsidRPr="007F1EFE">
              <w:rPr>
                <w:rStyle w:val="Hyperlink"/>
                <w:noProof/>
              </w:rPr>
              <w:t>StUF-familie – Scope van beheer</w:t>
            </w:r>
            <w:r w:rsidR="00301BFC">
              <w:rPr>
                <w:noProof/>
                <w:webHidden/>
              </w:rPr>
              <w:tab/>
            </w:r>
            <w:r>
              <w:rPr>
                <w:noProof/>
                <w:webHidden/>
              </w:rPr>
              <w:fldChar w:fldCharType="begin"/>
            </w:r>
            <w:r w:rsidR="00301BFC">
              <w:rPr>
                <w:noProof/>
                <w:webHidden/>
              </w:rPr>
              <w:instrText xml:space="preserve"> PAGEREF _Toc395882591 \h </w:instrText>
            </w:r>
          </w:ins>
          <w:r>
            <w:rPr>
              <w:noProof/>
              <w:webHidden/>
            </w:rPr>
          </w:r>
          <w:r>
            <w:rPr>
              <w:noProof/>
              <w:webHidden/>
            </w:rPr>
            <w:fldChar w:fldCharType="separate"/>
          </w:r>
          <w:ins w:id="14" w:author="Jan Campschroer" w:date="2014-08-15T16:14:00Z">
            <w:r w:rsidR="00301BFC">
              <w:rPr>
                <w:noProof/>
                <w:webHidden/>
              </w:rPr>
              <w:t>6</w:t>
            </w:r>
            <w:r>
              <w:rPr>
                <w:noProof/>
                <w:webHidden/>
              </w:rPr>
              <w:fldChar w:fldCharType="end"/>
            </w:r>
            <w:r w:rsidRPr="007F1EFE">
              <w:rPr>
                <w:rStyle w:val="Hyperlink"/>
                <w:noProof/>
              </w:rPr>
              <w:fldChar w:fldCharType="end"/>
            </w:r>
          </w:ins>
        </w:p>
        <w:p w:rsidR="00301BFC" w:rsidRDefault="00E55940">
          <w:pPr>
            <w:pStyle w:val="Inhopg3"/>
            <w:tabs>
              <w:tab w:val="left" w:pos="1162"/>
              <w:tab w:val="right" w:pos="9060"/>
            </w:tabs>
            <w:rPr>
              <w:ins w:id="15" w:author="Jan Campschroer" w:date="2014-08-15T16:14:00Z"/>
              <w:rFonts w:asciiTheme="minorHAnsi" w:eastAsiaTheme="minorEastAsia" w:hAnsiTheme="minorHAnsi" w:cstheme="minorBidi"/>
              <w:noProof/>
              <w:sz w:val="22"/>
              <w:szCs w:val="22"/>
              <w:lang w:val="nl-NL" w:eastAsia="nl-NL"/>
            </w:rPr>
          </w:pPr>
          <w:ins w:id="16" w:author="Jan Campschroer" w:date="2014-08-15T16:14:00Z">
            <w:r w:rsidRPr="007F1EFE">
              <w:rPr>
                <w:rStyle w:val="Hyperlink"/>
                <w:noProof/>
              </w:rPr>
              <w:fldChar w:fldCharType="begin"/>
            </w:r>
            <w:r w:rsidR="00301BFC" w:rsidRPr="007F1EFE">
              <w:rPr>
                <w:rStyle w:val="Hyperlink"/>
                <w:noProof/>
              </w:rPr>
              <w:instrText xml:space="preserve"> </w:instrText>
            </w:r>
            <w:r w:rsidR="00301BFC">
              <w:rPr>
                <w:noProof/>
              </w:rPr>
              <w:instrText>HYPERLINK \l "_Toc395882592"</w:instrText>
            </w:r>
            <w:r w:rsidR="00301BFC" w:rsidRPr="007F1EFE">
              <w:rPr>
                <w:rStyle w:val="Hyperlink"/>
                <w:noProof/>
              </w:rPr>
              <w:instrText xml:space="preserve"> </w:instrText>
            </w:r>
            <w:r w:rsidRPr="007F1EFE">
              <w:rPr>
                <w:rStyle w:val="Hyperlink"/>
                <w:noProof/>
              </w:rPr>
              <w:fldChar w:fldCharType="separate"/>
            </w:r>
            <w:r w:rsidR="00301BFC" w:rsidRPr="007F1EFE">
              <w:rPr>
                <w:rStyle w:val="Hyperlink"/>
                <w:i/>
                <w:noProof/>
              </w:rPr>
              <w:t>2.1.1</w:t>
            </w:r>
            <w:r w:rsidR="00301BFC">
              <w:rPr>
                <w:rFonts w:asciiTheme="minorHAnsi" w:eastAsiaTheme="minorEastAsia" w:hAnsiTheme="minorHAnsi" w:cstheme="minorBidi"/>
                <w:noProof/>
                <w:sz w:val="22"/>
                <w:szCs w:val="22"/>
                <w:lang w:val="nl-NL" w:eastAsia="nl-NL"/>
              </w:rPr>
              <w:tab/>
            </w:r>
            <w:r w:rsidR="00301BFC" w:rsidRPr="007F1EFE">
              <w:rPr>
                <w:rStyle w:val="Hyperlink"/>
                <w:noProof/>
              </w:rPr>
              <w:t>Inleiding</w:t>
            </w:r>
            <w:r w:rsidR="00301BFC">
              <w:rPr>
                <w:noProof/>
                <w:webHidden/>
              </w:rPr>
              <w:tab/>
            </w:r>
            <w:r>
              <w:rPr>
                <w:noProof/>
                <w:webHidden/>
              </w:rPr>
              <w:fldChar w:fldCharType="begin"/>
            </w:r>
            <w:r w:rsidR="00301BFC">
              <w:rPr>
                <w:noProof/>
                <w:webHidden/>
              </w:rPr>
              <w:instrText xml:space="preserve"> PAGEREF _Toc395882592 \h </w:instrText>
            </w:r>
          </w:ins>
          <w:r>
            <w:rPr>
              <w:noProof/>
              <w:webHidden/>
            </w:rPr>
          </w:r>
          <w:r>
            <w:rPr>
              <w:noProof/>
              <w:webHidden/>
            </w:rPr>
            <w:fldChar w:fldCharType="separate"/>
          </w:r>
          <w:ins w:id="17" w:author="Jan Campschroer" w:date="2014-08-15T16:14:00Z">
            <w:r w:rsidR="00301BFC">
              <w:rPr>
                <w:noProof/>
                <w:webHidden/>
              </w:rPr>
              <w:t>6</w:t>
            </w:r>
            <w:r>
              <w:rPr>
                <w:noProof/>
                <w:webHidden/>
              </w:rPr>
              <w:fldChar w:fldCharType="end"/>
            </w:r>
            <w:r w:rsidRPr="007F1EFE">
              <w:rPr>
                <w:rStyle w:val="Hyperlink"/>
                <w:noProof/>
              </w:rPr>
              <w:fldChar w:fldCharType="end"/>
            </w:r>
          </w:ins>
        </w:p>
        <w:p w:rsidR="00301BFC" w:rsidRDefault="00E55940">
          <w:pPr>
            <w:pStyle w:val="Inhopg3"/>
            <w:tabs>
              <w:tab w:val="left" w:pos="1162"/>
              <w:tab w:val="right" w:pos="9060"/>
            </w:tabs>
            <w:rPr>
              <w:ins w:id="18" w:author="Jan Campschroer" w:date="2014-08-15T16:14:00Z"/>
              <w:rFonts w:asciiTheme="minorHAnsi" w:eastAsiaTheme="minorEastAsia" w:hAnsiTheme="minorHAnsi" w:cstheme="minorBidi"/>
              <w:noProof/>
              <w:sz w:val="22"/>
              <w:szCs w:val="22"/>
              <w:lang w:val="nl-NL" w:eastAsia="nl-NL"/>
            </w:rPr>
          </w:pPr>
          <w:ins w:id="19" w:author="Jan Campschroer" w:date="2014-08-15T16:14:00Z">
            <w:r w:rsidRPr="007F1EFE">
              <w:rPr>
                <w:rStyle w:val="Hyperlink"/>
                <w:noProof/>
              </w:rPr>
              <w:fldChar w:fldCharType="begin"/>
            </w:r>
            <w:r w:rsidR="00301BFC" w:rsidRPr="007F1EFE">
              <w:rPr>
                <w:rStyle w:val="Hyperlink"/>
                <w:noProof/>
              </w:rPr>
              <w:instrText xml:space="preserve"> </w:instrText>
            </w:r>
            <w:r w:rsidR="00301BFC">
              <w:rPr>
                <w:noProof/>
              </w:rPr>
              <w:instrText>HYPERLINK \l "_Toc395882593"</w:instrText>
            </w:r>
            <w:r w:rsidR="00301BFC" w:rsidRPr="007F1EFE">
              <w:rPr>
                <w:rStyle w:val="Hyperlink"/>
                <w:noProof/>
              </w:rPr>
              <w:instrText xml:space="preserve"> </w:instrText>
            </w:r>
            <w:r w:rsidRPr="007F1EFE">
              <w:rPr>
                <w:rStyle w:val="Hyperlink"/>
                <w:noProof/>
              </w:rPr>
              <w:fldChar w:fldCharType="separate"/>
            </w:r>
            <w:r w:rsidR="00301BFC" w:rsidRPr="007F1EFE">
              <w:rPr>
                <w:rStyle w:val="Hyperlink"/>
                <w:i/>
                <w:noProof/>
              </w:rPr>
              <w:t>2.1.2</w:t>
            </w:r>
            <w:r w:rsidR="00301BFC">
              <w:rPr>
                <w:rFonts w:asciiTheme="minorHAnsi" w:eastAsiaTheme="minorEastAsia" w:hAnsiTheme="minorHAnsi" w:cstheme="minorBidi"/>
                <w:noProof/>
                <w:sz w:val="22"/>
                <w:szCs w:val="22"/>
                <w:lang w:val="nl-NL" w:eastAsia="nl-NL"/>
              </w:rPr>
              <w:tab/>
            </w:r>
            <w:r w:rsidR="00301BFC" w:rsidRPr="007F1EFE">
              <w:rPr>
                <w:rStyle w:val="Hyperlink"/>
                <w:noProof/>
              </w:rPr>
              <w:t>Informatiemodel</w:t>
            </w:r>
            <w:r w:rsidR="00301BFC">
              <w:rPr>
                <w:noProof/>
                <w:webHidden/>
              </w:rPr>
              <w:tab/>
            </w:r>
            <w:r>
              <w:rPr>
                <w:noProof/>
                <w:webHidden/>
              </w:rPr>
              <w:fldChar w:fldCharType="begin"/>
            </w:r>
            <w:r w:rsidR="00301BFC">
              <w:rPr>
                <w:noProof/>
                <w:webHidden/>
              </w:rPr>
              <w:instrText xml:space="preserve"> PAGEREF _Toc395882593 \h </w:instrText>
            </w:r>
          </w:ins>
          <w:r>
            <w:rPr>
              <w:noProof/>
              <w:webHidden/>
            </w:rPr>
          </w:r>
          <w:r>
            <w:rPr>
              <w:noProof/>
              <w:webHidden/>
            </w:rPr>
            <w:fldChar w:fldCharType="separate"/>
          </w:r>
          <w:ins w:id="20" w:author="Jan Campschroer" w:date="2014-08-15T16:14:00Z">
            <w:r w:rsidR="00301BFC">
              <w:rPr>
                <w:noProof/>
                <w:webHidden/>
              </w:rPr>
              <w:t>7</w:t>
            </w:r>
            <w:r>
              <w:rPr>
                <w:noProof/>
                <w:webHidden/>
              </w:rPr>
              <w:fldChar w:fldCharType="end"/>
            </w:r>
            <w:r w:rsidRPr="007F1EFE">
              <w:rPr>
                <w:rStyle w:val="Hyperlink"/>
                <w:noProof/>
              </w:rPr>
              <w:fldChar w:fldCharType="end"/>
            </w:r>
          </w:ins>
        </w:p>
        <w:p w:rsidR="00301BFC" w:rsidRDefault="00E55940">
          <w:pPr>
            <w:pStyle w:val="Inhopg3"/>
            <w:tabs>
              <w:tab w:val="left" w:pos="1162"/>
              <w:tab w:val="right" w:pos="9060"/>
            </w:tabs>
            <w:rPr>
              <w:ins w:id="21" w:author="Jan Campschroer" w:date="2014-08-15T16:14:00Z"/>
              <w:rFonts w:asciiTheme="minorHAnsi" w:eastAsiaTheme="minorEastAsia" w:hAnsiTheme="minorHAnsi" w:cstheme="minorBidi"/>
              <w:noProof/>
              <w:sz w:val="22"/>
              <w:szCs w:val="22"/>
              <w:lang w:val="nl-NL" w:eastAsia="nl-NL"/>
            </w:rPr>
          </w:pPr>
          <w:ins w:id="22" w:author="Jan Campschroer" w:date="2014-08-15T16:14:00Z">
            <w:r w:rsidRPr="007F1EFE">
              <w:rPr>
                <w:rStyle w:val="Hyperlink"/>
                <w:noProof/>
              </w:rPr>
              <w:fldChar w:fldCharType="begin"/>
            </w:r>
            <w:r w:rsidR="00301BFC" w:rsidRPr="007F1EFE">
              <w:rPr>
                <w:rStyle w:val="Hyperlink"/>
                <w:noProof/>
              </w:rPr>
              <w:instrText xml:space="preserve"> </w:instrText>
            </w:r>
            <w:r w:rsidR="00301BFC">
              <w:rPr>
                <w:noProof/>
              </w:rPr>
              <w:instrText>HYPERLINK \l "_Toc395882594"</w:instrText>
            </w:r>
            <w:r w:rsidR="00301BFC" w:rsidRPr="007F1EFE">
              <w:rPr>
                <w:rStyle w:val="Hyperlink"/>
                <w:noProof/>
              </w:rPr>
              <w:instrText xml:space="preserve"> </w:instrText>
            </w:r>
            <w:r w:rsidRPr="007F1EFE">
              <w:rPr>
                <w:rStyle w:val="Hyperlink"/>
                <w:noProof/>
              </w:rPr>
              <w:fldChar w:fldCharType="separate"/>
            </w:r>
            <w:r w:rsidR="00301BFC" w:rsidRPr="007F1EFE">
              <w:rPr>
                <w:rStyle w:val="Hyperlink"/>
                <w:i/>
                <w:noProof/>
              </w:rPr>
              <w:t>2.1.3</w:t>
            </w:r>
            <w:r w:rsidR="00301BFC">
              <w:rPr>
                <w:rFonts w:asciiTheme="minorHAnsi" w:eastAsiaTheme="minorEastAsia" w:hAnsiTheme="minorHAnsi" w:cstheme="minorBidi"/>
                <w:noProof/>
                <w:sz w:val="22"/>
                <w:szCs w:val="22"/>
                <w:lang w:val="nl-NL" w:eastAsia="nl-NL"/>
              </w:rPr>
              <w:tab/>
            </w:r>
            <w:r w:rsidR="00301BFC" w:rsidRPr="007F1EFE">
              <w:rPr>
                <w:rStyle w:val="Hyperlink"/>
                <w:noProof/>
              </w:rPr>
              <w:t>Sectormodel</w:t>
            </w:r>
            <w:r w:rsidR="00301BFC">
              <w:rPr>
                <w:noProof/>
                <w:webHidden/>
              </w:rPr>
              <w:tab/>
            </w:r>
            <w:r>
              <w:rPr>
                <w:noProof/>
                <w:webHidden/>
              </w:rPr>
              <w:fldChar w:fldCharType="begin"/>
            </w:r>
            <w:r w:rsidR="00301BFC">
              <w:rPr>
                <w:noProof/>
                <w:webHidden/>
              </w:rPr>
              <w:instrText xml:space="preserve"> PAGEREF _Toc395882594 \h </w:instrText>
            </w:r>
          </w:ins>
          <w:r>
            <w:rPr>
              <w:noProof/>
              <w:webHidden/>
            </w:rPr>
          </w:r>
          <w:r>
            <w:rPr>
              <w:noProof/>
              <w:webHidden/>
            </w:rPr>
            <w:fldChar w:fldCharType="separate"/>
          </w:r>
          <w:ins w:id="23" w:author="Jan Campschroer" w:date="2014-08-15T16:14:00Z">
            <w:r w:rsidR="00301BFC">
              <w:rPr>
                <w:noProof/>
                <w:webHidden/>
              </w:rPr>
              <w:t>7</w:t>
            </w:r>
            <w:r>
              <w:rPr>
                <w:noProof/>
                <w:webHidden/>
              </w:rPr>
              <w:fldChar w:fldCharType="end"/>
            </w:r>
            <w:r w:rsidRPr="007F1EFE">
              <w:rPr>
                <w:rStyle w:val="Hyperlink"/>
                <w:noProof/>
              </w:rPr>
              <w:fldChar w:fldCharType="end"/>
            </w:r>
          </w:ins>
        </w:p>
        <w:p w:rsidR="00301BFC" w:rsidRDefault="00E55940">
          <w:pPr>
            <w:pStyle w:val="Inhopg3"/>
            <w:tabs>
              <w:tab w:val="left" w:pos="1162"/>
              <w:tab w:val="right" w:pos="9060"/>
            </w:tabs>
            <w:rPr>
              <w:ins w:id="24" w:author="Jan Campschroer" w:date="2014-08-15T16:14:00Z"/>
              <w:rFonts w:asciiTheme="minorHAnsi" w:eastAsiaTheme="minorEastAsia" w:hAnsiTheme="minorHAnsi" w:cstheme="minorBidi"/>
              <w:noProof/>
              <w:sz w:val="22"/>
              <w:szCs w:val="22"/>
              <w:lang w:val="nl-NL" w:eastAsia="nl-NL"/>
            </w:rPr>
          </w:pPr>
          <w:ins w:id="25" w:author="Jan Campschroer" w:date="2014-08-15T16:14:00Z">
            <w:r w:rsidRPr="007F1EFE">
              <w:rPr>
                <w:rStyle w:val="Hyperlink"/>
                <w:noProof/>
              </w:rPr>
              <w:fldChar w:fldCharType="begin"/>
            </w:r>
            <w:r w:rsidR="00301BFC" w:rsidRPr="007F1EFE">
              <w:rPr>
                <w:rStyle w:val="Hyperlink"/>
                <w:noProof/>
              </w:rPr>
              <w:instrText xml:space="preserve"> </w:instrText>
            </w:r>
            <w:r w:rsidR="00301BFC">
              <w:rPr>
                <w:noProof/>
              </w:rPr>
              <w:instrText>HYPERLINK \l "_Toc395882595"</w:instrText>
            </w:r>
            <w:r w:rsidR="00301BFC" w:rsidRPr="007F1EFE">
              <w:rPr>
                <w:rStyle w:val="Hyperlink"/>
                <w:noProof/>
              </w:rPr>
              <w:instrText xml:space="preserve"> </w:instrText>
            </w:r>
            <w:r w:rsidRPr="007F1EFE">
              <w:rPr>
                <w:rStyle w:val="Hyperlink"/>
                <w:noProof/>
              </w:rPr>
              <w:fldChar w:fldCharType="separate"/>
            </w:r>
            <w:r w:rsidR="00301BFC" w:rsidRPr="007F1EFE">
              <w:rPr>
                <w:rStyle w:val="Hyperlink"/>
                <w:i/>
                <w:noProof/>
              </w:rPr>
              <w:t>2.1.4</w:t>
            </w:r>
            <w:r w:rsidR="00301BFC">
              <w:rPr>
                <w:rFonts w:asciiTheme="minorHAnsi" w:eastAsiaTheme="minorEastAsia" w:hAnsiTheme="minorHAnsi" w:cstheme="minorBidi"/>
                <w:noProof/>
                <w:sz w:val="22"/>
                <w:szCs w:val="22"/>
                <w:lang w:val="nl-NL" w:eastAsia="nl-NL"/>
              </w:rPr>
              <w:tab/>
            </w:r>
            <w:r w:rsidR="00301BFC" w:rsidRPr="007F1EFE">
              <w:rPr>
                <w:rStyle w:val="Hyperlink"/>
                <w:noProof/>
              </w:rPr>
              <w:t>Koppelvlak</w:t>
            </w:r>
            <w:r w:rsidR="00301BFC">
              <w:rPr>
                <w:noProof/>
                <w:webHidden/>
              </w:rPr>
              <w:tab/>
            </w:r>
            <w:r>
              <w:rPr>
                <w:noProof/>
                <w:webHidden/>
              </w:rPr>
              <w:fldChar w:fldCharType="begin"/>
            </w:r>
            <w:r w:rsidR="00301BFC">
              <w:rPr>
                <w:noProof/>
                <w:webHidden/>
              </w:rPr>
              <w:instrText xml:space="preserve"> PAGEREF _Toc395882595 \h </w:instrText>
            </w:r>
          </w:ins>
          <w:r>
            <w:rPr>
              <w:noProof/>
              <w:webHidden/>
            </w:rPr>
          </w:r>
          <w:r>
            <w:rPr>
              <w:noProof/>
              <w:webHidden/>
            </w:rPr>
            <w:fldChar w:fldCharType="separate"/>
          </w:r>
          <w:ins w:id="26" w:author="Jan Campschroer" w:date="2014-08-15T16:14:00Z">
            <w:r w:rsidR="00301BFC">
              <w:rPr>
                <w:noProof/>
                <w:webHidden/>
              </w:rPr>
              <w:t>8</w:t>
            </w:r>
            <w:r>
              <w:rPr>
                <w:noProof/>
                <w:webHidden/>
              </w:rPr>
              <w:fldChar w:fldCharType="end"/>
            </w:r>
            <w:r w:rsidRPr="007F1EFE">
              <w:rPr>
                <w:rStyle w:val="Hyperlink"/>
                <w:noProof/>
              </w:rPr>
              <w:fldChar w:fldCharType="end"/>
            </w:r>
          </w:ins>
        </w:p>
        <w:p w:rsidR="00301BFC" w:rsidRDefault="00E55940">
          <w:pPr>
            <w:pStyle w:val="Inhopg3"/>
            <w:tabs>
              <w:tab w:val="left" w:pos="1162"/>
              <w:tab w:val="right" w:pos="9060"/>
            </w:tabs>
            <w:rPr>
              <w:ins w:id="27" w:author="Jan Campschroer" w:date="2014-08-15T16:14:00Z"/>
              <w:rFonts w:asciiTheme="minorHAnsi" w:eastAsiaTheme="minorEastAsia" w:hAnsiTheme="minorHAnsi" w:cstheme="minorBidi"/>
              <w:noProof/>
              <w:sz w:val="22"/>
              <w:szCs w:val="22"/>
              <w:lang w:val="nl-NL" w:eastAsia="nl-NL"/>
            </w:rPr>
          </w:pPr>
          <w:ins w:id="28" w:author="Jan Campschroer" w:date="2014-08-15T16:14:00Z">
            <w:r w:rsidRPr="007F1EFE">
              <w:rPr>
                <w:rStyle w:val="Hyperlink"/>
                <w:noProof/>
              </w:rPr>
              <w:fldChar w:fldCharType="begin"/>
            </w:r>
            <w:r w:rsidR="00301BFC" w:rsidRPr="007F1EFE">
              <w:rPr>
                <w:rStyle w:val="Hyperlink"/>
                <w:noProof/>
              </w:rPr>
              <w:instrText xml:space="preserve"> </w:instrText>
            </w:r>
            <w:r w:rsidR="00301BFC">
              <w:rPr>
                <w:noProof/>
              </w:rPr>
              <w:instrText>HYPERLINK \l "_Toc395882596"</w:instrText>
            </w:r>
            <w:r w:rsidR="00301BFC" w:rsidRPr="007F1EFE">
              <w:rPr>
                <w:rStyle w:val="Hyperlink"/>
                <w:noProof/>
              </w:rPr>
              <w:instrText xml:space="preserve"> </w:instrText>
            </w:r>
            <w:r w:rsidRPr="007F1EFE">
              <w:rPr>
                <w:rStyle w:val="Hyperlink"/>
                <w:noProof/>
              </w:rPr>
              <w:fldChar w:fldCharType="separate"/>
            </w:r>
            <w:r w:rsidR="00301BFC" w:rsidRPr="007F1EFE">
              <w:rPr>
                <w:rStyle w:val="Hyperlink"/>
                <w:i/>
                <w:noProof/>
              </w:rPr>
              <w:t>2.1.5</w:t>
            </w:r>
            <w:r w:rsidR="00301BFC">
              <w:rPr>
                <w:rFonts w:asciiTheme="minorHAnsi" w:eastAsiaTheme="minorEastAsia" w:hAnsiTheme="minorHAnsi" w:cstheme="minorBidi"/>
                <w:noProof/>
                <w:sz w:val="22"/>
                <w:szCs w:val="22"/>
                <w:lang w:val="nl-NL" w:eastAsia="nl-NL"/>
              </w:rPr>
              <w:tab/>
            </w:r>
            <w:r w:rsidR="00301BFC" w:rsidRPr="007F1EFE">
              <w:rPr>
                <w:rStyle w:val="Hyperlink"/>
                <w:noProof/>
              </w:rPr>
              <w:t>Vertaling</w:t>
            </w:r>
            <w:r w:rsidR="00301BFC">
              <w:rPr>
                <w:noProof/>
                <w:webHidden/>
              </w:rPr>
              <w:tab/>
            </w:r>
            <w:r>
              <w:rPr>
                <w:noProof/>
                <w:webHidden/>
              </w:rPr>
              <w:fldChar w:fldCharType="begin"/>
            </w:r>
            <w:r w:rsidR="00301BFC">
              <w:rPr>
                <w:noProof/>
                <w:webHidden/>
              </w:rPr>
              <w:instrText xml:space="preserve"> PAGEREF _Toc395882596 \h </w:instrText>
            </w:r>
          </w:ins>
          <w:r>
            <w:rPr>
              <w:noProof/>
              <w:webHidden/>
            </w:rPr>
          </w:r>
          <w:r>
            <w:rPr>
              <w:noProof/>
              <w:webHidden/>
            </w:rPr>
            <w:fldChar w:fldCharType="separate"/>
          </w:r>
          <w:ins w:id="29" w:author="Jan Campschroer" w:date="2014-08-15T16:14:00Z">
            <w:r w:rsidR="00301BFC">
              <w:rPr>
                <w:noProof/>
                <w:webHidden/>
              </w:rPr>
              <w:t>8</w:t>
            </w:r>
            <w:r>
              <w:rPr>
                <w:noProof/>
                <w:webHidden/>
              </w:rPr>
              <w:fldChar w:fldCharType="end"/>
            </w:r>
            <w:r w:rsidRPr="007F1EFE">
              <w:rPr>
                <w:rStyle w:val="Hyperlink"/>
                <w:noProof/>
              </w:rPr>
              <w:fldChar w:fldCharType="end"/>
            </w:r>
          </w:ins>
        </w:p>
        <w:p w:rsidR="00301BFC" w:rsidRDefault="00E55940">
          <w:pPr>
            <w:pStyle w:val="Inhopg3"/>
            <w:tabs>
              <w:tab w:val="left" w:pos="1162"/>
              <w:tab w:val="right" w:pos="9060"/>
            </w:tabs>
            <w:rPr>
              <w:ins w:id="30" w:author="Jan Campschroer" w:date="2014-08-15T16:14:00Z"/>
              <w:rFonts w:asciiTheme="minorHAnsi" w:eastAsiaTheme="minorEastAsia" w:hAnsiTheme="minorHAnsi" w:cstheme="minorBidi"/>
              <w:noProof/>
              <w:sz w:val="22"/>
              <w:szCs w:val="22"/>
              <w:lang w:val="nl-NL" w:eastAsia="nl-NL"/>
            </w:rPr>
          </w:pPr>
          <w:ins w:id="31" w:author="Jan Campschroer" w:date="2014-08-15T16:14:00Z">
            <w:r w:rsidRPr="007F1EFE">
              <w:rPr>
                <w:rStyle w:val="Hyperlink"/>
                <w:noProof/>
              </w:rPr>
              <w:fldChar w:fldCharType="begin"/>
            </w:r>
            <w:r w:rsidR="00301BFC" w:rsidRPr="007F1EFE">
              <w:rPr>
                <w:rStyle w:val="Hyperlink"/>
                <w:noProof/>
              </w:rPr>
              <w:instrText xml:space="preserve"> </w:instrText>
            </w:r>
            <w:r w:rsidR="00301BFC">
              <w:rPr>
                <w:noProof/>
              </w:rPr>
              <w:instrText>HYPERLINK \l "_Toc395882597"</w:instrText>
            </w:r>
            <w:r w:rsidR="00301BFC" w:rsidRPr="007F1EFE">
              <w:rPr>
                <w:rStyle w:val="Hyperlink"/>
                <w:noProof/>
              </w:rPr>
              <w:instrText xml:space="preserve"> </w:instrText>
            </w:r>
            <w:r w:rsidRPr="007F1EFE">
              <w:rPr>
                <w:rStyle w:val="Hyperlink"/>
                <w:noProof/>
              </w:rPr>
              <w:fldChar w:fldCharType="separate"/>
            </w:r>
            <w:r w:rsidR="00301BFC" w:rsidRPr="007F1EFE">
              <w:rPr>
                <w:rStyle w:val="Hyperlink"/>
                <w:i/>
                <w:noProof/>
              </w:rPr>
              <w:t>2.1.6</w:t>
            </w:r>
            <w:r w:rsidR="00301BFC">
              <w:rPr>
                <w:rFonts w:asciiTheme="minorHAnsi" w:eastAsiaTheme="minorEastAsia" w:hAnsiTheme="minorHAnsi" w:cstheme="minorBidi"/>
                <w:noProof/>
                <w:sz w:val="22"/>
                <w:szCs w:val="22"/>
                <w:lang w:val="nl-NL" w:eastAsia="nl-NL"/>
              </w:rPr>
              <w:tab/>
            </w:r>
            <w:r w:rsidR="00301BFC" w:rsidRPr="007F1EFE">
              <w:rPr>
                <w:rStyle w:val="Hyperlink"/>
                <w:noProof/>
              </w:rPr>
              <w:t>Basisonderdeel</w:t>
            </w:r>
            <w:r w:rsidR="00301BFC">
              <w:rPr>
                <w:noProof/>
                <w:webHidden/>
              </w:rPr>
              <w:tab/>
            </w:r>
            <w:r>
              <w:rPr>
                <w:noProof/>
                <w:webHidden/>
              </w:rPr>
              <w:fldChar w:fldCharType="begin"/>
            </w:r>
            <w:r w:rsidR="00301BFC">
              <w:rPr>
                <w:noProof/>
                <w:webHidden/>
              </w:rPr>
              <w:instrText xml:space="preserve"> PAGEREF _Toc395882597 \h </w:instrText>
            </w:r>
          </w:ins>
          <w:r>
            <w:rPr>
              <w:noProof/>
              <w:webHidden/>
            </w:rPr>
          </w:r>
          <w:r>
            <w:rPr>
              <w:noProof/>
              <w:webHidden/>
            </w:rPr>
            <w:fldChar w:fldCharType="separate"/>
          </w:r>
          <w:ins w:id="32" w:author="Jan Campschroer" w:date="2014-08-15T16:14:00Z">
            <w:r w:rsidR="00301BFC">
              <w:rPr>
                <w:noProof/>
                <w:webHidden/>
              </w:rPr>
              <w:t>8</w:t>
            </w:r>
            <w:r>
              <w:rPr>
                <w:noProof/>
                <w:webHidden/>
              </w:rPr>
              <w:fldChar w:fldCharType="end"/>
            </w:r>
            <w:r w:rsidRPr="007F1EFE">
              <w:rPr>
                <w:rStyle w:val="Hyperlink"/>
                <w:noProof/>
              </w:rPr>
              <w:fldChar w:fldCharType="end"/>
            </w:r>
          </w:ins>
        </w:p>
        <w:p w:rsidR="00301BFC" w:rsidRDefault="00E55940">
          <w:pPr>
            <w:pStyle w:val="Inhopg3"/>
            <w:tabs>
              <w:tab w:val="left" w:pos="1162"/>
              <w:tab w:val="right" w:pos="9060"/>
            </w:tabs>
            <w:rPr>
              <w:ins w:id="33" w:author="Jan Campschroer" w:date="2014-08-15T16:14:00Z"/>
              <w:rFonts w:asciiTheme="minorHAnsi" w:eastAsiaTheme="minorEastAsia" w:hAnsiTheme="minorHAnsi" w:cstheme="minorBidi"/>
              <w:noProof/>
              <w:sz w:val="22"/>
              <w:szCs w:val="22"/>
              <w:lang w:val="nl-NL" w:eastAsia="nl-NL"/>
            </w:rPr>
          </w:pPr>
          <w:ins w:id="34" w:author="Jan Campschroer" w:date="2014-08-15T16:14:00Z">
            <w:r w:rsidRPr="007F1EFE">
              <w:rPr>
                <w:rStyle w:val="Hyperlink"/>
                <w:noProof/>
              </w:rPr>
              <w:fldChar w:fldCharType="begin"/>
            </w:r>
            <w:r w:rsidR="00301BFC" w:rsidRPr="007F1EFE">
              <w:rPr>
                <w:rStyle w:val="Hyperlink"/>
                <w:noProof/>
              </w:rPr>
              <w:instrText xml:space="preserve"> </w:instrText>
            </w:r>
            <w:r w:rsidR="00301BFC">
              <w:rPr>
                <w:noProof/>
              </w:rPr>
              <w:instrText>HYPERLINK \l "_Toc395882598"</w:instrText>
            </w:r>
            <w:r w:rsidR="00301BFC" w:rsidRPr="007F1EFE">
              <w:rPr>
                <w:rStyle w:val="Hyperlink"/>
                <w:noProof/>
              </w:rPr>
              <w:instrText xml:space="preserve"> </w:instrText>
            </w:r>
            <w:r w:rsidRPr="007F1EFE">
              <w:rPr>
                <w:rStyle w:val="Hyperlink"/>
                <w:noProof/>
              </w:rPr>
              <w:fldChar w:fldCharType="separate"/>
            </w:r>
            <w:r w:rsidR="00301BFC" w:rsidRPr="007F1EFE">
              <w:rPr>
                <w:rStyle w:val="Hyperlink"/>
                <w:i/>
                <w:noProof/>
              </w:rPr>
              <w:t>2.1.7</w:t>
            </w:r>
            <w:r w:rsidR="00301BFC">
              <w:rPr>
                <w:rFonts w:asciiTheme="minorHAnsi" w:eastAsiaTheme="minorEastAsia" w:hAnsiTheme="minorHAnsi" w:cstheme="minorBidi"/>
                <w:noProof/>
                <w:sz w:val="22"/>
                <w:szCs w:val="22"/>
                <w:lang w:val="nl-NL" w:eastAsia="nl-NL"/>
              </w:rPr>
              <w:tab/>
            </w:r>
            <w:r w:rsidR="00301BFC" w:rsidRPr="007F1EFE">
              <w:rPr>
                <w:rStyle w:val="Hyperlink"/>
                <w:noProof/>
              </w:rPr>
              <w:t>Aanvullend document</w:t>
            </w:r>
            <w:r w:rsidR="00301BFC">
              <w:rPr>
                <w:noProof/>
                <w:webHidden/>
              </w:rPr>
              <w:tab/>
            </w:r>
            <w:r>
              <w:rPr>
                <w:noProof/>
                <w:webHidden/>
              </w:rPr>
              <w:fldChar w:fldCharType="begin"/>
            </w:r>
            <w:r w:rsidR="00301BFC">
              <w:rPr>
                <w:noProof/>
                <w:webHidden/>
              </w:rPr>
              <w:instrText xml:space="preserve"> PAGEREF _Toc395882598 \h </w:instrText>
            </w:r>
          </w:ins>
          <w:r>
            <w:rPr>
              <w:noProof/>
              <w:webHidden/>
            </w:rPr>
          </w:r>
          <w:r>
            <w:rPr>
              <w:noProof/>
              <w:webHidden/>
            </w:rPr>
            <w:fldChar w:fldCharType="separate"/>
          </w:r>
          <w:ins w:id="35" w:author="Jan Campschroer" w:date="2014-08-15T16:14:00Z">
            <w:r w:rsidR="00301BFC">
              <w:rPr>
                <w:noProof/>
                <w:webHidden/>
              </w:rPr>
              <w:t>8</w:t>
            </w:r>
            <w:r>
              <w:rPr>
                <w:noProof/>
                <w:webHidden/>
              </w:rPr>
              <w:fldChar w:fldCharType="end"/>
            </w:r>
            <w:r w:rsidRPr="007F1EFE">
              <w:rPr>
                <w:rStyle w:val="Hyperlink"/>
                <w:noProof/>
              </w:rPr>
              <w:fldChar w:fldCharType="end"/>
            </w:r>
          </w:ins>
        </w:p>
        <w:p w:rsidR="00301BFC" w:rsidRDefault="00E55940">
          <w:pPr>
            <w:pStyle w:val="Inhopg3"/>
            <w:tabs>
              <w:tab w:val="left" w:pos="1162"/>
              <w:tab w:val="right" w:pos="9060"/>
            </w:tabs>
            <w:rPr>
              <w:ins w:id="36" w:author="Jan Campschroer" w:date="2014-08-15T16:14:00Z"/>
              <w:rFonts w:asciiTheme="minorHAnsi" w:eastAsiaTheme="minorEastAsia" w:hAnsiTheme="minorHAnsi" w:cstheme="minorBidi"/>
              <w:noProof/>
              <w:sz w:val="22"/>
              <w:szCs w:val="22"/>
              <w:lang w:val="nl-NL" w:eastAsia="nl-NL"/>
            </w:rPr>
          </w:pPr>
          <w:ins w:id="37" w:author="Jan Campschroer" w:date="2014-08-15T16:14:00Z">
            <w:r w:rsidRPr="007F1EFE">
              <w:rPr>
                <w:rStyle w:val="Hyperlink"/>
                <w:noProof/>
              </w:rPr>
              <w:fldChar w:fldCharType="begin"/>
            </w:r>
            <w:r w:rsidR="00301BFC" w:rsidRPr="007F1EFE">
              <w:rPr>
                <w:rStyle w:val="Hyperlink"/>
                <w:noProof/>
              </w:rPr>
              <w:instrText xml:space="preserve"> </w:instrText>
            </w:r>
            <w:r w:rsidR="00301BFC">
              <w:rPr>
                <w:noProof/>
              </w:rPr>
              <w:instrText>HYPERLINK \l "_Toc395882599"</w:instrText>
            </w:r>
            <w:r w:rsidR="00301BFC" w:rsidRPr="007F1EFE">
              <w:rPr>
                <w:rStyle w:val="Hyperlink"/>
                <w:noProof/>
              </w:rPr>
              <w:instrText xml:space="preserve"> </w:instrText>
            </w:r>
            <w:r w:rsidRPr="007F1EFE">
              <w:rPr>
                <w:rStyle w:val="Hyperlink"/>
                <w:noProof/>
              </w:rPr>
              <w:fldChar w:fldCharType="separate"/>
            </w:r>
            <w:r w:rsidR="00301BFC" w:rsidRPr="007F1EFE">
              <w:rPr>
                <w:rStyle w:val="Hyperlink"/>
                <w:i/>
                <w:noProof/>
              </w:rPr>
              <w:t>2.1.8</w:t>
            </w:r>
            <w:r w:rsidR="00301BFC">
              <w:rPr>
                <w:rFonts w:asciiTheme="minorHAnsi" w:eastAsiaTheme="minorEastAsia" w:hAnsiTheme="minorHAnsi" w:cstheme="minorBidi"/>
                <w:noProof/>
                <w:sz w:val="22"/>
                <w:szCs w:val="22"/>
                <w:lang w:val="nl-NL" w:eastAsia="nl-NL"/>
              </w:rPr>
              <w:tab/>
            </w:r>
            <w:r w:rsidR="00301BFC" w:rsidRPr="007F1EFE">
              <w:rPr>
                <w:rStyle w:val="Hyperlink"/>
                <w:noProof/>
              </w:rPr>
              <w:t>Configuratiemanagement</w:t>
            </w:r>
            <w:r w:rsidR="00301BFC">
              <w:rPr>
                <w:noProof/>
                <w:webHidden/>
              </w:rPr>
              <w:tab/>
            </w:r>
            <w:r>
              <w:rPr>
                <w:noProof/>
                <w:webHidden/>
              </w:rPr>
              <w:fldChar w:fldCharType="begin"/>
            </w:r>
            <w:r w:rsidR="00301BFC">
              <w:rPr>
                <w:noProof/>
                <w:webHidden/>
              </w:rPr>
              <w:instrText xml:space="preserve"> PAGEREF _Toc395882599 \h </w:instrText>
            </w:r>
          </w:ins>
          <w:r>
            <w:rPr>
              <w:noProof/>
              <w:webHidden/>
            </w:rPr>
          </w:r>
          <w:r>
            <w:rPr>
              <w:noProof/>
              <w:webHidden/>
            </w:rPr>
            <w:fldChar w:fldCharType="separate"/>
          </w:r>
          <w:ins w:id="38" w:author="Jan Campschroer" w:date="2014-08-15T16:14:00Z">
            <w:r w:rsidR="00301BFC">
              <w:rPr>
                <w:noProof/>
                <w:webHidden/>
              </w:rPr>
              <w:t>8</w:t>
            </w:r>
            <w:r>
              <w:rPr>
                <w:noProof/>
                <w:webHidden/>
              </w:rPr>
              <w:fldChar w:fldCharType="end"/>
            </w:r>
            <w:r w:rsidRPr="007F1EFE">
              <w:rPr>
                <w:rStyle w:val="Hyperlink"/>
                <w:noProof/>
              </w:rPr>
              <w:fldChar w:fldCharType="end"/>
            </w:r>
          </w:ins>
        </w:p>
        <w:p w:rsidR="00301BFC" w:rsidRDefault="00E55940">
          <w:pPr>
            <w:pStyle w:val="Inhopg2"/>
            <w:rPr>
              <w:ins w:id="39" w:author="Jan Campschroer" w:date="2014-08-15T16:14:00Z"/>
              <w:rFonts w:asciiTheme="minorHAnsi" w:eastAsiaTheme="minorEastAsia" w:hAnsiTheme="minorHAnsi" w:cstheme="minorBidi"/>
              <w:noProof/>
              <w:sz w:val="22"/>
              <w:szCs w:val="22"/>
              <w:lang w:val="nl-NL" w:eastAsia="nl-NL"/>
            </w:rPr>
          </w:pPr>
          <w:ins w:id="40" w:author="Jan Campschroer" w:date="2014-08-15T16:14:00Z">
            <w:r w:rsidRPr="007F1EFE">
              <w:rPr>
                <w:rStyle w:val="Hyperlink"/>
                <w:noProof/>
              </w:rPr>
              <w:fldChar w:fldCharType="begin"/>
            </w:r>
            <w:r w:rsidR="00301BFC" w:rsidRPr="007F1EFE">
              <w:rPr>
                <w:rStyle w:val="Hyperlink"/>
                <w:noProof/>
              </w:rPr>
              <w:instrText xml:space="preserve"> </w:instrText>
            </w:r>
            <w:r w:rsidR="00301BFC">
              <w:rPr>
                <w:noProof/>
              </w:rPr>
              <w:instrText>HYPERLINK \l "_Toc395882601"</w:instrText>
            </w:r>
            <w:r w:rsidR="00301BFC" w:rsidRPr="007F1EFE">
              <w:rPr>
                <w:rStyle w:val="Hyperlink"/>
                <w:noProof/>
              </w:rPr>
              <w:instrText xml:space="preserve"> </w:instrText>
            </w:r>
            <w:r w:rsidRPr="007F1EFE">
              <w:rPr>
                <w:rStyle w:val="Hyperlink"/>
                <w:noProof/>
              </w:rPr>
              <w:fldChar w:fldCharType="separate"/>
            </w:r>
            <w:r w:rsidR="00301BFC" w:rsidRPr="007F1EFE">
              <w:rPr>
                <w:rStyle w:val="Hyperlink"/>
                <w:noProof/>
              </w:rPr>
              <w:t>2.2</w:t>
            </w:r>
            <w:r w:rsidR="00301BFC">
              <w:rPr>
                <w:rFonts w:asciiTheme="minorHAnsi" w:eastAsiaTheme="minorEastAsia" w:hAnsiTheme="minorHAnsi" w:cstheme="minorBidi"/>
                <w:noProof/>
                <w:sz w:val="22"/>
                <w:szCs w:val="22"/>
                <w:lang w:val="nl-NL" w:eastAsia="nl-NL"/>
              </w:rPr>
              <w:tab/>
            </w:r>
            <w:r w:rsidR="00301BFC" w:rsidRPr="007F1EFE">
              <w:rPr>
                <w:rStyle w:val="Hyperlink"/>
                <w:noProof/>
              </w:rPr>
              <w:t>Organisatie</w:t>
            </w:r>
            <w:r w:rsidR="00301BFC">
              <w:rPr>
                <w:noProof/>
                <w:webHidden/>
              </w:rPr>
              <w:tab/>
            </w:r>
            <w:r>
              <w:rPr>
                <w:noProof/>
                <w:webHidden/>
              </w:rPr>
              <w:fldChar w:fldCharType="begin"/>
            </w:r>
            <w:r w:rsidR="00301BFC">
              <w:rPr>
                <w:noProof/>
                <w:webHidden/>
              </w:rPr>
              <w:instrText xml:space="preserve"> PAGEREF _Toc395882601 \h </w:instrText>
            </w:r>
          </w:ins>
          <w:r>
            <w:rPr>
              <w:noProof/>
              <w:webHidden/>
            </w:rPr>
          </w:r>
          <w:r>
            <w:rPr>
              <w:noProof/>
              <w:webHidden/>
            </w:rPr>
            <w:fldChar w:fldCharType="separate"/>
          </w:r>
          <w:ins w:id="41" w:author="Jan Campschroer" w:date="2014-08-15T16:14:00Z">
            <w:r w:rsidR="00301BFC">
              <w:rPr>
                <w:noProof/>
                <w:webHidden/>
              </w:rPr>
              <w:t>10</w:t>
            </w:r>
            <w:r>
              <w:rPr>
                <w:noProof/>
                <w:webHidden/>
              </w:rPr>
              <w:fldChar w:fldCharType="end"/>
            </w:r>
            <w:r w:rsidRPr="007F1EFE">
              <w:rPr>
                <w:rStyle w:val="Hyperlink"/>
                <w:noProof/>
              </w:rPr>
              <w:fldChar w:fldCharType="end"/>
            </w:r>
          </w:ins>
        </w:p>
        <w:p w:rsidR="00301BFC" w:rsidRDefault="00E55940">
          <w:pPr>
            <w:pStyle w:val="Inhopg3"/>
            <w:tabs>
              <w:tab w:val="left" w:pos="1162"/>
              <w:tab w:val="right" w:pos="9060"/>
            </w:tabs>
            <w:rPr>
              <w:ins w:id="42" w:author="Jan Campschroer" w:date="2014-08-15T16:14:00Z"/>
              <w:rFonts w:asciiTheme="minorHAnsi" w:eastAsiaTheme="minorEastAsia" w:hAnsiTheme="minorHAnsi" w:cstheme="minorBidi"/>
              <w:noProof/>
              <w:sz w:val="22"/>
              <w:szCs w:val="22"/>
              <w:lang w:val="nl-NL" w:eastAsia="nl-NL"/>
            </w:rPr>
          </w:pPr>
          <w:ins w:id="43" w:author="Jan Campschroer" w:date="2014-08-15T16:14:00Z">
            <w:r w:rsidRPr="007F1EFE">
              <w:rPr>
                <w:rStyle w:val="Hyperlink"/>
                <w:noProof/>
              </w:rPr>
              <w:fldChar w:fldCharType="begin"/>
            </w:r>
            <w:r w:rsidR="00301BFC" w:rsidRPr="007F1EFE">
              <w:rPr>
                <w:rStyle w:val="Hyperlink"/>
                <w:noProof/>
              </w:rPr>
              <w:instrText xml:space="preserve"> </w:instrText>
            </w:r>
            <w:r w:rsidR="00301BFC">
              <w:rPr>
                <w:noProof/>
              </w:rPr>
              <w:instrText>HYPERLINK \l "_Toc395882602"</w:instrText>
            </w:r>
            <w:r w:rsidR="00301BFC" w:rsidRPr="007F1EFE">
              <w:rPr>
                <w:rStyle w:val="Hyperlink"/>
                <w:noProof/>
              </w:rPr>
              <w:instrText xml:space="preserve"> </w:instrText>
            </w:r>
            <w:r w:rsidRPr="007F1EFE">
              <w:rPr>
                <w:rStyle w:val="Hyperlink"/>
                <w:noProof/>
              </w:rPr>
              <w:fldChar w:fldCharType="separate"/>
            </w:r>
            <w:r w:rsidR="00301BFC" w:rsidRPr="007F1EFE">
              <w:rPr>
                <w:rStyle w:val="Hyperlink"/>
                <w:i/>
                <w:noProof/>
              </w:rPr>
              <w:t>2.2.1</w:t>
            </w:r>
            <w:r w:rsidR="00301BFC">
              <w:rPr>
                <w:rFonts w:asciiTheme="minorHAnsi" w:eastAsiaTheme="minorEastAsia" w:hAnsiTheme="minorHAnsi" w:cstheme="minorBidi"/>
                <w:noProof/>
                <w:sz w:val="22"/>
                <w:szCs w:val="22"/>
                <w:lang w:val="nl-NL" w:eastAsia="nl-NL"/>
              </w:rPr>
              <w:tab/>
            </w:r>
            <w:r w:rsidR="00301BFC" w:rsidRPr="007F1EFE">
              <w:rPr>
                <w:rStyle w:val="Hyperlink"/>
                <w:noProof/>
              </w:rPr>
              <w:t>Belanghebbenden</w:t>
            </w:r>
            <w:r w:rsidR="00301BFC">
              <w:rPr>
                <w:noProof/>
                <w:webHidden/>
              </w:rPr>
              <w:tab/>
            </w:r>
            <w:r>
              <w:rPr>
                <w:noProof/>
                <w:webHidden/>
              </w:rPr>
              <w:fldChar w:fldCharType="begin"/>
            </w:r>
            <w:r w:rsidR="00301BFC">
              <w:rPr>
                <w:noProof/>
                <w:webHidden/>
              </w:rPr>
              <w:instrText xml:space="preserve"> PAGEREF _Toc395882602 \h </w:instrText>
            </w:r>
          </w:ins>
          <w:r>
            <w:rPr>
              <w:noProof/>
              <w:webHidden/>
            </w:rPr>
          </w:r>
          <w:r>
            <w:rPr>
              <w:noProof/>
              <w:webHidden/>
            </w:rPr>
            <w:fldChar w:fldCharType="separate"/>
          </w:r>
          <w:ins w:id="44" w:author="Jan Campschroer" w:date="2014-08-15T16:14:00Z">
            <w:r w:rsidR="00301BFC">
              <w:rPr>
                <w:noProof/>
                <w:webHidden/>
              </w:rPr>
              <w:t>10</w:t>
            </w:r>
            <w:r>
              <w:rPr>
                <w:noProof/>
                <w:webHidden/>
              </w:rPr>
              <w:fldChar w:fldCharType="end"/>
            </w:r>
            <w:r w:rsidRPr="007F1EFE">
              <w:rPr>
                <w:rStyle w:val="Hyperlink"/>
                <w:noProof/>
              </w:rPr>
              <w:fldChar w:fldCharType="end"/>
            </w:r>
          </w:ins>
        </w:p>
        <w:p w:rsidR="00301BFC" w:rsidRDefault="00E55940">
          <w:pPr>
            <w:pStyle w:val="Inhopg3"/>
            <w:tabs>
              <w:tab w:val="left" w:pos="1162"/>
              <w:tab w:val="right" w:pos="9060"/>
            </w:tabs>
            <w:rPr>
              <w:ins w:id="45" w:author="Jan Campschroer" w:date="2014-08-15T16:14:00Z"/>
              <w:rFonts w:asciiTheme="minorHAnsi" w:eastAsiaTheme="minorEastAsia" w:hAnsiTheme="minorHAnsi" w:cstheme="minorBidi"/>
              <w:noProof/>
              <w:sz w:val="22"/>
              <w:szCs w:val="22"/>
              <w:lang w:val="nl-NL" w:eastAsia="nl-NL"/>
            </w:rPr>
          </w:pPr>
          <w:ins w:id="46" w:author="Jan Campschroer" w:date="2014-08-15T16:14:00Z">
            <w:r w:rsidRPr="007F1EFE">
              <w:rPr>
                <w:rStyle w:val="Hyperlink"/>
                <w:noProof/>
              </w:rPr>
              <w:fldChar w:fldCharType="begin"/>
            </w:r>
            <w:r w:rsidR="00301BFC" w:rsidRPr="007F1EFE">
              <w:rPr>
                <w:rStyle w:val="Hyperlink"/>
                <w:noProof/>
              </w:rPr>
              <w:instrText xml:space="preserve"> </w:instrText>
            </w:r>
            <w:r w:rsidR="00301BFC">
              <w:rPr>
                <w:noProof/>
              </w:rPr>
              <w:instrText>HYPERLINK \l "_Toc395882603"</w:instrText>
            </w:r>
            <w:r w:rsidR="00301BFC" w:rsidRPr="007F1EFE">
              <w:rPr>
                <w:rStyle w:val="Hyperlink"/>
                <w:noProof/>
              </w:rPr>
              <w:instrText xml:space="preserve"> </w:instrText>
            </w:r>
            <w:r w:rsidRPr="007F1EFE">
              <w:rPr>
                <w:rStyle w:val="Hyperlink"/>
                <w:noProof/>
              </w:rPr>
              <w:fldChar w:fldCharType="separate"/>
            </w:r>
            <w:r w:rsidR="00301BFC" w:rsidRPr="007F1EFE">
              <w:rPr>
                <w:rStyle w:val="Hyperlink"/>
                <w:i/>
                <w:noProof/>
              </w:rPr>
              <w:t>2.2.2</w:t>
            </w:r>
            <w:r w:rsidR="00301BFC">
              <w:rPr>
                <w:rFonts w:asciiTheme="minorHAnsi" w:eastAsiaTheme="minorEastAsia" w:hAnsiTheme="minorHAnsi" w:cstheme="minorBidi"/>
                <w:noProof/>
                <w:sz w:val="22"/>
                <w:szCs w:val="22"/>
                <w:lang w:val="nl-NL" w:eastAsia="nl-NL"/>
              </w:rPr>
              <w:tab/>
            </w:r>
            <w:r w:rsidR="00301BFC" w:rsidRPr="007F1EFE">
              <w:rPr>
                <w:rStyle w:val="Hyperlink"/>
                <w:noProof/>
              </w:rPr>
              <w:t>Structuur van participatie en ondersteuning</w:t>
            </w:r>
            <w:r w:rsidR="00301BFC">
              <w:rPr>
                <w:noProof/>
                <w:webHidden/>
              </w:rPr>
              <w:tab/>
            </w:r>
            <w:r>
              <w:rPr>
                <w:noProof/>
                <w:webHidden/>
              </w:rPr>
              <w:fldChar w:fldCharType="begin"/>
            </w:r>
            <w:r w:rsidR="00301BFC">
              <w:rPr>
                <w:noProof/>
                <w:webHidden/>
              </w:rPr>
              <w:instrText xml:space="preserve"> PAGEREF _Toc395882603 \h </w:instrText>
            </w:r>
          </w:ins>
          <w:r>
            <w:rPr>
              <w:noProof/>
              <w:webHidden/>
            </w:rPr>
          </w:r>
          <w:r>
            <w:rPr>
              <w:noProof/>
              <w:webHidden/>
            </w:rPr>
            <w:fldChar w:fldCharType="separate"/>
          </w:r>
          <w:ins w:id="47" w:author="Jan Campschroer" w:date="2014-08-15T16:14:00Z">
            <w:r w:rsidR="00301BFC">
              <w:rPr>
                <w:noProof/>
                <w:webHidden/>
              </w:rPr>
              <w:t>11</w:t>
            </w:r>
            <w:r>
              <w:rPr>
                <w:noProof/>
                <w:webHidden/>
              </w:rPr>
              <w:fldChar w:fldCharType="end"/>
            </w:r>
            <w:r w:rsidRPr="007F1EFE">
              <w:rPr>
                <w:rStyle w:val="Hyperlink"/>
                <w:noProof/>
              </w:rPr>
              <w:fldChar w:fldCharType="end"/>
            </w:r>
          </w:ins>
        </w:p>
        <w:p w:rsidR="00301BFC" w:rsidRDefault="00E55940">
          <w:pPr>
            <w:pStyle w:val="Inhopg2"/>
            <w:rPr>
              <w:ins w:id="48" w:author="Jan Campschroer" w:date="2014-08-15T16:14:00Z"/>
              <w:rFonts w:asciiTheme="minorHAnsi" w:eastAsiaTheme="minorEastAsia" w:hAnsiTheme="minorHAnsi" w:cstheme="minorBidi"/>
              <w:noProof/>
              <w:sz w:val="22"/>
              <w:szCs w:val="22"/>
              <w:lang w:val="nl-NL" w:eastAsia="nl-NL"/>
            </w:rPr>
          </w:pPr>
          <w:ins w:id="49" w:author="Jan Campschroer" w:date="2014-08-15T16:14:00Z">
            <w:r w:rsidRPr="007F1EFE">
              <w:rPr>
                <w:rStyle w:val="Hyperlink"/>
                <w:noProof/>
              </w:rPr>
              <w:fldChar w:fldCharType="begin"/>
            </w:r>
            <w:r w:rsidR="00301BFC" w:rsidRPr="007F1EFE">
              <w:rPr>
                <w:rStyle w:val="Hyperlink"/>
                <w:noProof/>
              </w:rPr>
              <w:instrText xml:space="preserve"> </w:instrText>
            </w:r>
            <w:r w:rsidR="00301BFC">
              <w:rPr>
                <w:noProof/>
              </w:rPr>
              <w:instrText>HYPERLINK \l "_Toc395882604"</w:instrText>
            </w:r>
            <w:r w:rsidR="00301BFC" w:rsidRPr="007F1EFE">
              <w:rPr>
                <w:rStyle w:val="Hyperlink"/>
                <w:noProof/>
              </w:rPr>
              <w:instrText xml:space="preserve"> </w:instrText>
            </w:r>
            <w:r w:rsidRPr="007F1EFE">
              <w:rPr>
                <w:rStyle w:val="Hyperlink"/>
                <w:noProof/>
              </w:rPr>
              <w:fldChar w:fldCharType="separate"/>
            </w:r>
            <w:r w:rsidR="00301BFC" w:rsidRPr="007F1EFE">
              <w:rPr>
                <w:rStyle w:val="Hyperlink"/>
                <w:noProof/>
              </w:rPr>
              <w:t>2.3</w:t>
            </w:r>
            <w:r w:rsidR="00301BFC">
              <w:rPr>
                <w:rFonts w:asciiTheme="minorHAnsi" w:eastAsiaTheme="minorEastAsia" w:hAnsiTheme="minorHAnsi" w:cstheme="minorBidi"/>
                <w:noProof/>
                <w:sz w:val="22"/>
                <w:szCs w:val="22"/>
                <w:lang w:val="nl-NL" w:eastAsia="nl-NL"/>
              </w:rPr>
              <w:tab/>
            </w:r>
            <w:r w:rsidR="00301BFC" w:rsidRPr="007F1EFE">
              <w:rPr>
                <w:rStyle w:val="Hyperlink"/>
                <w:noProof/>
              </w:rPr>
              <w:t>Change management</w:t>
            </w:r>
            <w:r w:rsidR="00301BFC">
              <w:rPr>
                <w:noProof/>
                <w:webHidden/>
              </w:rPr>
              <w:tab/>
            </w:r>
            <w:r>
              <w:rPr>
                <w:noProof/>
                <w:webHidden/>
              </w:rPr>
              <w:fldChar w:fldCharType="begin"/>
            </w:r>
            <w:r w:rsidR="00301BFC">
              <w:rPr>
                <w:noProof/>
                <w:webHidden/>
              </w:rPr>
              <w:instrText xml:space="preserve"> PAGEREF _Toc395882604 \h </w:instrText>
            </w:r>
          </w:ins>
          <w:r>
            <w:rPr>
              <w:noProof/>
              <w:webHidden/>
            </w:rPr>
          </w:r>
          <w:r>
            <w:rPr>
              <w:noProof/>
              <w:webHidden/>
            </w:rPr>
            <w:fldChar w:fldCharType="separate"/>
          </w:r>
          <w:ins w:id="50" w:author="Jan Campschroer" w:date="2014-08-15T16:14:00Z">
            <w:r w:rsidR="00301BFC">
              <w:rPr>
                <w:noProof/>
                <w:webHidden/>
              </w:rPr>
              <w:t>12</w:t>
            </w:r>
            <w:r>
              <w:rPr>
                <w:noProof/>
                <w:webHidden/>
              </w:rPr>
              <w:fldChar w:fldCharType="end"/>
            </w:r>
            <w:r w:rsidRPr="007F1EFE">
              <w:rPr>
                <w:rStyle w:val="Hyperlink"/>
                <w:noProof/>
              </w:rPr>
              <w:fldChar w:fldCharType="end"/>
            </w:r>
          </w:ins>
        </w:p>
        <w:p w:rsidR="00301BFC" w:rsidRDefault="00E55940">
          <w:pPr>
            <w:pStyle w:val="Inhopg3"/>
            <w:tabs>
              <w:tab w:val="left" w:pos="1162"/>
              <w:tab w:val="right" w:pos="9060"/>
            </w:tabs>
            <w:rPr>
              <w:ins w:id="51" w:author="Jan Campschroer" w:date="2014-08-15T16:14:00Z"/>
              <w:rFonts w:asciiTheme="minorHAnsi" w:eastAsiaTheme="minorEastAsia" w:hAnsiTheme="minorHAnsi" w:cstheme="minorBidi"/>
              <w:noProof/>
              <w:sz w:val="22"/>
              <w:szCs w:val="22"/>
              <w:lang w:val="nl-NL" w:eastAsia="nl-NL"/>
            </w:rPr>
          </w:pPr>
          <w:ins w:id="52" w:author="Jan Campschroer" w:date="2014-08-15T16:14:00Z">
            <w:r w:rsidRPr="007F1EFE">
              <w:rPr>
                <w:rStyle w:val="Hyperlink"/>
                <w:noProof/>
              </w:rPr>
              <w:fldChar w:fldCharType="begin"/>
            </w:r>
            <w:r w:rsidR="00301BFC" w:rsidRPr="007F1EFE">
              <w:rPr>
                <w:rStyle w:val="Hyperlink"/>
                <w:noProof/>
              </w:rPr>
              <w:instrText xml:space="preserve"> </w:instrText>
            </w:r>
            <w:r w:rsidR="00301BFC">
              <w:rPr>
                <w:noProof/>
              </w:rPr>
              <w:instrText>HYPERLINK \l "_Toc395882605"</w:instrText>
            </w:r>
            <w:r w:rsidR="00301BFC" w:rsidRPr="007F1EFE">
              <w:rPr>
                <w:rStyle w:val="Hyperlink"/>
                <w:noProof/>
              </w:rPr>
              <w:instrText xml:space="preserve"> </w:instrText>
            </w:r>
            <w:r w:rsidRPr="007F1EFE">
              <w:rPr>
                <w:rStyle w:val="Hyperlink"/>
                <w:noProof/>
              </w:rPr>
              <w:fldChar w:fldCharType="separate"/>
            </w:r>
            <w:r w:rsidR="00301BFC" w:rsidRPr="007F1EFE">
              <w:rPr>
                <w:rStyle w:val="Hyperlink"/>
                <w:i/>
                <w:noProof/>
              </w:rPr>
              <w:t>2.3.1</w:t>
            </w:r>
            <w:r w:rsidR="00301BFC">
              <w:rPr>
                <w:rFonts w:asciiTheme="minorHAnsi" w:eastAsiaTheme="minorEastAsia" w:hAnsiTheme="minorHAnsi" w:cstheme="minorBidi"/>
                <w:noProof/>
                <w:sz w:val="22"/>
                <w:szCs w:val="22"/>
                <w:lang w:val="nl-NL" w:eastAsia="nl-NL"/>
              </w:rPr>
              <w:tab/>
            </w:r>
            <w:r w:rsidR="00301BFC" w:rsidRPr="007F1EFE">
              <w:rPr>
                <w:rStyle w:val="Hyperlink"/>
                <w:noProof/>
              </w:rPr>
              <w:t>Versiebeheer</w:t>
            </w:r>
            <w:r w:rsidR="00301BFC">
              <w:rPr>
                <w:noProof/>
                <w:webHidden/>
              </w:rPr>
              <w:tab/>
            </w:r>
            <w:r>
              <w:rPr>
                <w:noProof/>
                <w:webHidden/>
              </w:rPr>
              <w:fldChar w:fldCharType="begin"/>
            </w:r>
            <w:r w:rsidR="00301BFC">
              <w:rPr>
                <w:noProof/>
                <w:webHidden/>
              </w:rPr>
              <w:instrText xml:space="preserve"> PAGEREF _Toc395882605 \h </w:instrText>
            </w:r>
          </w:ins>
          <w:r>
            <w:rPr>
              <w:noProof/>
              <w:webHidden/>
            </w:rPr>
          </w:r>
          <w:r>
            <w:rPr>
              <w:noProof/>
              <w:webHidden/>
            </w:rPr>
            <w:fldChar w:fldCharType="separate"/>
          </w:r>
          <w:ins w:id="53" w:author="Jan Campschroer" w:date="2014-08-15T16:14:00Z">
            <w:r w:rsidR="00301BFC">
              <w:rPr>
                <w:noProof/>
                <w:webHidden/>
              </w:rPr>
              <w:t>12</w:t>
            </w:r>
            <w:r>
              <w:rPr>
                <w:noProof/>
                <w:webHidden/>
              </w:rPr>
              <w:fldChar w:fldCharType="end"/>
            </w:r>
            <w:r w:rsidRPr="007F1EFE">
              <w:rPr>
                <w:rStyle w:val="Hyperlink"/>
                <w:noProof/>
              </w:rPr>
              <w:fldChar w:fldCharType="end"/>
            </w:r>
          </w:ins>
        </w:p>
        <w:p w:rsidR="00301BFC" w:rsidRDefault="00E55940">
          <w:pPr>
            <w:pStyle w:val="Inhopg3"/>
            <w:tabs>
              <w:tab w:val="left" w:pos="1162"/>
              <w:tab w:val="right" w:pos="9060"/>
            </w:tabs>
            <w:rPr>
              <w:ins w:id="54" w:author="Jan Campschroer" w:date="2014-08-15T16:14:00Z"/>
              <w:rFonts w:asciiTheme="minorHAnsi" w:eastAsiaTheme="minorEastAsia" w:hAnsiTheme="minorHAnsi" w:cstheme="minorBidi"/>
              <w:noProof/>
              <w:sz w:val="22"/>
              <w:szCs w:val="22"/>
              <w:lang w:val="nl-NL" w:eastAsia="nl-NL"/>
            </w:rPr>
          </w:pPr>
          <w:ins w:id="55" w:author="Jan Campschroer" w:date="2014-08-15T16:14:00Z">
            <w:r w:rsidRPr="007F1EFE">
              <w:rPr>
                <w:rStyle w:val="Hyperlink"/>
                <w:noProof/>
              </w:rPr>
              <w:fldChar w:fldCharType="begin"/>
            </w:r>
            <w:r w:rsidR="00301BFC" w:rsidRPr="007F1EFE">
              <w:rPr>
                <w:rStyle w:val="Hyperlink"/>
                <w:noProof/>
              </w:rPr>
              <w:instrText xml:space="preserve"> </w:instrText>
            </w:r>
            <w:r w:rsidR="00301BFC">
              <w:rPr>
                <w:noProof/>
              </w:rPr>
              <w:instrText>HYPERLINK \l "_Toc395882606"</w:instrText>
            </w:r>
            <w:r w:rsidR="00301BFC" w:rsidRPr="007F1EFE">
              <w:rPr>
                <w:rStyle w:val="Hyperlink"/>
                <w:noProof/>
              </w:rPr>
              <w:instrText xml:space="preserve"> </w:instrText>
            </w:r>
            <w:r w:rsidRPr="007F1EFE">
              <w:rPr>
                <w:rStyle w:val="Hyperlink"/>
                <w:noProof/>
              </w:rPr>
              <w:fldChar w:fldCharType="separate"/>
            </w:r>
            <w:r w:rsidR="00301BFC" w:rsidRPr="007F1EFE">
              <w:rPr>
                <w:rStyle w:val="Hyperlink"/>
                <w:i/>
                <w:noProof/>
              </w:rPr>
              <w:t>2.3.2</w:t>
            </w:r>
            <w:r w:rsidR="00301BFC">
              <w:rPr>
                <w:rFonts w:asciiTheme="minorHAnsi" w:eastAsiaTheme="minorEastAsia" w:hAnsiTheme="minorHAnsi" w:cstheme="minorBidi"/>
                <w:noProof/>
                <w:sz w:val="22"/>
                <w:szCs w:val="22"/>
                <w:lang w:val="nl-NL" w:eastAsia="nl-NL"/>
              </w:rPr>
              <w:tab/>
            </w:r>
            <w:r w:rsidR="00301BFC" w:rsidRPr="007F1EFE">
              <w:rPr>
                <w:rStyle w:val="Hyperlink"/>
                <w:noProof/>
              </w:rPr>
              <w:t>Releasebeleid</w:t>
            </w:r>
            <w:r w:rsidR="00301BFC">
              <w:rPr>
                <w:noProof/>
                <w:webHidden/>
              </w:rPr>
              <w:tab/>
            </w:r>
            <w:r>
              <w:rPr>
                <w:noProof/>
                <w:webHidden/>
              </w:rPr>
              <w:fldChar w:fldCharType="begin"/>
            </w:r>
            <w:r w:rsidR="00301BFC">
              <w:rPr>
                <w:noProof/>
                <w:webHidden/>
              </w:rPr>
              <w:instrText xml:space="preserve"> PAGEREF _Toc395882606 \h </w:instrText>
            </w:r>
          </w:ins>
          <w:r>
            <w:rPr>
              <w:noProof/>
              <w:webHidden/>
            </w:rPr>
          </w:r>
          <w:r>
            <w:rPr>
              <w:noProof/>
              <w:webHidden/>
            </w:rPr>
            <w:fldChar w:fldCharType="separate"/>
          </w:r>
          <w:ins w:id="56" w:author="Jan Campschroer" w:date="2014-08-15T16:14:00Z">
            <w:r w:rsidR="00301BFC">
              <w:rPr>
                <w:noProof/>
                <w:webHidden/>
              </w:rPr>
              <w:t>14</w:t>
            </w:r>
            <w:r>
              <w:rPr>
                <w:noProof/>
                <w:webHidden/>
              </w:rPr>
              <w:fldChar w:fldCharType="end"/>
            </w:r>
            <w:r w:rsidRPr="007F1EFE">
              <w:rPr>
                <w:rStyle w:val="Hyperlink"/>
                <w:noProof/>
              </w:rPr>
              <w:fldChar w:fldCharType="end"/>
            </w:r>
          </w:ins>
        </w:p>
        <w:p w:rsidR="00301BFC" w:rsidRDefault="00E55940">
          <w:pPr>
            <w:pStyle w:val="Inhopg2"/>
            <w:rPr>
              <w:ins w:id="57" w:author="Jan Campschroer" w:date="2014-08-15T16:14:00Z"/>
              <w:rFonts w:asciiTheme="minorHAnsi" w:eastAsiaTheme="minorEastAsia" w:hAnsiTheme="minorHAnsi" w:cstheme="minorBidi"/>
              <w:noProof/>
              <w:sz w:val="22"/>
              <w:szCs w:val="22"/>
              <w:lang w:val="nl-NL" w:eastAsia="nl-NL"/>
            </w:rPr>
          </w:pPr>
          <w:ins w:id="58" w:author="Jan Campschroer" w:date="2014-08-15T16:14:00Z">
            <w:r w:rsidRPr="007F1EFE">
              <w:rPr>
                <w:rStyle w:val="Hyperlink"/>
                <w:noProof/>
              </w:rPr>
              <w:fldChar w:fldCharType="begin"/>
            </w:r>
            <w:r w:rsidR="00301BFC" w:rsidRPr="007F1EFE">
              <w:rPr>
                <w:rStyle w:val="Hyperlink"/>
                <w:noProof/>
              </w:rPr>
              <w:instrText xml:space="preserve"> </w:instrText>
            </w:r>
            <w:r w:rsidR="00301BFC">
              <w:rPr>
                <w:noProof/>
              </w:rPr>
              <w:instrText>HYPERLINK \l "_Toc395882607"</w:instrText>
            </w:r>
            <w:r w:rsidR="00301BFC" w:rsidRPr="007F1EFE">
              <w:rPr>
                <w:rStyle w:val="Hyperlink"/>
                <w:noProof/>
              </w:rPr>
              <w:instrText xml:space="preserve"> </w:instrText>
            </w:r>
            <w:r w:rsidRPr="007F1EFE">
              <w:rPr>
                <w:rStyle w:val="Hyperlink"/>
                <w:noProof/>
              </w:rPr>
              <w:fldChar w:fldCharType="separate"/>
            </w:r>
            <w:r w:rsidR="00301BFC" w:rsidRPr="007F1EFE">
              <w:rPr>
                <w:rStyle w:val="Hyperlink"/>
                <w:noProof/>
              </w:rPr>
              <w:t>2.4</w:t>
            </w:r>
            <w:r w:rsidR="00301BFC">
              <w:rPr>
                <w:rFonts w:asciiTheme="minorHAnsi" w:eastAsiaTheme="minorEastAsia" w:hAnsiTheme="minorHAnsi" w:cstheme="minorBidi"/>
                <w:noProof/>
                <w:sz w:val="22"/>
                <w:szCs w:val="22"/>
                <w:lang w:val="nl-NL" w:eastAsia="nl-NL"/>
              </w:rPr>
              <w:tab/>
            </w:r>
            <w:r w:rsidR="00301BFC" w:rsidRPr="007F1EFE">
              <w:rPr>
                <w:rStyle w:val="Hyperlink"/>
                <w:noProof/>
              </w:rPr>
              <w:t>Toevoegen nieuwe onderdelen</w:t>
            </w:r>
            <w:r w:rsidR="00301BFC">
              <w:rPr>
                <w:noProof/>
                <w:webHidden/>
              </w:rPr>
              <w:tab/>
            </w:r>
            <w:r>
              <w:rPr>
                <w:noProof/>
                <w:webHidden/>
              </w:rPr>
              <w:fldChar w:fldCharType="begin"/>
            </w:r>
            <w:r w:rsidR="00301BFC">
              <w:rPr>
                <w:noProof/>
                <w:webHidden/>
              </w:rPr>
              <w:instrText xml:space="preserve"> PAGEREF _Toc395882607 \h </w:instrText>
            </w:r>
          </w:ins>
          <w:r>
            <w:rPr>
              <w:noProof/>
              <w:webHidden/>
            </w:rPr>
          </w:r>
          <w:r>
            <w:rPr>
              <w:noProof/>
              <w:webHidden/>
            </w:rPr>
            <w:fldChar w:fldCharType="separate"/>
          </w:r>
          <w:ins w:id="59" w:author="Jan Campschroer" w:date="2014-08-15T16:14:00Z">
            <w:r w:rsidR="00301BFC">
              <w:rPr>
                <w:noProof/>
                <w:webHidden/>
              </w:rPr>
              <w:t>16</w:t>
            </w:r>
            <w:r>
              <w:rPr>
                <w:noProof/>
                <w:webHidden/>
              </w:rPr>
              <w:fldChar w:fldCharType="end"/>
            </w:r>
            <w:r w:rsidRPr="007F1EFE">
              <w:rPr>
                <w:rStyle w:val="Hyperlink"/>
                <w:noProof/>
              </w:rPr>
              <w:fldChar w:fldCharType="end"/>
            </w:r>
          </w:ins>
        </w:p>
        <w:p w:rsidR="00301BFC" w:rsidRDefault="00E55940">
          <w:pPr>
            <w:pStyle w:val="Inhopg3"/>
            <w:tabs>
              <w:tab w:val="left" w:pos="1162"/>
              <w:tab w:val="right" w:pos="9060"/>
            </w:tabs>
            <w:rPr>
              <w:ins w:id="60" w:author="Jan Campschroer" w:date="2014-08-15T16:14:00Z"/>
              <w:rFonts w:asciiTheme="minorHAnsi" w:eastAsiaTheme="minorEastAsia" w:hAnsiTheme="minorHAnsi" w:cstheme="minorBidi"/>
              <w:noProof/>
              <w:sz w:val="22"/>
              <w:szCs w:val="22"/>
              <w:lang w:val="nl-NL" w:eastAsia="nl-NL"/>
            </w:rPr>
          </w:pPr>
          <w:ins w:id="61" w:author="Jan Campschroer" w:date="2014-08-15T16:14:00Z">
            <w:r w:rsidRPr="007F1EFE">
              <w:rPr>
                <w:rStyle w:val="Hyperlink"/>
                <w:noProof/>
              </w:rPr>
              <w:fldChar w:fldCharType="begin"/>
            </w:r>
            <w:r w:rsidR="00301BFC" w:rsidRPr="007F1EFE">
              <w:rPr>
                <w:rStyle w:val="Hyperlink"/>
                <w:noProof/>
              </w:rPr>
              <w:instrText xml:space="preserve"> </w:instrText>
            </w:r>
            <w:r w:rsidR="00301BFC">
              <w:rPr>
                <w:noProof/>
              </w:rPr>
              <w:instrText>HYPERLINK \l "_Toc395882608"</w:instrText>
            </w:r>
            <w:r w:rsidR="00301BFC" w:rsidRPr="007F1EFE">
              <w:rPr>
                <w:rStyle w:val="Hyperlink"/>
                <w:noProof/>
              </w:rPr>
              <w:instrText xml:space="preserve"> </w:instrText>
            </w:r>
            <w:r w:rsidRPr="007F1EFE">
              <w:rPr>
                <w:rStyle w:val="Hyperlink"/>
                <w:noProof/>
              </w:rPr>
              <w:fldChar w:fldCharType="separate"/>
            </w:r>
            <w:r w:rsidR="00301BFC" w:rsidRPr="007F1EFE">
              <w:rPr>
                <w:rStyle w:val="Hyperlink"/>
                <w:i/>
                <w:noProof/>
              </w:rPr>
              <w:t>2.4.1</w:t>
            </w:r>
            <w:r w:rsidR="00301BFC">
              <w:rPr>
                <w:rFonts w:asciiTheme="minorHAnsi" w:eastAsiaTheme="minorEastAsia" w:hAnsiTheme="minorHAnsi" w:cstheme="minorBidi"/>
                <w:noProof/>
                <w:sz w:val="22"/>
                <w:szCs w:val="22"/>
                <w:lang w:val="nl-NL" w:eastAsia="nl-NL"/>
              </w:rPr>
              <w:tab/>
            </w:r>
            <w:r w:rsidR="00301BFC" w:rsidRPr="007F1EFE">
              <w:rPr>
                <w:rStyle w:val="Hyperlink"/>
                <w:noProof/>
              </w:rPr>
              <w:t>Nieuw sectormodel of koppelvlak</w:t>
            </w:r>
            <w:r w:rsidR="00301BFC">
              <w:rPr>
                <w:noProof/>
                <w:webHidden/>
              </w:rPr>
              <w:tab/>
            </w:r>
            <w:r>
              <w:rPr>
                <w:noProof/>
                <w:webHidden/>
              </w:rPr>
              <w:fldChar w:fldCharType="begin"/>
            </w:r>
            <w:r w:rsidR="00301BFC">
              <w:rPr>
                <w:noProof/>
                <w:webHidden/>
              </w:rPr>
              <w:instrText xml:space="preserve"> PAGEREF _Toc395882608 \h </w:instrText>
            </w:r>
          </w:ins>
          <w:r>
            <w:rPr>
              <w:noProof/>
              <w:webHidden/>
            </w:rPr>
          </w:r>
          <w:r>
            <w:rPr>
              <w:noProof/>
              <w:webHidden/>
            </w:rPr>
            <w:fldChar w:fldCharType="separate"/>
          </w:r>
          <w:ins w:id="62" w:author="Jan Campschroer" w:date="2014-08-15T16:14:00Z">
            <w:r w:rsidR="00301BFC">
              <w:rPr>
                <w:noProof/>
                <w:webHidden/>
              </w:rPr>
              <w:t>16</w:t>
            </w:r>
            <w:r>
              <w:rPr>
                <w:noProof/>
                <w:webHidden/>
              </w:rPr>
              <w:fldChar w:fldCharType="end"/>
            </w:r>
            <w:r w:rsidRPr="007F1EFE">
              <w:rPr>
                <w:rStyle w:val="Hyperlink"/>
                <w:noProof/>
              </w:rPr>
              <w:fldChar w:fldCharType="end"/>
            </w:r>
          </w:ins>
        </w:p>
        <w:p w:rsidR="00301BFC" w:rsidRDefault="00E55940">
          <w:pPr>
            <w:pStyle w:val="Inhopg3"/>
            <w:tabs>
              <w:tab w:val="left" w:pos="1162"/>
              <w:tab w:val="right" w:pos="9060"/>
            </w:tabs>
            <w:rPr>
              <w:ins w:id="63" w:author="Jan Campschroer" w:date="2014-08-15T16:14:00Z"/>
              <w:rFonts w:asciiTheme="minorHAnsi" w:eastAsiaTheme="minorEastAsia" w:hAnsiTheme="minorHAnsi" w:cstheme="minorBidi"/>
              <w:noProof/>
              <w:sz w:val="22"/>
              <w:szCs w:val="22"/>
              <w:lang w:val="nl-NL" w:eastAsia="nl-NL"/>
            </w:rPr>
          </w:pPr>
          <w:ins w:id="64" w:author="Jan Campschroer" w:date="2014-08-15T16:14:00Z">
            <w:r w:rsidRPr="007F1EFE">
              <w:rPr>
                <w:rStyle w:val="Hyperlink"/>
                <w:noProof/>
              </w:rPr>
              <w:fldChar w:fldCharType="begin"/>
            </w:r>
            <w:r w:rsidR="00301BFC" w:rsidRPr="007F1EFE">
              <w:rPr>
                <w:rStyle w:val="Hyperlink"/>
                <w:noProof/>
              </w:rPr>
              <w:instrText xml:space="preserve"> </w:instrText>
            </w:r>
            <w:r w:rsidR="00301BFC">
              <w:rPr>
                <w:noProof/>
              </w:rPr>
              <w:instrText>HYPERLINK \l "_Toc395882609"</w:instrText>
            </w:r>
            <w:r w:rsidR="00301BFC" w:rsidRPr="007F1EFE">
              <w:rPr>
                <w:rStyle w:val="Hyperlink"/>
                <w:noProof/>
              </w:rPr>
              <w:instrText xml:space="preserve"> </w:instrText>
            </w:r>
            <w:r w:rsidRPr="007F1EFE">
              <w:rPr>
                <w:rStyle w:val="Hyperlink"/>
                <w:noProof/>
              </w:rPr>
              <w:fldChar w:fldCharType="separate"/>
            </w:r>
            <w:r w:rsidR="00301BFC" w:rsidRPr="007F1EFE">
              <w:rPr>
                <w:rStyle w:val="Hyperlink"/>
                <w:i/>
                <w:noProof/>
              </w:rPr>
              <w:t>2.4.2</w:t>
            </w:r>
            <w:r w:rsidR="00301BFC">
              <w:rPr>
                <w:rFonts w:asciiTheme="minorHAnsi" w:eastAsiaTheme="minorEastAsia" w:hAnsiTheme="minorHAnsi" w:cstheme="minorBidi"/>
                <w:noProof/>
                <w:sz w:val="22"/>
                <w:szCs w:val="22"/>
                <w:lang w:val="nl-NL" w:eastAsia="nl-NL"/>
              </w:rPr>
              <w:tab/>
            </w:r>
          </w:ins>
          <w:ins w:id="65" w:author="Jan Campschroer" w:date="2014-08-15T16:17:00Z">
            <w:r w:rsidR="00A452DF">
              <w:rPr>
                <w:rStyle w:val="Hyperlink"/>
                <w:noProof/>
              </w:rPr>
              <w:t>Aanvullende berichtcatalogus</w:t>
            </w:r>
          </w:ins>
          <w:ins w:id="66" w:author="Jan Campschroer" w:date="2014-08-15T16:14:00Z">
            <w:r w:rsidR="00301BFC" w:rsidRPr="007F1EFE">
              <w:rPr>
                <w:rStyle w:val="Hyperlink"/>
                <w:noProof/>
              </w:rPr>
              <w:t xml:space="preserve"> binnen sectormodel</w:t>
            </w:r>
            <w:r w:rsidR="00301BFC">
              <w:rPr>
                <w:noProof/>
                <w:webHidden/>
              </w:rPr>
              <w:tab/>
            </w:r>
            <w:r>
              <w:rPr>
                <w:noProof/>
                <w:webHidden/>
              </w:rPr>
              <w:fldChar w:fldCharType="begin"/>
            </w:r>
            <w:r w:rsidR="00301BFC">
              <w:rPr>
                <w:noProof/>
                <w:webHidden/>
              </w:rPr>
              <w:instrText xml:space="preserve"> PAGEREF _Toc395882609 \h </w:instrText>
            </w:r>
          </w:ins>
          <w:r>
            <w:rPr>
              <w:noProof/>
              <w:webHidden/>
            </w:rPr>
          </w:r>
          <w:r>
            <w:rPr>
              <w:noProof/>
              <w:webHidden/>
            </w:rPr>
            <w:fldChar w:fldCharType="separate"/>
          </w:r>
          <w:ins w:id="67" w:author="Jan Campschroer" w:date="2014-08-15T16:14:00Z">
            <w:r w:rsidR="00301BFC">
              <w:rPr>
                <w:noProof/>
                <w:webHidden/>
              </w:rPr>
              <w:t>17</w:t>
            </w:r>
            <w:r>
              <w:rPr>
                <w:noProof/>
                <w:webHidden/>
              </w:rPr>
              <w:fldChar w:fldCharType="end"/>
            </w:r>
            <w:r w:rsidRPr="007F1EFE">
              <w:rPr>
                <w:rStyle w:val="Hyperlink"/>
                <w:noProof/>
              </w:rPr>
              <w:fldChar w:fldCharType="end"/>
            </w:r>
          </w:ins>
        </w:p>
        <w:p w:rsidR="00301BFC" w:rsidRDefault="00E55940">
          <w:pPr>
            <w:pStyle w:val="Inhopg2"/>
            <w:rPr>
              <w:ins w:id="68" w:author="Jan Campschroer" w:date="2014-08-15T16:14:00Z"/>
              <w:rFonts w:asciiTheme="minorHAnsi" w:eastAsiaTheme="minorEastAsia" w:hAnsiTheme="minorHAnsi" w:cstheme="minorBidi"/>
              <w:noProof/>
              <w:sz w:val="22"/>
              <w:szCs w:val="22"/>
              <w:lang w:val="nl-NL" w:eastAsia="nl-NL"/>
            </w:rPr>
          </w:pPr>
          <w:ins w:id="69" w:author="Jan Campschroer" w:date="2014-08-15T16:14:00Z">
            <w:r w:rsidRPr="007F1EFE">
              <w:rPr>
                <w:rStyle w:val="Hyperlink"/>
                <w:noProof/>
              </w:rPr>
              <w:fldChar w:fldCharType="begin"/>
            </w:r>
            <w:r w:rsidR="00301BFC" w:rsidRPr="007F1EFE">
              <w:rPr>
                <w:rStyle w:val="Hyperlink"/>
                <w:noProof/>
              </w:rPr>
              <w:instrText xml:space="preserve"> </w:instrText>
            </w:r>
            <w:r w:rsidR="00301BFC">
              <w:rPr>
                <w:noProof/>
              </w:rPr>
              <w:instrText>HYPERLINK \l "_Toc395882610"</w:instrText>
            </w:r>
            <w:r w:rsidR="00301BFC" w:rsidRPr="007F1EFE">
              <w:rPr>
                <w:rStyle w:val="Hyperlink"/>
                <w:noProof/>
              </w:rPr>
              <w:instrText xml:space="preserve"> </w:instrText>
            </w:r>
            <w:r w:rsidRPr="007F1EFE">
              <w:rPr>
                <w:rStyle w:val="Hyperlink"/>
                <w:noProof/>
              </w:rPr>
              <w:fldChar w:fldCharType="separate"/>
            </w:r>
            <w:r w:rsidR="00301BFC" w:rsidRPr="007F1EFE">
              <w:rPr>
                <w:rStyle w:val="Hyperlink"/>
                <w:noProof/>
              </w:rPr>
              <w:t>2.5</w:t>
            </w:r>
            <w:r w:rsidR="00301BFC">
              <w:rPr>
                <w:rFonts w:asciiTheme="minorHAnsi" w:eastAsiaTheme="minorEastAsia" w:hAnsiTheme="minorHAnsi" w:cstheme="minorBidi"/>
                <w:noProof/>
                <w:sz w:val="22"/>
                <w:szCs w:val="22"/>
                <w:lang w:val="nl-NL" w:eastAsia="nl-NL"/>
              </w:rPr>
              <w:tab/>
            </w:r>
            <w:r w:rsidR="00301BFC" w:rsidRPr="007F1EFE">
              <w:rPr>
                <w:rStyle w:val="Hyperlink"/>
                <w:noProof/>
              </w:rPr>
              <w:t>Gebruik gedeelde voorzieningen</w:t>
            </w:r>
            <w:r w:rsidR="00301BFC">
              <w:rPr>
                <w:noProof/>
                <w:webHidden/>
              </w:rPr>
              <w:tab/>
            </w:r>
            <w:r>
              <w:rPr>
                <w:noProof/>
                <w:webHidden/>
              </w:rPr>
              <w:fldChar w:fldCharType="begin"/>
            </w:r>
            <w:r w:rsidR="00301BFC">
              <w:rPr>
                <w:noProof/>
                <w:webHidden/>
              </w:rPr>
              <w:instrText xml:space="preserve"> PAGEREF _Toc395882610 \h </w:instrText>
            </w:r>
          </w:ins>
          <w:r>
            <w:rPr>
              <w:noProof/>
              <w:webHidden/>
            </w:rPr>
          </w:r>
          <w:r>
            <w:rPr>
              <w:noProof/>
              <w:webHidden/>
            </w:rPr>
            <w:fldChar w:fldCharType="separate"/>
          </w:r>
          <w:ins w:id="70" w:author="Jan Campschroer" w:date="2014-08-15T16:14:00Z">
            <w:r w:rsidR="00301BFC">
              <w:rPr>
                <w:noProof/>
                <w:webHidden/>
              </w:rPr>
              <w:t>17</w:t>
            </w:r>
            <w:r>
              <w:rPr>
                <w:noProof/>
                <w:webHidden/>
              </w:rPr>
              <w:fldChar w:fldCharType="end"/>
            </w:r>
            <w:r w:rsidRPr="007F1EFE">
              <w:rPr>
                <w:rStyle w:val="Hyperlink"/>
                <w:noProof/>
              </w:rPr>
              <w:fldChar w:fldCharType="end"/>
            </w:r>
          </w:ins>
        </w:p>
        <w:p w:rsidR="00301BFC" w:rsidRDefault="00E55940">
          <w:pPr>
            <w:pStyle w:val="Inhopg1"/>
            <w:rPr>
              <w:ins w:id="71" w:author="Jan Campschroer" w:date="2014-08-15T16:14:00Z"/>
              <w:rFonts w:asciiTheme="minorHAnsi" w:eastAsiaTheme="minorEastAsia" w:hAnsiTheme="minorHAnsi" w:cstheme="minorBidi"/>
              <w:b w:val="0"/>
              <w:color w:val="auto"/>
              <w:sz w:val="22"/>
              <w:szCs w:val="22"/>
              <w:lang w:val="nl-NL" w:eastAsia="nl-NL"/>
            </w:rPr>
          </w:pPr>
          <w:ins w:id="72" w:author="Jan Campschroer" w:date="2014-08-15T16:14:00Z">
            <w:r w:rsidRPr="007F1EFE">
              <w:rPr>
                <w:rStyle w:val="Hyperlink"/>
              </w:rPr>
              <w:fldChar w:fldCharType="begin"/>
            </w:r>
            <w:r w:rsidR="00301BFC" w:rsidRPr="007F1EFE">
              <w:rPr>
                <w:rStyle w:val="Hyperlink"/>
              </w:rPr>
              <w:instrText xml:space="preserve"> </w:instrText>
            </w:r>
            <w:r w:rsidR="00301BFC">
              <w:instrText>HYPERLINK \l "_Toc395882611"</w:instrText>
            </w:r>
            <w:r w:rsidR="00301BFC" w:rsidRPr="007F1EFE">
              <w:rPr>
                <w:rStyle w:val="Hyperlink"/>
              </w:rPr>
              <w:instrText xml:space="preserve"> </w:instrText>
            </w:r>
            <w:r w:rsidRPr="007F1EFE">
              <w:rPr>
                <w:rStyle w:val="Hyperlink"/>
              </w:rPr>
              <w:fldChar w:fldCharType="separate"/>
            </w:r>
            <w:r w:rsidR="00301BFC" w:rsidRPr="007F1EFE">
              <w:rPr>
                <w:rStyle w:val="Hyperlink"/>
              </w:rPr>
              <w:t>3.</w:t>
            </w:r>
            <w:r w:rsidR="00301BFC">
              <w:rPr>
                <w:rFonts w:asciiTheme="minorHAnsi" w:eastAsiaTheme="minorEastAsia" w:hAnsiTheme="minorHAnsi" w:cstheme="minorBidi"/>
                <w:b w:val="0"/>
                <w:color w:val="auto"/>
                <w:sz w:val="22"/>
                <w:szCs w:val="22"/>
                <w:lang w:val="nl-NL" w:eastAsia="nl-NL"/>
              </w:rPr>
              <w:tab/>
            </w:r>
            <w:r w:rsidR="00301BFC" w:rsidRPr="007F1EFE">
              <w:rPr>
                <w:rStyle w:val="Hyperlink"/>
              </w:rPr>
              <w:t>Bijlage A: Beheer- en onderhoudsprocessen</w:t>
            </w:r>
            <w:r w:rsidR="00301BFC">
              <w:rPr>
                <w:webHidden/>
              </w:rPr>
              <w:tab/>
            </w:r>
            <w:r>
              <w:rPr>
                <w:webHidden/>
              </w:rPr>
              <w:fldChar w:fldCharType="begin"/>
            </w:r>
            <w:r w:rsidR="00301BFC">
              <w:rPr>
                <w:webHidden/>
              </w:rPr>
              <w:instrText xml:space="preserve"> PAGEREF _Toc395882611 \h </w:instrText>
            </w:r>
          </w:ins>
          <w:r>
            <w:rPr>
              <w:webHidden/>
            </w:rPr>
          </w:r>
          <w:r>
            <w:rPr>
              <w:webHidden/>
            </w:rPr>
            <w:fldChar w:fldCharType="separate"/>
          </w:r>
          <w:ins w:id="73" w:author="Jan Campschroer" w:date="2014-08-15T16:14:00Z">
            <w:r w:rsidR="00301BFC">
              <w:rPr>
                <w:webHidden/>
              </w:rPr>
              <w:t>19</w:t>
            </w:r>
            <w:r>
              <w:rPr>
                <w:webHidden/>
              </w:rPr>
              <w:fldChar w:fldCharType="end"/>
            </w:r>
            <w:r w:rsidRPr="007F1EFE">
              <w:rPr>
                <w:rStyle w:val="Hyperlink"/>
              </w:rPr>
              <w:fldChar w:fldCharType="end"/>
            </w:r>
          </w:ins>
        </w:p>
        <w:p w:rsidR="00301BFC" w:rsidRDefault="00E55940">
          <w:pPr>
            <w:pStyle w:val="Inhopg2"/>
            <w:rPr>
              <w:ins w:id="74" w:author="Jan Campschroer" w:date="2014-08-15T16:14:00Z"/>
              <w:rFonts w:asciiTheme="minorHAnsi" w:eastAsiaTheme="minorEastAsia" w:hAnsiTheme="minorHAnsi" w:cstheme="minorBidi"/>
              <w:noProof/>
              <w:sz w:val="22"/>
              <w:szCs w:val="22"/>
              <w:lang w:val="nl-NL" w:eastAsia="nl-NL"/>
            </w:rPr>
          </w:pPr>
          <w:ins w:id="75" w:author="Jan Campschroer" w:date="2014-08-15T16:14:00Z">
            <w:r w:rsidRPr="007F1EFE">
              <w:rPr>
                <w:rStyle w:val="Hyperlink"/>
                <w:noProof/>
              </w:rPr>
              <w:fldChar w:fldCharType="begin"/>
            </w:r>
            <w:r w:rsidR="00301BFC" w:rsidRPr="007F1EFE">
              <w:rPr>
                <w:rStyle w:val="Hyperlink"/>
                <w:noProof/>
              </w:rPr>
              <w:instrText xml:space="preserve"> </w:instrText>
            </w:r>
            <w:r w:rsidR="00301BFC">
              <w:rPr>
                <w:noProof/>
              </w:rPr>
              <w:instrText>HYPERLINK \l "_Toc395882612"</w:instrText>
            </w:r>
            <w:r w:rsidR="00301BFC" w:rsidRPr="007F1EFE">
              <w:rPr>
                <w:rStyle w:val="Hyperlink"/>
                <w:noProof/>
              </w:rPr>
              <w:instrText xml:space="preserve"> </w:instrText>
            </w:r>
            <w:r w:rsidRPr="007F1EFE">
              <w:rPr>
                <w:rStyle w:val="Hyperlink"/>
                <w:noProof/>
              </w:rPr>
              <w:fldChar w:fldCharType="separate"/>
            </w:r>
            <w:r w:rsidR="00301BFC" w:rsidRPr="007F1EFE">
              <w:rPr>
                <w:rStyle w:val="Hyperlink"/>
                <w:noProof/>
              </w:rPr>
              <w:t>3.1</w:t>
            </w:r>
            <w:r w:rsidR="00301BFC">
              <w:rPr>
                <w:rFonts w:asciiTheme="minorHAnsi" w:eastAsiaTheme="minorEastAsia" w:hAnsiTheme="minorHAnsi" w:cstheme="minorBidi"/>
                <w:noProof/>
                <w:sz w:val="22"/>
                <w:szCs w:val="22"/>
                <w:lang w:val="nl-NL" w:eastAsia="nl-NL"/>
              </w:rPr>
              <w:tab/>
            </w:r>
            <w:r w:rsidR="00301BFC" w:rsidRPr="007F1EFE">
              <w:rPr>
                <w:rStyle w:val="Hyperlink"/>
                <w:noProof/>
              </w:rPr>
              <w:t>Procesoverview</w:t>
            </w:r>
            <w:r w:rsidR="00301BFC">
              <w:rPr>
                <w:noProof/>
                <w:webHidden/>
              </w:rPr>
              <w:tab/>
            </w:r>
            <w:r>
              <w:rPr>
                <w:noProof/>
                <w:webHidden/>
              </w:rPr>
              <w:fldChar w:fldCharType="begin"/>
            </w:r>
            <w:r w:rsidR="00301BFC">
              <w:rPr>
                <w:noProof/>
                <w:webHidden/>
              </w:rPr>
              <w:instrText xml:space="preserve"> PAGEREF _Toc395882612 \h </w:instrText>
            </w:r>
          </w:ins>
          <w:r>
            <w:rPr>
              <w:noProof/>
              <w:webHidden/>
            </w:rPr>
          </w:r>
          <w:r>
            <w:rPr>
              <w:noProof/>
              <w:webHidden/>
            </w:rPr>
            <w:fldChar w:fldCharType="separate"/>
          </w:r>
          <w:ins w:id="76" w:author="Jan Campschroer" w:date="2014-08-15T16:14:00Z">
            <w:r w:rsidR="00301BFC">
              <w:rPr>
                <w:noProof/>
                <w:webHidden/>
              </w:rPr>
              <w:t>19</w:t>
            </w:r>
            <w:r>
              <w:rPr>
                <w:noProof/>
                <w:webHidden/>
              </w:rPr>
              <w:fldChar w:fldCharType="end"/>
            </w:r>
            <w:r w:rsidRPr="007F1EFE">
              <w:rPr>
                <w:rStyle w:val="Hyperlink"/>
                <w:noProof/>
              </w:rPr>
              <w:fldChar w:fldCharType="end"/>
            </w:r>
          </w:ins>
        </w:p>
        <w:p w:rsidR="00301BFC" w:rsidRDefault="00E55940">
          <w:pPr>
            <w:pStyle w:val="Inhopg2"/>
            <w:rPr>
              <w:ins w:id="77" w:author="Jan Campschroer" w:date="2014-08-15T16:14:00Z"/>
              <w:rFonts w:asciiTheme="minorHAnsi" w:eastAsiaTheme="minorEastAsia" w:hAnsiTheme="minorHAnsi" w:cstheme="minorBidi"/>
              <w:noProof/>
              <w:sz w:val="22"/>
              <w:szCs w:val="22"/>
              <w:lang w:val="nl-NL" w:eastAsia="nl-NL"/>
            </w:rPr>
          </w:pPr>
          <w:ins w:id="78" w:author="Jan Campschroer" w:date="2014-08-15T16:14:00Z">
            <w:r w:rsidRPr="007F1EFE">
              <w:rPr>
                <w:rStyle w:val="Hyperlink"/>
                <w:noProof/>
              </w:rPr>
              <w:fldChar w:fldCharType="begin"/>
            </w:r>
            <w:r w:rsidR="00301BFC" w:rsidRPr="007F1EFE">
              <w:rPr>
                <w:rStyle w:val="Hyperlink"/>
                <w:noProof/>
              </w:rPr>
              <w:instrText xml:space="preserve"> </w:instrText>
            </w:r>
            <w:r w:rsidR="00301BFC">
              <w:rPr>
                <w:noProof/>
              </w:rPr>
              <w:instrText>HYPERLINK \l "_Toc395882613"</w:instrText>
            </w:r>
            <w:r w:rsidR="00301BFC" w:rsidRPr="007F1EFE">
              <w:rPr>
                <w:rStyle w:val="Hyperlink"/>
                <w:noProof/>
              </w:rPr>
              <w:instrText xml:space="preserve"> </w:instrText>
            </w:r>
            <w:r w:rsidRPr="007F1EFE">
              <w:rPr>
                <w:rStyle w:val="Hyperlink"/>
                <w:noProof/>
              </w:rPr>
              <w:fldChar w:fldCharType="separate"/>
            </w:r>
            <w:r w:rsidR="00301BFC" w:rsidRPr="007F1EFE">
              <w:rPr>
                <w:rStyle w:val="Hyperlink"/>
                <w:noProof/>
              </w:rPr>
              <w:t>3.2</w:t>
            </w:r>
            <w:r w:rsidR="00301BFC">
              <w:rPr>
                <w:rFonts w:asciiTheme="minorHAnsi" w:eastAsiaTheme="minorEastAsia" w:hAnsiTheme="minorHAnsi" w:cstheme="minorBidi"/>
                <w:noProof/>
                <w:sz w:val="22"/>
                <w:szCs w:val="22"/>
                <w:lang w:val="nl-NL" w:eastAsia="nl-NL"/>
              </w:rPr>
              <w:tab/>
            </w:r>
            <w:r w:rsidR="00301BFC" w:rsidRPr="007F1EFE">
              <w:rPr>
                <w:rStyle w:val="Hyperlink"/>
                <w:noProof/>
              </w:rPr>
              <w:t>Proces: StUF Product Cycle Management</w:t>
            </w:r>
            <w:r w:rsidR="00301BFC">
              <w:rPr>
                <w:noProof/>
                <w:webHidden/>
              </w:rPr>
              <w:tab/>
            </w:r>
            <w:r>
              <w:rPr>
                <w:noProof/>
                <w:webHidden/>
              </w:rPr>
              <w:fldChar w:fldCharType="begin"/>
            </w:r>
            <w:r w:rsidR="00301BFC">
              <w:rPr>
                <w:noProof/>
                <w:webHidden/>
              </w:rPr>
              <w:instrText xml:space="preserve"> PAGEREF _Toc395882613 \h </w:instrText>
            </w:r>
          </w:ins>
          <w:r>
            <w:rPr>
              <w:noProof/>
              <w:webHidden/>
            </w:rPr>
          </w:r>
          <w:r>
            <w:rPr>
              <w:noProof/>
              <w:webHidden/>
            </w:rPr>
            <w:fldChar w:fldCharType="separate"/>
          </w:r>
          <w:ins w:id="79" w:author="Jan Campschroer" w:date="2014-08-15T16:14:00Z">
            <w:r w:rsidR="00301BFC">
              <w:rPr>
                <w:noProof/>
                <w:webHidden/>
              </w:rPr>
              <w:t>19</w:t>
            </w:r>
            <w:r>
              <w:rPr>
                <w:noProof/>
                <w:webHidden/>
              </w:rPr>
              <w:fldChar w:fldCharType="end"/>
            </w:r>
            <w:r w:rsidRPr="007F1EFE">
              <w:rPr>
                <w:rStyle w:val="Hyperlink"/>
                <w:noProof/>
              </w:rPr>
              <w:fldChar w:fldCharType="end"/>
            </w:r>
          </w:ins>
        </w:p>
        <w:p w:rsidR="00301BFC" w:rsidRDefault="00E55940">
          <w:pPr>
            <w:pStyle w:val="Inhopg2"/>
            <w:rPr>
              <w:ins w:id="80" w:author="Jan Campschroer" w:date="2014-08-15T16:14:00Z"/>
              <w:rFonts w:asciiTheme="minorHAnsi" w:eastAsiaTheme="minorEastAsia" w:hAnsiTheme="minorHAnsi" w:cstheme="minorBidi"/>
              <w:noProof/>
              <w:sz w:val="22"/>
              <w:szCs w:val="22"/>
              <w:lang w:val="nl-NL" w:eastAsia="nl-NL"/>
            </w:rPr>
          </w:pPr>
          <w:ins w:id="81" w:author="Jan Campschroer" w:date="2014-08-15T16:14:00Z">
            <w:r w:rsidRPr="007F1EFE">
              <w:rPr>
                <w:rStyle w:val="Hyperlink"/>
                <w:noProof/>
              </w:rPr>
              <w:fldChar w:fldCharType="begin"/>
            </w:r>
            <w:r w:rsidR="00301BFC" w:rsidRPr="007F1EFE">
              <w:rPr>
                <w:rStyle w:val="Hyperlink"/>
                <w:noProof/>
              </w:rPr>
              <w:instrText xml:space="preserve"> </w:instrText>
            </w:r>
            <w:r w:rsidR="00301BFC">
              <w:rPr>
                <w:noProof/>
              </w:rPr>
              <w:instrText>HYPERLINK \l "_Toc395882614"</w:instrText>
            </w:r>
            <w:r w:rsidR="00301BFC" w:rsidRPr="007F1EFE">
              <w:rPr>
                <w:rStyle w:val="Hyperlink"/>
                <w:noProof/>
              </w:rPr>
              <w:instrText xml:space="preserve"> </w:instrText>
            </w:r>
            <w:r w:rsidRPr="007F1EFE">
              <w:rPr>
                <w:rStyle w:val="Hyperlink"/>
                <w:noProof/>
              </w:rPr>
              <w:fldChar w:fldCharType="separate"/>
            </w:r>
            <w:r w:rsidR="00301BFC" w:rsidRPr="007F1EFE">
              <w:rPr>
                <w:rStyle w:val="Hyperlink"/>
                <w:noProof/>
              </w:rPr>
              <w:t>3.3</w:t>
            </w:r>
            <w:r w:rsidR="00301BFC">
              <w:rPr>
                <w:rFonts w:asciiTheme="minorHAnsi" w:eastAsiaTheme="minorEastAsia" w:hAnsiTheme="minorHAnsi" w:cstheme="minorBidi"/>
                <w:noProof/>
                <w:sz w:val="22"/>
                <w:szCs w:val="22"/>
                <w:lang w:val="nl-NL" w:eastAsia="nl-NL"/>
              </w:rPr>
              <w:tab/>
            </w:r>
            <w:r w:rsidR="00301BFC" w:rsidRPr="007F1EFE">
              <w:rPr>
                <w:rStyle w:val="Hyperlink"/>
                <w:noProof/>
              </w:rPr>
              <w:t>Proces: Intake en Analyse</w:t>
            </w:r>
            <w:r w:rsidR="00301BFC">
              <w:rPr>
                <w:noProof/>
                <w:webHidden/>
              </w:rPr>
              <w:tab/>
            </w:r>
            <w:r>
              <w:rPr>
                <w:noProof/>
                <w:webHidden/>
              </w:rPr>
              <w:fldChar w:fldCharType="begin"/>
            </w:r>
            <w:r w:rsidR="00301BFC">
              <w:rPr>
                <w:noProof/>
                <w:webHidden/>
              </w:rPr>
              <w:instrText xml:space="preserve"> PAGEREF _Toc395882614 \h </w:instrText>
            </w:r>
          </w:ins>
          <w:r>
            <w:rPr>
              <w:noProof/>
              <w:webHidden/>
            </w:rPr>
          </w:r>
          <w:r>
            <w:rPr>
              <w:noProof/>
              <w:webHidden/>
            </w:rPr>
            <w:fldChar w:fldCharType="separate"/>
          </w:r>
          <w:ins w:id="82" w:author="Jan Campschroer" w:date="2014-08-15T16:14:00Z">
            <w:r w:rsidR="00301BFC">
              <w:rPr>
                <w:noProof/>
                <w:webHidden/>
              </w:rPr>
              <w:t>20</w:t>
            </w:r>
            <w:r>
              <w:rPr>
                <w:noProof/>
                <w:webHidden/>
              </w:rPr>
              <w:fldChar w:fldCharType="end"/>
            </w:r>
            <w:r w:rsidRPr="007F1EFE">
              <w:rPr>
                <w:rStyle w:val="Hyperlink"/>
                <w:noProof/>
              </w:rPr>
              <w:fldChar w:fldCharType="end"/>
            </w:r>
          </w:ins>
        </w:p>
        <w:p w:rsidR="00301BFC" w:rsidRDefault="00E55940">
          <w:pPr>
            <w:pStyle w:val="Inhopg3"/>
            <w:tabs>
              <w:tab w:val="left" w:pos="1162"/>
              <w:tab w:val="right" w:pos="9060"/>
            </w:tabs>
            <w:rPr>
              <w:ins w:id="83" w:author="Jan Campschroer" w:date="2014-08-15T16:14:00Z"/>
              <w:rFonts w:asciiTheme="minorHAnsi" w:eastAsiaTheme="minorEastAsia" w:hAnsiTheme="minorHAnsi" w:cstheme="minorBidi"/>
              <w:noProof/>
              <w:sz w:val="22"/>
              <w:szCs w:val="22"/>
              <w:lang w:val="nl-NL" w:eastAsia="nl-NL"/>
            </w:rPr>
          </w:pPr>
          <w:ins w:id="84" w:author="Jan Campschroer" w:date="2014-08-15T16:14:00Z">
            <w:r w:rsidRPr="007F1EFE">
              <w:rPr>
                <w:rStyle w:val="Hyperlink"/>
                <w:noProof/>
              </w:rPr>
              <w:fldChar w:fldCharType="begin"/>
            </w:r>
            <w:r w:rsidR="00301BFC" w:rsidRPr="007F1EFE">
              <w:rPr>
                <w:rStyle w:val="Hyperlink"/>
                <w:noProof/>
              </w:rPr>
              <w:instrText xml:space="preserve"> </w:instrText>
            </w:r>
            <w:r w:rsidR="00301BFC">
              <w:rPr>
                <w:noProof/>
              </w:rPr>
              <w:instrText>HYPERLINK \l "_Toc395882615"</w:instrText>
            </w:r>
            <w:r w:rsidR="00301BFC" w:rsidRPr="007F1EFE">
              <w:rPr>
                <w:rStyle w:val="Hyperlink"/>
                <w:noProof/>
              </w:rPr>
              <w:instrText xml:space="preserve"> </w:instrText>
            </w:r>
            <w:r w:rsidRPr="007F1EFE">
              <w:rPr>
                <w:rStyle w:val="Hyperlink"/>
                <w:noProof/>
              </w:rPr>
              <w:fldChar w:fldCharType="separate"/>
            </w:r>
            <w:r w:rsidR="00301BFC" w:rsidRPr="007F1EFE">
              <w:rPr>
                <w:rStyle w:val="Hyperlink"/>
                <w:i/>
                <w:noProof/>
              </w:rPr>
              <w:t>3.3.1</w:t>
            </w:r>
            <w:r w:rsidR="00301BFC">
              <w:rPr>
                <w:rFonts w:asciiTheme="minorHAnsi" w:eastAsiaTheme="minorEastAsia" w:hAnsiTheme="minorHAnsi" w:cstheme="minorBidi"/>
                <w:noProof/>
                <w:sz w:val="22"/>
                <w:szCs w:val="22"/>
                <w:lang w:val="nl-NL" w:eastAsia="nl-NL"/>
              </w:rPr>
              <w:tab/>
            </w:r>
            <w:r w:rsidR="00301BFC" w:rsidRPr="007F1EFE">
              <w:rPr>
                <w:rStyle w:val="Hyperlink"/>
                <w:noProof/>
              </w:rPr>
              <w:t>Intake wijzigingsaanvraag</w:t>
            </w:r>
            <w:r w:rsidR="00301BFC">
              <w:rPr>
                <w:noProof/>
                <w:webHidden/>
              </w:rPr>
              <w:tab/>
            </w:r>
            <w:r>
              <w:rPr>
                <w:noProof/>
                <w:webHidden/>
              </w:rPr>
              <w:fldChar w:fldCharType="begin"/>
            </w:r>
            <w:r w:rsidR="00301BFC">
              <w:rPr>
                <w:noProof/>
                <w:webHidden/>
              </w:rPr>
              <w:instrText xml:space="preserve"> PAGEREF _Toc395882615 \h </w:instrText>
            </w:r>
          </w:ins>
          <w:r>
            <w:rPr>
              <w:noProof/>
              <w:webHidden/>
            </w:rPr>
          </w:r>
          <w:r>
            <w:rPr>
              <w:noProof/>
              <w:webHidden/>
            </w:rPr>
            <w:fldChar w:fldCharType="separate"/>
          </w:r>
          <w:ins w:id="85" w:author="Jan Campschroer" w:date="2014-08-15T16:14:00Z">
            <w:r w:rsidR="00301BFC">
              <w:rPr>
                <w:noProof/>
                <w:webHidden/>
              </w:rPr>
              <w:t>20</w:t>
            </w:r>
            <w:r>
              <w:rPr>
                <w:noProof/>
                <w:webHidden/>
              </w:rPr>
              <w:fldChar w:fldCharType="end"/>
            </w:r>
            <w:r w:rsidRPr="007F1EFE">
              <w:rPr>
                <w:rStyle w:val="Hyperlink"/>
                <w:noProof/>
              </w:rPr>
              <w:fldChar w:fldCharType="end"/>
            </w:r>
          </w:ins>
        </w:p>
        <w:p w:rsidR="00301BFC" w:rsidRDefault="00E55940">
          <w:pPr>
            <w:pStyle w:val="Inhopg3"/>
            <w:tabs>
              <w:tab w:val="left" w:pos="1162"/>
              <w:tab w:val="right" w:pos="9060"/>
            </w:tabs>
            <w:rPr>
              <w:ins w:id="86" w:author="Jan Campschroer" w:date="2014-08-15T16:14:00Z"/>
              <w:rFonts w:asciiTheme="minorHAnsi" w:eastAsiaTheme="minorEastAsia" w:hAnsiTheme="minorHAnsi" w:cstheme="minorBidi"/>
              <w:noProof/>
              <w:sz w:val="22"/>
              <w:szCs w:val="22"/>
              <w:lang w:val="nl-NL" w:eastAsia="nl-NL"/>
            </w:rPr>
          </w:pPr>
          <w:ins w:id="87" w:author="Jan Campschroer" w:date="2014-08-15T16:14:00Z">
            <w:r w:rsidRPr="007F1EFE">
              <w:rPr>
                <w:rStyle w:val="Hyperlink"/>
                <w:noProof/>
              </w:rPr>
              <w:fldChar w:fldCharType="begin"/>
            </w:r>
            <w:r w:rsidR="00301BFC" w:rsidRPr="007F1EFE">
              <w:rPr>
                <w:rStyle w:val="Hyperlink"/>
                <w:noProof/>
              </w:rPr>
              <w:instrText xml:space="preserve"> </w:instrText>
            </w:r>
            <w:r w:rsidR="00301BFC">
              <w:rPr>
                <w:noProof/>
              </w:rPr>
              <w:instrText>HYPERLINK \l "_Toc395882616"</w:instrText>
            </w:r>
            <w:r w:rsidR="00301BFC" w:rsidRPr="007F1EFE">
              <w:rPr>
                <w:rStyle w:val="Hyperlink"/>
                <w:noProof/>
              </w:rPr>
              <w:instrText xml:space="preserve"> </w:instrText>
            </w:r>
            <w:r w:rsidRPr="007F1EFE">
              <w:rPr>
                <w:rStyle w:val="Hyperlink"/>
                <w:noProof/>
              </w:rPr>
              <w:fldChar w:fldCharType="separate"/>
            </w:r>
            <w:r w:rsidR="00301BFC" w:rsidRPr="007F1EFE">
              <w:rPr>
                <w:rStyle w:val="Hyperlink"/>
                <w:i/>
                <w:noProof/>
              </w:rPr>
              <w:t>3.3.2</w:t>
            </w:r>
            <w:r w:rsidR="00301BFC">
              <w:rPr>
                <w:rFonts w:asciiTheme="minorHAnsi" w:eastAsiaTheme="minorEastAsia" w:hAnsiTheme="minorHAnsi" w:cstheme="minorBidi"/>
                <w:noProof/>
                <w:sz w:val="22"/>
                <w:szCs w:val="22"/>
                <w:lang w:val="nl-NL" w:eastAsia="nl-NL"/>
              </w:rPr>
              <w:tab/>
            </w:r>
            <w:r w:rsidR="00301BFC" w:rsidRPr="007F1EFE">
              <w:rPr>
                <w:rStyle w:val="Hyperlink"/>
                <w:noProof/>
              </w:rPr>
              <w:t>Beoordelen wijzigingsaanvraag</w:t>
            </w:r>
            <w:r w:rsidR="00301BFC">
              <w:rPr>
                <w:noProof/>
                <w:webHidden/>
              </w:rPr>
              <w:tab/>
            </w:r>
            <w:r>
              <w:rPr>
                <w:noProof/>
                <w:webHidden/>
              </w:rPr>
              <w:fldChar w:fldCharType="begin"/>
            </w:r>
            <w:r w:rsidR="00301BFC">
              <w:rPr>
                <w:noProof/>
                <w:webHidden/>
              </w:rPr>
              <w:instrText xml:space="preserve"> PAGEREF _Toc395882616 \h </w:instrText>
            </w:r>
          </w:ins>
          <w:r>
            <w:rPr>
              <w:noProof/>
              <w:webHidden/>
            </w:rPr>
          </w:r>
          <w:r>
            <w:rPr>
              <w:noProof/>
              <w:webHidden/>
            </w:rPr>
            <w:fldChar w:fldCharType="separate"/>
          </w:r>
          <w:ins w:id="88" w:author="Jan Campschroer" w:date="2014-08-15T16:14:00Z">
            <w:r w:rsidR="00301BFC">
              <w:rPr>
                <w:noProof/>
                <w:webHidden/>
              </w:rPr>
              <w:t>21</w:t>
            </w:r>
            <w:r>
              <w:rPr>
                <w:noProof/>
                <w:webHidden/>
              </w:rPr>
              <w:fldChar w:fldCharType="end"/>
            </w:r>
            <w:r w:rsidRPr="007F1EFE">
              <w:rPr>
                <w:rStyle w:val="Hyperlink"/>
                <w:noProof/>
              </w:rPr>
              <w:fldChar w:fldCharType="end"/>
            </w:r>
          </w:ins>
        </w:p>
        <w:p w:rsidR="00301BFC" w:rsidRDefault="00E55940">
          <w:pPr>
            <w:pStyle w:val="Inhopg3"/>
            <w:tabs>
              <w:tab w:val="left" w:pos="1162"/>
              <w:tab w:val="right" w:pos="9060"/>
            </w:tabs>
            <w:rPr>
              <w:ins w:id="89" w:author="Jan Campschroer" w:date="2014-08-15T16:14:00Z"/>
              <w:rFonts w:asciiTheme="minorHAnsi" w:eastAsiaTheme="minorEastAsia" w:hAnsiTheme="minorHAnsi" w:cstheme="minorBidi"/>
              <w:noProof/>
              <w:sz w:val="22"/>
              <w:szCs w:val="22"/>
              <w:lang w:val="nl-NL" w:eastAsia="nl-NL"/>
            </w:rPr>
          </w:pPr>
          <w:ins w:id="90" w:author="Jan Campschroer" w:date="2014-08-15T16:14:00Z">
            <w:r w:rsidRPr="007F1EFE">
              <w:rPr>
                <w:rStyle w:val="Hyperlink"/>
                <w:noProof/>
              </w:rPr>
              <w:fldChar w:fldCharType="begin"/>
            </w:r>
            <w:r w:rsidR="00301BFC" w:rsidRPr="007F1EFE">
              <w:rPr>
                <w:rStyle w:val="Hyperlink"/>
                <w:noProof/>
              </w:rPr>
              <w:instrText xml:space="preserve"> </w:instrText>
            </w:r>
            <w:r w:rsidR="00301BFC">
              <w:rPr>
                <w:noProof/>
              </w:rPr>
              <w:instrText>HYPERLINK \l "_Toc395882617"</w:instrText>
            </w:r>
            <w:r w:rsidR="00301BFC" w:rsidRPr="007F1EFE">
              <w:rPr>
                <w:rStyle w:val="Hyperlink"/>
                <w:noProof/>
              </w:rPr>
              <w:instrText xml:space="preserve"> </w:instrText>
            </w:r>
            <w:r w:rsidRPr="007F1EFE">
              <w:rPr>
                <w:rStyle w:val="Hyperlink"/>
                <w:noProof/>
              </w:rPr>
              <w:fldChar w:fldCharType="separate"/>
            </w:r>
            <w:r w:rsidR="00301BFC" w:rsidRPr="007F1EFE">
              <w:rPr>
                <w:rStyle w:val="Hyperlink"/>
                <w:i/>
                <w:noProof/>
              </w:rPr>
              <w:t>3.3.3</w:t>
            </w:r>
            <w:r w:rsidR="00301BFC">
              <w:rPr>
                <w:rFonts w:asciiTheme="minorHAnsi" w:eastAsiaTheme="minorEastAsia" w:hAnsiTheme="minorHAnsi" w:cstheme="minorBidi"/>
                <w:noProof/>
                <w:sz w:val="22"/>
                <w:szCs w:val="22"/>
                <w:lang w:val="nl-NL" w:eastAsia="nl-NL"/>
              </w:rPr>
              <w:tab/>
            </w:r>
            <w:r w:rsidR="00301BFC" w:rsidRPr="007F1EFE">
              <w:rPr>
                <w:rStyle w:val="Hyperlink"/>
                <w:noProof/>
              </w:rPr>
              <w:t>Uitwerken en analyse wijzigingsaanvraag tot wijzigingsverzoek (RFC)</w:t>
            </w:r>
            <w:r w:rsidR="00301BFC">
              <w:rPr>
                <w:noProof/>
                <w:webHidden/>
              </w:rPr>
              <w:tab/>
            </w:r>
            <w:r>
              <w:rPr>
                <w:noProof/>
                <w:webHidden/>
              </w:rPr>
              <w:fldChar w:fldCharType="begin"/>
            </w:r>
            <w:r w:rsidR="00301BFC">
              <w:rPr>
                <w:noProof/>
                <w:webHidden/>
              </w:rPr>
              <w:instrText xml:space="preserve"> PAGEREF _Toc395882617 \h </w:instrText>
            </w:r>
          </w:ins>
          <w:r>
            <w:rPr>
              <w:noProof/>
              <w:webHidden/>
            </w:rPr>
          </w:r>
          <w:r>
            <w:rPr>
              <w:noProof/>
              <w:webHidden/>
            </w:rPr>
            <w:fldChar w:fldCharType="separate"/>
          </w:r>
          <w:ins w:id="91" w:author="Jan Campschroer" w:date="2014-08-15T16:14:00Z">
            <w:r w:rsidR="00301BFC">
              <w:rPr>
                <w:noProof/>
                <w:webHidden/>
              </w:rPr>
              <w:t>21</w:t>
            </w:r>
            <w:r>
              <w:rPr>
                <w:noProof/>
                <w:webHidden/>
              </w:rPr>
              <w:fldChar w:fldCharType="end"/>
            </w:r>
            <w:r w:rsidRPr="007F1EFE">
              <w:rPr>
                <w:rStyle w:val="Hyperlink"/>
                <w:noProof/>
              </w:rPr>
              <w:fldChar w:fldCharType="end"/>
            </w:r>
          </w:ins>
        </w:p>
        <w:p w:rsidR="00301BFC" w:rsidRDefault="00E55940">
          <w:pPr>
            <w:pStyle w:val="Inhopg3"/>
            <w:tabs>
              <w:tab w:val="left" w:pos="1162"/>
              <w:tab w:val="right" w:pos="9060"/>
            </w:tabs>
            <w:rPr>
              <w:ins w:id="92" w:author="Jan Campschroer" w:date="2014-08-15T16:14:00Z"/>
              <w:rFonts w:asciiTheme="minorHAnsi" w:eastAsiaTheme="minorEastAsia" w:hAnsiTheme="minorHAnsi" w:cstheme="minorBidi"/>
              <w:noProof/>
              <w:sz w:val="22"/>
              <w:szCs w:val="22"/>
              <w:lang w:val="nl-NL" w:eastAsia="nl-NL"/>
            </w:rPr>
          </w:pPr>
          <w:ins w:id="93" w:author="Jan Campschroer" w:date="2014-08-15T16:14:00Z">
            <w:r w:rsidRPr="007F1EFE">
              <w:rPr>
                <w:rStyle w:val="Hyperlink"/>
                <w:noProof/>
              </w:rPr>
              <w:fldChar w:fldCharType="begin"/>
            </w:r>
            <w:r w:rsidR="00301BFC" w:rsidRPr="007F1EFE">
              <w:rPr>
                <w:rStyle w:val="Hyperlink"/>
                <w:noProof/>
              </w:rPr>
              <w:instrText xml:space="preserve"> </w:instrText>
            </w:r>
            <w:r w:rsidR="00301BFC">
              <w:rPr>
                <w:noProof/>
              </w:rPr>
              <w:instrText>HYPERLINK \l "_Toc395882618"</w:instrText>
            </w:r>
            <w:r w:rsidR="00301BFC" w:rsidRPr="007F1EFE">
              <w:rPr>
                <w:rStyle w:val="Hyperlink"/>
                <w:noProof/>
              </w:rPr>
              <w:instrText xml:space="preserve"> </w:instrText>
            </w:r>
            <w:r w:rsidRPr="007F1EFE">
              <w:rPr>
                <w:rStyle w:val="Hyperlink"/>
                <w:noProof/>
              </w:rPr>
              <w:fldChar w:fldCharType="separate"/>
            </w:r>
            <w:r w:rsidR="00301BFC" w:rsidRPr="007F1EFE">
              <w:rPr>
                <w:rStyle w:val="Hyperlink"/>
                <w:i/>
                <w:noProof/>
              </w:rPr>
              <w:t>3.3.4</w:t>
            </w:r>
            <w:r w:rsidR="00301BFC">
              <w:rPr>
                <w:rFonts w:asciiTheme="minorHAnsi" w:eastAsiaTheme="minorEastAsia" w:hAnsiTheme="minorHAnsi" w:cstheme="minorBidi"/>
                <w:noProof/>
                <w:sz w:val="22"/>
                <w:szCs w:val="22"/>
                <w:lang w:val="nl-NL" w:eastAsia="nl-NL"/>
              </w:rPr>
              <w:tab/>
            </w:r>
            <w:r w:rsidR="00301BFC" w:rsidRPr="007F1EFE">
              <w:rPr>
                <w:rStyle w:val="Hyperlink"/>
                <w:noProof/>
              </w:rPr>
              <w:t>Proces: Administratie en ondersteuning</w:t>
            </w:r>
            <w:r w:rsidR="00301BFC">
              <w:rPr>
                <w:noProof/>
                <w:webHidden/>
              </w:rPr>
              <w:tab/>
            </w:r>
            <w:r>
              <w:rPr>
                <w:noProof/>
                <w:webHidden/>
              </w:rPr>
              <w:fldChar w:fldCharType="begin"/>
            </w:r>
            <w:r w:rsidR="00301BFC">
              <w:rPr>
                <w:noProof/>
                <w:webHidden/>
              </w:rPr>
              <w:instrText xml:space="preserve"> PAGEREF _Toc395882618 \h </w:instrText>
            </w:r>
          </w:ins>
          <w:r>
            <w:rPr>
              <w:noProof/>
              <w:webHidden/>
            </w:rPr>
          </w:r>
          <w:r>
            <w:rPr>
              <w:noProof/>
              <w:webHidden/>
            </w:rPr>
            <w:fldChar w:fldCharType="separate"/>
          </w:r>
          <w:ins w:id="94" w:author="Jan Campschroer" w:date="2014-08-15T16:14:00Z">
            <w:r w:rsidR="00301BFC">
              <w:rPr>
                <w:noProof/>
                <w:webHidden/>
              </w:rPr>
              <w:t>21</w:t>
            </w:r>
            <w:r>
              <w:rPr>
                <w:noProof/>
                <w:webHidden/>
              </w:rPr>
              <w:fldChar w:fldCharType="end"/>
            </w:r>
            <w:r w:rsidRPr="007F1EFE">
              <w:rPr>
                <w:rStyle w:val="Hyperlink"/>
                <w:noProof/>
              </w:rPr>
              <w:fldChar w:fldCharType="end"/>
            </w:r>
          </w:ins>
        </w:p>
        <w:p w:rsidR="00301BFC" w:rsidRDefault="00E55940">
          <w:pPr>
            <w:pStyle w:val="Inhopg2"/>
            <w:rPr>
              <w:ins w:id="95" w:author="Jan Campschroer" w:date="2014-08-15T16:14:00Z"/>
              <w:rFonts w:asciiTheme="minorHAnsi" w:eastAsiaTheme="minorEastAsia" w:hAnsiTheme="minorHAnsi" w:cstheme="minorBidi"/>
              <w:noProof/>
              <w:sz w:val="22"/>
              <w:szCs w:val="22"/>
              <w:lang w:val="nl-NL" w:eastAsia="nl-NL"/>
            </w:rPr>
          </w:pPr>
          <w:ins w:id="96" w:author="Jan Campschroer" w:date="2014-08-15T16:14:00Z">
            <w:r w:rsidRPr="007F1EFE">
              <w:rPr>
                <w:rStyle w:val="Hyperlink"/>
                <w:noProof/>
              </w:rPr>
              <w:fldChar w:fldCharType="begin"/>
            </w:r>
            <w:r w:rsidR="00301BFC" w:rsidRPr="007F1EFE">
              <w:rPr>
                <w:rStyle w:val="Hyperlink"/>
                <w:noProof/>
              </w:rPr>
              <w:instrText xml:space="preserve"> </w:instrText>
            </w:r>
            <w:r w:rsidR="00301BFC">
              <w:rPr>
                <w:noProof/>
              </w:rPr>
              <w:instrText>HYPERLINK \l "_Toc395882619"</w:instrText>
            </w:r>
            <w:r w:rsidR="00301BFC" w:rsidRPr="007F1EFE">
              <w:rPr>
                <w:rStyle w:val="Hyperlink"/>
                <w:noProof/>
              </w:rPr>
              <w:instrText xml:space="preserve"> </w:instrText>
            </w:r>
            <w:r w:rsidRPr="007F1EFE">
              <w:rPr>
                <w:rStyle w:val="Hyperlink"/>
                <w:noProof/>
              </w:rPr>
              <w:fldChar w:fldCharType="separate"/>
            </w:r>
            <w:r w:rsidR="00301BFC" w:rsidRPr="007F1EFE">
              <w:rPr>
                <w:rStyle w:val="Hyperlink"/>
                <w:noProof/>
              </w:rPr>
              <w:t>3.4</w:t>
            </w:r>
            <w:r w:rsidR="00301BFC">
              <w:rPr>
                <w:rFonts w:asciiTheme="minorHAnsi" w:eastAsiaTheme="minorEastAsia" w:hAnsiTheme="minorHAnsi" w:cstheme="minorBidi"/>
                <w:noProof/>
                <w:sz w:val="22"/>
                <w:szCs w:val="22"/>
                <w:lang w:val="nl-NL" w:eastAsia="nl-NL"/>
              </w:rPr>
              <w:tab/>
            </w:r>
            <w:r w:rsidR="00301BFC" w:rsidRPr="007F1EFE">
              <w:rPr>
                <w:rStyle w:val="Hyperlink"/>
                <w:noProof/>
              </w:rPr>
              <w:t>Proces: Releaseplanning</w:t>
            </w:r>
            <w:r w:rsidR="00301BFC">
              <w:rPr>
                <w:noProof/>
                <w:webHidden/>
              </w:rPr>
              <w:tab/>
            </w:r>
            <w:r>
              <w:rPr>
                <w:noProof/>
                <w:webHidden/>
              </w:rPr>
              <w:fldChar w:fldCharType="begin"/>
            </w:r>
            <w:r w:rsidR="00301BFC">
              <w:rPr>
                <w:noProof/>
                <w:webHidden/>
              </w:rPr>
              <w:instrText xml:space="preserve"> PAGEREF _Toc395882619 \h </w:instrText>
            </w:r>
          </w:ins>
          <w:r>
            <w:rPr>
              <w:noProof/>
              <w:webHidden/>
            </w:rPr>
          </w:r>
          <w:r>
            <w:rPr>
              <w:noProof/>
              <w:webHidden/>
            </w:rPr>
            <w:fldChar w:fldCharType="separate"/>
          </w:r>
          <w:ins w:id="97" w:author="Jan Campschroer" w:date="2014-08-15T16:14:00Z">
            <w:r w:rsidR="00301BFC">
              <w:rPr>
                <w:noProof/>
                <w:webHidden/>
              </w:rPr>
              <w:t>22</w:t>
            </w:r>
            <w:r>
              <w:rPr>
                <w:noProof/>
                <w:webHidden/>
              </w:rPr>
              <w:fldChar w:fldCharType="end"/>
            </w:r>
            <w:r w:rsidRPr="007F1EFE">
              <w:rPr>
                <w:rStyle w:val="Hyperlink"/>
                <w:noProof/>
              </w:rPr>
              <w:fldChar w:fldCharType="end"/>
            </w:r>
          </w:ins>
        </w:p>
        <w:p w:rsidR="00301BFC" w:rsidRDefault="00E55940">
          <w:pPr>
            <w:pStyle w:val="Inhopg3"/>
            <w:tabs>
              <w:tab w:val="left" w:pos="1162"/>
              <w:tab w:val="right" w:pos="9060"/>
            </w:tabs>
            <w:rPr>
              <w:ins w:id="98" w:author="Jan Campschroer" w:date="2014-08-15T16:14:00Z"/>
              <w:rFonts w:asciiTheme="minorHAnsi" w:eastAsiaTheme="minorEastAsia" w:hAnsiTheme="minorHAnsi" w:cstheme="minorBidi"/>
              <w:noProof/>
              <w:sz w:val="22"/>
              <w:szCs w:val="22"/>
              <w:lang w:val="nl-NL" w:eastAsia="nl-NL"/>
            </w:rPr>
          </w:pPr>
          <w:ins w:id="99" w:author="Jan Campschroer" w:date="2014-08-15T16:14:00Z">
            <w:r w:rsidRPr="007F1EFE">
              <w:rPr>
                <w:rStyle w:val="Hyperlink"/>
                <w:noProof/>
              </w:rPr>
              <w:fldChar w:fldCharType="begin"/>
            </w:r>
            <w:r w:rsidR="00301BFC" w:rsidRPr="007F1EFE">
              <w:rPr>
                <w:rStyle w:val="Hyperlink"/>
                <w:noProof/>
              </w:rPr>
              <w:instrText xml:space="preserve"> </w:instrText>
            </w:r>
            <w:r w:rsidR="00301BFC">
              <w:rPr>
                <w:noProof/>
              </w:rPr>
              <w:instrText>HYPERLINK \l "_Toc395882620"</w:instrText>
            </w:r>
            <w:r w:rsidR="00301BFC" w:rsidRPr="007F1EFE">
              <w:rPr>
                <w:rStyle w:val="Hyperlink"/>
                <w:noProof/>
              </w:rPr>
              <w:instrText xml:space="preserve"> </w:instrText>
            </w:r>
            <w:r w:rsidRPr="007F1EFE">
              <w:rPr>
                <w:rStyle w:val="Hyperlink"/>
                <w:noProof/>
              </w:rPr>
              <w:fldChar w:fldCharType="separate"/>
            </w:r>
            <w:r w:rsidR="00301BFC" w:rsidRPr="007F1EFE">
              <w:rPr>
                <w:rStyle w:val="Hyperlink"/>
                <w:i/>
                <w:noProof/>
              </w:rPr>
              <w:t>3.4.1</w:t>
            </w:r>
            <w:r w:rsidR="00301BFC">
              <w:rPr>
                <w:rFonts w:asciiTheme="minorHAnsi" w:eastAsiaTheme="minorEastAsia" w:hAnsiTheme="minorHAnsi" w:cstheme="minorBidi"/>
                <w:noProof/>
                <w:sz w:val="22"/>
                <w:szCs w:val="22"/>
                <w:lang w:val="nl-NL" w:eastAsia="nl-NL"/>
              </w:rPr>
              <w:tab/>
            </w:r>
            <w:r w:rsidR="00301BFC" w:rsidRPr="007F1EFE">
              <w:rPr>
                <w:rStyle w:val="Hyperlink"/>
                <w:noProof/>
              </w:rPr>
              <w:t>Opstellen Releasevoorstellen</w:t>
            </w:r>
            <w:r w:rsidR="00301BFC">
              <w:rPr>
                <w:noProof/>
                <w:webHidden/>
              </w:rPr>
              <w:tab/>
            </w:r>
            <w:r>
              <w:rPr>
                <w:noProof/>
                <w:webHidden/>
              </w:rPr>
              <w:fldChar w:fldCharType="begin"/>
            </w:r>
            <w:r w:rsidR="00301BFC">
              <w:rPr>
                <w:noProof/>
                <w:webHidden/>
              </w:rPr>
              <w:instrText xml:space="preserve"> PAGEREF _Toc395882620 \h </w:instrText>
            </w:r>
          </w:ins>
          <w:r>
            <w:rPr>
              <w:noProof/>
              <w:webHidden/>
            </w:rPr>
          </w:r>
          <w:r>
            <w:rPr>
              <w:noProof/>
              <w:webHidden/>
            </w:rPr>
            <w:fldChar w:fldCharType="separate"/>
          </w:r>
          <w:ins w:id="100" w:author="Jan Campschroer" w:date="2014-08-15T16:14:00Z">
            <w:r w:rsidR="00301BFC">
              <w:rPr>
                <w:noProof/>
                <w:webHidden/>
              </w:rPr>
              <w:t>22</w:t>
            </w:r>
            <w:r>
              <w:rPr>
                <w:noProof/>
                <w:webHidden/>
              </w:rPr>
              <w:fldChar w:fldCharType="end"/>
            </w:r>
            <w:r w:rsidRPr="007F1EFE">
              <w:rPr>
                <w:rStyle w:val="Hyperlink"/>
                <w:noProof/>
              </w:rPr>
              <w:fldChar w:fldCharType="end"/>
            </w:r>
          </w:ins>
        </w:p>
        <w:p w:rsidR="00301BFC" w:rsidRDefault="00E55940">
          <w:pPr>
            <w:pStyle w:val="Inhopg3"/>
            <w:tabs>
              <w:tab w:val="left" w:pos="1162"/>
              <w:tab w:val="right" w:pos="9060"/>
            </w:tabs>
            <w:rPr>
              <w:ins w:id="101" w:author="Jan Campschroer" w:date="2014-08-15T16:14:00Z"/>
              <w:rFonts w:asciiTheme="minorHAnsi" w:eastAsiaTheme="minorEastAsia" w:hAnsiTheme="minorHAnsi" w:cstheme="minorBidi"/>
              <w:noProof/>
              <w:sz w:val="22"/>
              <w:szCs w:val="22"/>
              <w:lang w:val="nl-NL" w:eastAsia="nl-NL"/>
            </w:rPr>
          </w:pPr>
          <w:ins w:id="102" w:author="Jan Campschroer" w:date="2014-08-15T16:14:00Z">
            <w:r w:rsidRPr="007F1EFE">
              <w:rPr>
                <w:rStyle w:val="Hyperlink"/>
                <w:noProof/>
              </w:rPr>
              <w:fldChar w:fldCharType="begin"/>
            </w:r>
            <w:r w:rsidR="00301BFC" w:rsidRPr="007F1EFE">
              <w:rPr>
                <w:rStyle w:val="Hyperlink"/>
                <w:noProof/>
              </w:rPr>
              <w:instrText xml:space="preserve"> </w:instrText>
            </w:r>
            <w:r w:rsidR="00301BFC">
              <w:rPr>
                <w:noProof/>
              </w:rPr>
              <w:instrText>HYPERLINK \l "_Toc395882621"</w:instrText>
            </w:r>
            <w:r w:rsidR="00301BFC" w:rsidRPr="007F1EFE">
              <w:rPr>
                <w:rStyle w:val="Hyperlink"/>
                <w:noProof/>
              </w:rPr>
              <w:instrText xml:space="preserve"> </w:instrText>
            </w:r>
            <w:r w:rsidRPr="007F1EFE">
              <w:rPr>
                <w:rStyle w:val="Hyperlink"/>
                <w:noProof/>
              </w:rPr>
              <w:fldChar w:fldCharType="separate"/>
            </w:r>
            <w:r w:rsidR="00301BFC" w:rsidRPr="007F1EFE">
              <w:rPr>
                <w:rStyle w:val="Hyperlink"/>
                <w:i/>
                <w:noProof/>
              </w:rPr>
              <w:t>3.4.2</w:t>
            </w:r>
            <w:r w:rsidR="00301BFC">
              <w:rPr>
                <w:rFonts w:asciiTheme="minorHAnsi" w:eastAsiaTheme="minorEastAsia" w:hAnsiTheme="minorHAnsi" w:cstheme="minorBidi"/>
                <w:noProof/>
                <w:sz w:val="22"/>
                <w:szCs w:val="22"/>
                <w:lang w:val="nl-NL" w:eastAsia="nl-NL"/>
              </w:rPr>
              <w:tab/>
            </w:r>
            <w:r w:rsidR="00301BFC" w:rsidRPr="007F1EFE">
              <w:rPr>
                <w:rStyle w:val="Hyperlink"/>
                <w:noProof/>
              </w:rPr>
              <w:t>Kiezen eigen voorkeur eerstvolgende StUF release</w:t>
            </w:r>
            <w:r w:rsidR="00301BFC">
              <w:rPr>
                <w:noProof/>
                <w:webHidden/>
              </w:rPr>
              <w:tab/>
            </w:r>
            <w:r>
              <w:rPr>
                <w:noProof/>
                <w:webHidden/>
              </w:rPr>
              <w:fldChar w:fldCharType="begin"/>
            </w:r>
            <w:r w:rsidR="00301BFC">
              <w:rPr>
                <w:noProof/>
                <w:webHidden/>
              </w:rPr>
              <w:instrText xml:space="preserve"> PAGEREF _Toc395882621 \h </w:instrText>
            </w:r>
          </w:ins>
          <w:r>
            <w:rPr>
              <w:noProof/>
              <w:webHidden/>
            </w:rPr>
          </w:r>
          <w:r>
            <w:rPr>
              <w:noProof/>
              <w:webHidden/>
            </w:rPr>
            <w:fldChar w:fldCharType="separate"/>
          </w:r>
          <w:ins w:id="103" w:author="Jan Campschroer" w:date="2014-08-15T16:14:00Z">
            <w:r w:rsidR="00301BFC">
              <w:rPr>
                <w:noProof/>
                <w:webHidden/>
              </w:rPr>
              <w:t>23</w:t>
            </w:r>
            <w:r>
              <w:rPr>
                <w:noProof/>
                <w:webHidden/>
              </w:rPr>
              <w:fldChar w:fldCharType="end"/>
            </w:r>
            <w:r w:rsidRPr="007F1EFE">
              <w:rPr>
                <w:rStyle w:val="Hyperlink"/>
                <w:noProof/>
              </w:rPr>
              <w:fldChar w:fldCharType="end"/>
            </w:r>
          </w:ins>
        </w:p>
        <w:p w:rsidR="00301BFC" w:rsidRDefault="00E55940">
          <w:pPr>
            <w:pStyle w:val="Inhopg3"/>
            <w:tabs>
              <w:tab w:val="left" w:pos="1162"/>
              <w:tab w:val="right" w:pos="9060"/>
            </w:tabs>
            <w:rPr>
              <w:ins w:id="104" w:author="Jan Campschroer" w:date="2014-08-15T16:14:00Z"/>
              <w:rFonts w:asciiTheme="minorHAnsi" w:eastAsiaTheme="minorEastAsia" w:hAnsiTheme="minorHAnsi" w:cstheme="minorBidi"/>
              <w:noProof/>
              <w:sz w:val="22"/>
              <w:szCs w:val="22"/>
              <w:lang w:val="nl-NL" w:eastAsia="nl-NL"/>
            </w:rPr>
          </w:pPr>
          <w:ins w:id="105" w:author="Jan Campschroer" w:date="2014-08-15T16:14:00Z">
            <w:r w:rsidRPr="007F1EFE">
              <w:rPr>
                <w:rStyle w:val="Hyperlink"/>
                <w:noProof/>
              </w:rPr>
              <w:fldChar w:fldCharType="begin"/>
            </w:r>
            <w:r w:rsidR="00301BFC" w:rsidRPr="007F1EFE">
              <w:rPr>
                <w:rStyle w:val="Hyperlink"/>
                <w:noProof/>
              </w:rPr>
              <w:instrText xml:space="preserve"> </w:instrText>
            </w:r>
            <w:r w:rsidR="00301BFC">
              <w:rPr>
                <w:noProof/>
              </w:rPr>
              <w:instrText>HYPERLINK \l "_Toc395882622"</w:instrText>
            </w:r>
            <w:r w:rsidR="00301BFC" w:rsidRPr="007F1EFE">
              <w:rPr>
                <w:rStyle w:val="Hyperlink"/>
                <w:noProof/>
              </w:rPr>
              <w:instrText xml:space="preserve"> </w:instrText>
            </w:r>
            <w:r w:rsidRPr="007F1EFE">
              <w:rPr>
                <w:rStyle w:val="Hyperlink"/>
                <w:noProof/>
              </w:rPr>
              <w:fldChar w:fldCharType="separate"/>
            </w:r>
            <w:r w:rsidR="00301BFC" w:rsidRPr="007F1EFE">
              <w:rPr>
                <w:rStyle w:val="Hyperlink"/>
                <w:i/>
                <w:noProof/>
              </w:rPr>
              <w:t>3.4.3</w:t>
            </w:r>
            <w:r w:rsidR="00301BFC">
              <w:rPr>
                <w:rFonts w:asciiTheme="minorHAnsi" w:eastAsiaTheme="minorEastAsia" w:hAnsiTheme="minorHAnsi" w:cstheme="minorBidi"/>
                <w:noProof/>
                <w:sz w:val="22"/>
                <w:szCs w:val="22"/>
                <w:lang w:val="nl-NL" w:eastAsia="nl-NL"/>
              </w:rPr>
              <w:tab/>
            </w:r>
            <w:r w:rsidR="00301BFC" w:rsidRPr="007F1EFE">
              <w:rPr>
                <w:rStyle w:val="Hyperlink"/>
                <w:noProof/>
              </w:rPr>
              <w:t>Vaststellen releaseplan eerstvolgende StUF release</w:t>
            </w:r>
            <w:r w:rsidR="00301BFC">
              <w:rPr>
                <w:noProof/>
                <w:webHidden/>
              </w:rPr>
              <w:tab/>
            </w:r>
            <w:r>
              <w:rPr>
                <w:noProof/>
                <w:webHidden/>
              </w:rPr>
              <w:fldChar w:fldCharType="begin"/>
            </w:r>
            <w:r w:rsidR="00301BFC">
              <w:rPr>
                <w:noProof/>
                <w:webHidden/>
              </w:rPr>
              <w:instrText xml:space="preserve"> PAGEREF _Toc395882622 \h </w:instrText>
            </w:r>
          </w:ins>
          <w:r>
            <w:rPr>
              <w:noProof/>
              <w:webHidden/>
            </w:rPr>
          </w:r>
          <w:r>
            <w:rPr>
              <w:noProof/>
              <w:webHidden/>
            </w:rPr>
            <w:fldChar w:fldCharType="separate"/>
          </w:r>
          <w:ins w:id="106" w:author="Jan Campschroer" w:date="2014-08-15T16:14:00Z">
            <w:r w:rsidR="00301BFC">
              <w:rPr>
                <w:noProof/>
                <w:webHidden/>
              </w:rPr>
              <w:t>23</w:t>
            </w:r>
            <w:r>
              <w:rPr>
                <w:noProof/>
                <w:webHidden/>
              </w:rPr>
              <w:fldChar w:fldCharType="end"/>
            </w:r>
            <w:r w:rsidRPr="007F1EFE">
              <w:rPr>
                <w:rStyle w:val="Hyperlink"/>
                <w:noProof/>
              </w:rPr>
              <w:fldChar w:fldCharType="end"/>
            </w:r>
          </w:ins>
        </w:p>
        <w:p w:rsidR="00301BFC" w:rsidRDefault="00E55940">
          <w:pPr>
            <w:pStyle w:val="Inhopg2"/>
            <w:rPr>
              <w:ins w:id="107" w:author="Jan Campschroer" w:date="2014-08-15T16:14:00Z"/>
              <w:rFonts w:asciiTheme="minorHAnsi" w:eastAsiaTheme="minorEastAsia" w:hAnsiTheme="minorHAnsi" w:cstheme="minorBidi"/>
              <w:noProof/>
              <w:sz w:val="22"/>
              <w:szCs w:val="22"/>
              <w:lang w:val="nl-NL" w:eastAsia="nl-NL"/>
            </w:rPr>
          </w:pPr>
          <w:ins w:id="108" w:author="Jan Campschroer" w:date="2014-08-15T16:14:00Z">
            <w:r w:rsidRPr="007F1EFE">
              <w:rPr>
                <w:rStyle w:val="Hyperlink"/>
                <w:noProof/>
              </w:rPr>
              <w:fldChar w:fldCharType="begin"/>
            </w:r>
            <w:r w:rsidR="00301BFC" w:rsidRPr="007F1EFE">
              <w:rPr>
                <w:rStyle w:val="Hyperlink"/>
                <w:noProof/>
              </w:rPr>
              <w:instrText xml:space="preserve"> </w:instrText>
            </w:r>
            <w:r w:rsidR="00301BFC">
              <w:rPr>
                <w:noProof/>
              </w:rPr>
              <w:instrText>HYPERLINK \l "_Toc395882623"</w:instrText>
            </w:r>
            <w:r w:rsidR="00301BFC" w:rsidRPr="007F1EFE">
              <w:rPr>
                <w:rStyle w:val="Hyperlink"/>
                <w:noProof/>
              </w:rPr>
              <w:instrText xml:space="preserve"> </w:instrText>
            </w:r>
            <w:r w:rsidRPr="007F1EFE">
              <w:rPr>
                <w:rStyle w:val="Hyperlink"/>
                <w:noProof/>
              </w:rPr>
              <w:fldChar w:fldCharType="separate"/>
            </w:r>
            <w:r w:rsidR="00301BFC" w:rsidRPr="007F1EFE">
              <w:rPr>
                <w:rStyle w:val="Hyperlink"/>
                <w:noProof/>
              </w:rPr>
              <w:t>3.5</w:t>
            </w:r>
            <w:r w:rsidR="00301BFC">
              <w:rPr>
                <w:rFonts w:asciiTheme="minorHAnsi" w:eastAsiaTheme="minorEastAsia" w:hAnsiTheme="minorHAnsi" w:cstheme="minorBidi"/>
                <w:noProof/>
                <w:sz w:val="22"/>
                <w:szCs w:val="22"/>
                <w:lang w:val="nl-NL" w:eastAsia="nl-NL"/>
              </w:rPr>
              <w:tab/>
            </w:r>
            <w:r w:rsidR="00301BFC" w:rsidRPr="007F1EFE">
              <w:rPr>
                <w:rStyle w:val="Hyperlink"/>
                <w:noProof/>
              </w:rPr>
              <w:t>Proces: Onderhouden StUF onderdelen</w:t>
            </w:r>
            <w:r w:rsidR="00301BFC">
              <w:rPr>
                <w:noProof/>
                <w:webHidden/>
              </w:rPr>
              <w:tab/>
            </w:r>
            <w:r>
              <w:rPr>
                <w:noProof/>
                <w:webHidden/>
              </w:rPr>
              <w:fldChar w:fldCharType="begin"/>
            </w:r>
            <w:r w:rsidR="00301BFC">
              <w:rPr>
                <w:noProof/>
                <w:webHidden/>
              </w:rPr>
              <w:instrText xml:space="preserve"> PAGEREF _Toc395882623 \h </w:instrText>
            </w:r>
          </w:ins>
          <w:r>
            <w:rPr>
              <w:noProof/>
              <w:webHidden/>
            </w:rPr>
          </w:r>
          <w:r>
            <w:rPr>
              <w:noProof/>
              <w:webHidden/>
            </w:rPr>
            <w:fldChar w:fldCharType="separate"/>
          </w:r>
          <w:ins w:id="109" w:author="Jan Campschroer" w:date="2014-08-15T16:14:00Z">
            <w:r w:rsidR="00301BFC">
              <w:rPr>
                <w:noProof/>
                <w:webHidden/>
              </w:rPr>
              <w:t>24</w:t>
            </w:r>
            <w:r>
              <w:rPr>
                <w:noProof/>
                <w:webHidden/>
              </w:rPr>
              <w:fldChar w:fldCharType="end"/>
            </w:r>
            <w:r w:rsidRPr="007F1EFE">
              <w:rPr>
                <w:rStyle w:val="Hyperlink"/>
                <w:noProof/>
              </w:rPr>
              <w:fldChar w:fldCharType="end"/>
            </w:r>
          </w:ins>
        </w:p>
        <w:p w:rsidR="00301BFC" w:rsidRDefault="00E55940">
          <w:pPr>
            <w:pStyle w:val="Inhopg3"/>
            <w:tabs>
              <w:tab w:val="left" w:pos="1162"/>
              <w:tab w:val="right" w:pos="9060"/>
            </w:tabs>
            <w:rPr>
              <w:ins w:id="110" w:author="Jan Campschroer" w:date="2014-08-15T16:14:00Z"/>
              <w:rFonts w:asciiTheme="minorHAnsi" w:eastAsiaTheme="minorEastAsia" w:hAnsiTheme="minorHAnsi" w:cstheme="minorBidi"/>
              <w:noProof/>
              <w:sz w:val="22"/>
              <w:szCs w:val="22"/>
              <w:lang w:val="nl-NL" w:eastAsia="nl-NL"/>
            </w:rPr>
          </w:pPr>
          <w:ins w:id="111" w:author="Jan Campschroer" w:date="2014-08-15T16:14:00Z">
            <w:r w:rsidRPr="007F1EFE">
              <w:rPr>
                <w:rStyle w:val="Hyperlink"/>
                <w:noProof/>
              </w:rPr>
              <w:fldChar w:fldCharType="begin"/>
            </w:r>
            <w:r w:rsidR="00301BFC" w:rsidRPr="007F1EFE">
              <w:rPr>
                <w:rStyle w:val="Hyperlink"/>
                <w:noProof/>
              </w:rPr>
              <w:instrText xml:space="preserve"> </w:instrText>
            </w:r>
            <w:r w:rsidR="00301BFC">
              <w:rPr>
                <w:noProof/>
              </w:rPr>
              <w:instrText>HYPERLINK \l "_Toc395882624"</w:instrText>
            </w:r>
            <w:r w:rsidR="00301BFC" w:rsidRPr="007F1EFE">
              <w:rPr>
                <w:rStyle w:val="Hyperlink"/>
                <w:noProof/>
              </w:rPr>
              <w:instrText xml:space="preserve"> </w:instrText>
            </w:r>
            <w:r w:rsidRPr="007F1EFE">
              <w:rPr>
                <w:rStyle w:val="Hyperlink"/>
                <w:noProof/>
              </w:rPr>
              <w:fldChar w:fldCharType="separate"/>
            </w:r>
            <w:r w:rsidR="00301BFC" w:rsidRPr="007F1EFE">
              <w:rPr>
                <w:rStyle w:val="Hyperlink"/>
                <w:i/>
                <w:noProof/>
              </w:rPr>
              <w:t>3.5.1</w:t>
            </w:r>
            <w:r w:rsidR="00301BFC">
              <w:rPr>
                <w:rFonts w:asciiTheme="minorHAnsi" w:eastAsiaTheme="minorEastAsia" w:hAnsiTheme="minorHAnsi" w:cstheme="minorBidi"/>
                <w:noProof/>
                <w:sz w:val="22"/>
                <w:szCs w:val="22"/>
                <w:lang w:val="nl-NL" w:eastAsia="nl-NL"/>
              </w:rPr>
              <w:tab/>
            </w:r>
            <w:r w:rsidR="00301BFC" w:rsidRPr="007F1EFE">
              <w:rPr>
                <w:rStyle w:val="Hyperlink"/>
                <w:noProof/>
              </w:rPr>
              <w:t>Opstellen StUF deelspecificatie</w:t>
            </w:r>
            <w:r w:rsidR="00301BFC">
              <w:rPr>
                <w:noProof/>
                <w:webHidden/>
              </w:rPr>
              <w:tab/>
            </w:r>
            <w:r>
              <w:rPr>
                <w:noProof/>
                <w:webHidden/>
              </w:rPr>
              <w:fldChar w:fldCharType="begin"/>
            </w:r>
            <w:r w:rsidR="00301BFC">
              <w:rPr>
                <w:noProof/>
                <w:webHidden/>
              </w:rPr>
              <w:instrText xml:space="preserve"> PAGEREF _Toc395882624 \h </w:instrText>
            </w:r>
          </w:ins>
          <w:r>
            <w:rPr>
              <w:noProof/>
              <w:webHidden/>
            </w:rPr>
          </w:r>
          <w:r>
            <w:rPr>
              <w:noProof/>
              <w:webHidden/>
            </w:rPr>
            <w:fldChar w:fldCharType="separate"/>
          </w:r>
          <w:ins w:id="112" w:author="Jan Campschroer" w:date="2014-08-15T16:14:00Z">
            <w:r w:rsidR="00301BFC">
              <w:rPr>
                <w:noProof/>
                <w:webHidden/>
              </w:rPr>
              <w:t>24</w:t>
            </w:r>
            <w:r>
              <w:rPr>
                <w:noProof/>
                <w:webHidden/>
              </w:rPr>
              <w:fldChar w:fldCharType="end"/>
            </w:r>
            <w:r w:rsidRPr="007F1EFE">
              <w:rPr>
                <w:rStyle w:val="Hyperlink"/>
                <w:noProof/>
              </w:rPr>
              <w:fldChar w:fldCharType="end"/>
            </w:r>
          </w:ins>
        </w:p>
        <w:p w:rsidR="00301BFC" w:rsidRDefault="00E55940">
          <w:pPr>
            <w:pStyle w:val="Inhopg3"/>
            <w:tabs>
              <w:tab w:val="left" w:pos="1162"/>
              <w:tab w:val="right" w:pos="9060"/>
            </w:tabs>
            <w:rPr>
              <w:ins w:id="113" w:author="Jan Campschroer" w:date="2014-08-15T16:14:00Z"/>
              <w:rFonts w:asciiTheme="minorHAnsi" w:eastAsiaTheme="minorEastAsia" w:hAnsiTheme="minorHAnsi" w:cstheme="minorBidi"/>
              <w:noProof/>
              <w:sz w:val="22"/>
              <w:szCs w:val="22"/>
              <w:lang w:val="nl-NL" w:eastAsia="nl-NL"/>
            </w:rPr>
          </w:pPr>
          <w:ins w:id="114" w:author="Jan Campschroer" w:date="2014-08-15T16:14:00Z">
            <w:r w:rsidRPr="007F1EFE">
              <w:rPr>
                <w:rStyle w:val="Hyperlink"/>
                <w:noProof/>
              </w:rPr>
              <w:fldChar w:fldCharType="begin"/>
            </w:r>
            <w:r w:rsidR="00301BFC" w:rsidRPr="007F1EFE">
              <w:rPr>
                <w:rStyle w:val="Hyperlink"/>
                <w:noProof/>
              </w:rPr>
              <w:instrText xml:space="preserve"> </w:instrText>
            </w:r>
            <w:r w:rsidR="00301BFC">
              <w:rPr>
                <w:noProof/>
              </w:rPr>
              <w:instrText>HYPERLINK \l "_Toc395882625"</w:instrText>
            </w:r>
            <w:r w:rsidR="00301BFC" w:rsidRPr="007F1EFE">
              <w:rPr>
                <w:rStyle w:val="Hyperlink"/>
                <w:noProof/>
              </w:rPr>
              <w:instrText xml:space="preserve"> </w:instrText>
            </w:r>
            <w:r w:rsidRPr="007F1EFE">
              <w:rPr>
                <w:rStyle w:val="Hyperlink"/>
                <w:noProof/>
              </w:rPr>
              <w:fldChar w:fldCharType="separate"/>
            </w:r>
            <w:r w:rsidR="00301BFC" w:rsidRPr="007F1EFE">
              <w:rPr>
                <w:rStyle w:val="Hyperlink"/>
                <w:i/>
                <w:noProof/>
                <w:lang w:val="nl-NL"/>
              </w:rPr>
              <w:t>3.5.2</w:t>
            </w:r>
            <w:r w:rsidR="00301BFC">
              <w:rPr>
                <w:rFonts w:asciiTheme="minorHAnsi" w:eastAsiaTheme="minorEastAsia" w:hAnsiTheme="minorHAnsi" w:cstheme="minorBidi"/>
                <w:noProof/>
                <w:sz w:val="22"/>
                <w:szCs w:val="22"/>
                <w:lang w:val="nl-NL" w:eastAsia="nl-NL"/>
              </w:rPr>
              <w:tab/>
            </w:r>
            <w:r w:rsidR="00301BFC" w:rsidRPr="007F1EFE">
              <w:rPr>
                <w:rStyle w:val="Hyperlink"/>
                <w:noProof/>
                <w:lang w:val="nl-NL"/>
              </w:rPr>
              <w:t>Review en vaststellen StUF specificatie</w:t>
            </w:r>
            <w:r w:rsidR="00301BFC">
              <w:rPr>
                <w:noProof/>
                <w:webHidden/>
              </w:rPr>
              <w:tab/>
            </w:r>
            <w:r>
              <w:rPr>
                <w:noProof/>
                <w:webHidden/>
              </w:rPr>
              <w:fldChar w:fldCharType="begin"/>
            </w:r>
            <w:r w:rsidR="00301BFC">
              <w:rPr>
                <w:noProof/>
                <w:webHidden/>
              </w:rPr>
              <w:instrText xml:space="preserve"> PAGEREF _Toc395882625 \h </w:instrText>
            </w:r>
          </w:ins>
          <w:r>
            <w:rPr>
              <w:noProof/>
              <w:webHidden/>
            </w:rPr>
          </w:r>
          <w:r>
            <w:rPr>
              <w:noProof/>
              <w:webHidden/>
            </w:rPr>
            <w:fldChar w:fldCharType="separate"/>
          </w:r>
          <w:ins w:id="115" w:author="Jan Campschroer" w:date="2014-08-15T16:14:00Z">
            <w:r w:rsidR="00301BFC">
              <w:rPr>
                <w:noProof/>
                <w:webHidden/>
              </w:rPr>
              <w:t>25</w:t>
            </w:r>
            <w:r>
              <w:rPr>
                <w:noProof/>
                <w:webHidden/>
              </w:rPr>
              <w:fldChar w:fldCharType="end"/>
            </w:r>
            <w:r w:rsidRPr="007F1EFE">
              <w:rPr>
                <w:rStyle w:val="Hyperlink"/>
                <w:noProof/>
              </w:rPr>
              <w:fldChar w:fldCharType="end"/>
            </w:r>
          </w:ins>
        </w:p>
        <w:p w:rsidR="00301BFC" w:rsidRDefault="00E55940">
          <w:pPr>
            <w:pStyle w:val="Inhopg3"/>
            <w:tabs>
              <w:tab w:val="left" w:pos="1162"/>
              <w:tab w:val="right" w:pos="9060"/>
            </w:tabs>
            <w:rPr>
              <w:ins w:id="116" w:author="Jan Campschroer" w:date="2014-08-15T16:14:00Z"/>
              <w:rFonts w:asciiTheme="minorHAnsi" w:eastAsiaTheme="minorEastAsia" w:hAnsiTheme="minorHAnsi" w:cstheme="minorBidi"/>
              <w:noProof/>
              <w:sz w:val="22"/>
              <w:szCs w:val="22"/>
              <w:lang w:val="nl-NL" w:eastAsia="nl-NL"/>
            </w:rPr>
          </w:pPr>
          <w:ins w:id="117" w:author="Jan Campschroer" w:date="2014-08-15T16:14:00Z">
            <w:r w:rsidRPr="007F1EFE">
              <w:rPr>
                <w:rStyle w:val="Hyperlink"/>
                <w:noProof/>
              </w:rPr>
              <w:fldChar w:fldCharType="begin"/>
            </w:r>
            <w:r w:rsidR="00301BFC" w:rsidRPr="007F1EFE">
              <w:rPr>
                <w:rStyle w:val="Hyperlink"/>
                <w:noProof/>
              </w:rPr>
              <w:instrText xml:space="preserve"> </w:instrText>
            </w:r>
            <w:r w:rsidR="00301BFC">
              <w:rPr>
                <w:noProof/>
              </w:rPr>
              <w:instrText>HYPERLINK \l "_Toc395882626"</w:instrText>
            </w:r>
            <w:r w:rsidR="00301BFC" w:rsidRPr="007F1EFE">
              <w:rPr>
                <w:rStyle w:val="Hyperlink"/>
                <w:noProof/>
              </w:rPr>
              <w:instrText xml:space="preserve"> </w:instrText>
            </w:r>
            <w:r w:rsidRPr="007F1EFE">
              <w:rPr>
                <w:rStyle w:val="Hyperlink"/>
                <w:noProof/>
              </w:rPr>
              <w:fldChar w:fldCharType="separate"/>
            </w:r>
            <w:r w:rsidR="00301BFC" w:rsidRPr="007F1EFE">
              <w:rPr>
                <w:rStyle w:val="Hyperlink"/>
                <w:i/>
                <w:noProof/>
              </w:rPr>
              <w:t>3.5.3</w:t>
            </w:r>
            <w:r w:rsidR="00301BFC">
              <w:rPr>
                <w:rFonts w:asciiTheme="minorHAnsi" w:eastAsiaTheme="minorEastAsia" w:hAnsiTheme="minorHAnsi" w:cstheme="minorBidi"/>
                <w:noProof/>
                <w:sz w:val="22"/>
                <w:szCs w:val="22"/>
                <w:lang w:val="nl-NL" w:eastAsia="nl-NL"/>
              </w:rPr>
              <w:tab/>
            </w:r>
            <w:r w:rsidR="00301BFC" w:rsidRPr="007F1EFE">
              <w:rPr>
                <w:rStyle w:val="Hyperlink"/>
                <w:noProof/>
              </w:rPr>
              <w:t>Vaststellen ‘In Gebruik’</w:t>
            </w:r>
            <w:r w:rsidR="00301BFC">
              <w:rPr>
                <w:noProof/>
                <w:webHidden/>
              </w:rPr>
              <w:tab/>
            </w:r>
            <w:r>
              <w:rPr>
                <w:noProof/>
                <w:webHidden/>
              </w:rPr>
              <w:fldChar w:fldCharType="begin"/>
            </w:r>
            <w:r w:rsidR="00301BFC">
              <w:rPr>
                <w:noProof/>
                <w:webHidden/>
              </w:rPr>
              <w:instrText xml:space="preserve"> PAGEREF _Toc395882626 \h </w:instrText>
            </w:r>
          </w:ins>
          <w:r>
            <w:rPr>
              <w:noProof/>
              <w:webHidden/>
            </w:rPr>
          </w:r>
          <w:r>
            <w:rPr>
              <w:noProof/>
              <w:webHidden/>
            </w:rPr>
            <w:fldChar w:fldCharType="separate"/>
          </w:r>
          <w:ins w:id="118" w:author="Jan Campschroer" w:date="2014-08-15T16:14:00Z">
            <w:r w:rsidR="00301BFC">
              <w:rPr>
                <w:noProof/>
                <w:webHidden/>
              </w:rPr>
              <w:t>25</w:t>
            </w:r>
            <w:r>
              <w:rPr>
                <w:noProof/>
                <w:webHidden/>
              </w:rPr>
              <w:fldChar w:fldCharType="end"/>
            </w:r>
            <w:r w:rsidRPr="007F1EFE">
              <w:rPr>
                <w:rStyle w:val="Hyperlink"/>
                <w:noProof/>
              </w:rPr>
              <w:fldChar w:fldCharType="end"/>
            </w:r>
          </w:ins>
        </w:p>
        <w:p w:rsidR="00301BFC" w:rsidRDefault="00E55940">
          <w:pPr>
            <w:pStyle w:val="Inhopg3"/>
            <w:tabs>
              <w:tab w:val="left" w:pos="1162"/>
              <w:tab w:val="right" w:pos="9060"/>
            </w:tabs>
            <w:rPr>
              <w:ins w:id="119" w:author="Jan Campschroer" w:date="2014-08-15T16:14:00Z"/>
              <w:rFonts w:asciiTheme="minorHAnsi" w:eastAsiaTheme="minorEastAsia" w:hAnsiTheme="minorHAnsi" w:cstheme="minorBidi"/>
              <w:noProof/>
              <w:sz w:val="22"/>
              <w:szCs w:val="22"/>
              <w:lang w:val="nl-NL" w:eastAsia="nl-NL"/>
            </w:rPr>
          </w:pPr>
          <w:ins w:id="120" w:author="Jan Campschroer" w:date="2014-08-15T16:14:00Z">
            <w:r w:rsidRPr="007F1EFE">
              <w:rPr>
                <w:rStyle w:val="Hyperlink"/>
                <w:noProof/>
              </w:rPr>
              <w:fldChar w:fldCharType="begin"/>
            </w:r>
            <w:r w:rsidR="00301BFC" w:rsidRPr="007F1EFE">
              <w:rPr>
                <w:rStyle w:val="Hyperlink"/>
                <w:noProof/>
              </w:rPr>
              <w:instrText xml:space="preserve"> </w:instrText>
            </w:r>
            <w:r w:rsidR="00301BFC">
              <w:rPr>
                <w:noProof/>
              </w:rPr>
              <w:instrText>HYPERLINK \l "_Toc395882627"</w:instrText>
            </w:r>
            <w:r w:rsidR="00301BFC" w:rsidRPr="007F1EFE">
              <w:rPr>
                <w:rStyle w:val="Hyperlink"/>
                <w:noProof/>
              </w:rPr>
              <w:instrText xml:space="preserve"> </w:instrText>
            </w:r>
            <w:r w:rsidRPr="007F1EFE">
              <w:rPr>
                <w:rStyle w:val="Hyperlink"/>
                <w:noProof/>
              </w:rPr>
              <w:fldChar w:fldCharType="separate"/>
            </w:r>
            <w:r w:rsidR="00301BFC" w:rsidRPr="007F1EFE">
              <w:rPr>
                <w:rStyle w:val="Hyperlink"/>
                <w:i/>
                <w:noProof/>
              </w:rPr>
              <w:t>3.5.4</w:t>
            </w:r>
            <w:r w:rsidR="00301BFC">
              <w:rPr>
                <w:rFonts w:asciiTheme="minorHAnsi" w:eastAsiaTheme="minorEastAsia" w:hAnsiTheme="minorHAnsi" w:cstheme="minorBidi"/>
                <w:noProof/>
                <w:sz w:val="22"/>
                <w:szCs w:val="22"/>
                <w:lang w:val="nl-NL" w:eastAsia="nl-NL"/>
              </w:rPr>
              <w:tab/>
            </w:r>
            <w:r w:rsidR="00301BFC" w:rsidRPr="007F1EFE">
              <w:rPr>
                <w:rStyle w:val="Hyperlink"/>
                <w:noProof/>
              </w:rPr>
              <w:t>Implementatie in softwareproducten</w:t>
            </w:r>
            <w:r w:rsidR="00301BFC">
              <w:rPr>
                <w:noProof/>
                <w:webHidden/>
              </w:rPr>
              <w:tab/>
            </w:r>
            <w:r>
              <w:rPr>
                <w:noProof/>
                <w:webHidden/>
              </w:rPr>
              <w:fldChar w:fldCharType="begin"/>
            </w:r>
            <w:r w:rsidR="00301BFC">
              <w:rPr>
                <w:noProof/>
                <w:webHidden/>
              </w:rPr>
              <w:instrText xml:space="preserve"> PAGEREF _Toc395882627 \h </w:instrText>
            </w:r>
          </w:ins>
          <w:r>
            <w:rPr>
              <w:noProof/>
              <w:webHidden/>
            </w:rPr>
          </w:r>
          <w:r>
            <w:rPr>
              <w:noProof/>
              <w:webHidden/>
            </w:rPr>
            <w:fldChar w:fldCharType="separate"/>
          </w:r>
          <w:ins w:id="121" w:author="Jan Campschroer" w:date="2014-08-15T16:14:00Z">
            <w:r w:rsidR="00301BFC">
              <w:rPr>
                <w:noProof/>
                <w:webHidden/>
              </w:rPr>
              <w:t>25</w:t>
            </w:r>
            <w:r>
              <w:rPr>
                <w:noProof/>
                <w:webHidden/>
              </w:rPr>
              <w:fldChar w:fldCharType="end"/>
            </w:r>
            <w:r w:rsidRPr="007F1EFE">
              <w:rPr>
                <w:rStyle w:val="Hyperlink"/>
                <w:noProof/>
              </w:rPr>
              <w:fldChar w:fldCharType="end"/>
            </w:r>
          </w:ins>
        </w:p>
        <w:p w:rsidR="00301BFC" w:rsidRDefault="00E55940">
          <w:pPr>
            <w:pStyle w:val="Inhopg2"/>
            <w:rPr>
              <w:ins w:id="122" w:author="Jan Campschroer" w:date="2014-08-15T16:14:00Z"/>
              <w:rFonts w:asciiTheme="minorHAnsi" w:eastAsiaTheme="minorEastAsia" w:hAnsiTheme="minorHAnsi" w:cstheme="minorBidi"/>
              <w:noProof/>
              <w:sz w:val="22"/>
              <w:szCs w:val="22"/>
              <w:lang w:val="nl-NL" w:eastAsia="nl-NL"/>
            </w:rPr>
          </w:pPr>
          <w:ins w:id="123" w:author="Jan Campschroer" w:date="2014-08-15T16:14:00Z">
            <w:r w:rsidRPr="007F1EFE">
              <w:rPr>
                <w:rStyle w:val="Hyperlink"/>
                <w:noProof/>
              </w:rPr>
              <w:fldChar w:fldCharType="begin"/>
            </w:r>
            <w:r w:rsidR="00301BFC" w:rsidRPr="007F1EFE">
              <w:rPr>
                <w:rStyle w:val="Hyperlink"/>
                <w:noProof/>
              </w:rPr>
              <w:instrText xml:space="preserve"> </w:instrText>
            </w:r>
            <w:r w:rsidR="00301BFC">
              <w:rPr>
                <w:noProof/>
              </w:rPr>
              <w:instrText>HYPERLINK \l "_Toc395882628"</w:instrText>
            </w:r>
            <w:r w:rsidR="00301BFC" w:rsidRPr="007F1EFE">
              <w:rPr>
                <w:rStyle w:val="Hyperlink"/>
                <w:noProof/>
              </w:rPr>
              <w:instrText xml:space="preserve"> </w:instrText>
            </w:r>
            <w:r w:rsidRPr="007F1EFE">
              <w:rPr>
                <w:rStyle w:val="Hyperlink"/>
                <w:noProof/>
              </w:rPr>
              <w:fldChar w:fldCharType="separate"/>
            </w:r>
            <w:r w:rsidR="00301BFC" w:rsidRPr="007F1EFE">
              <w:rPr>
                <w:rStyle w:val="Hyperlink"/>
                <w:noProof/>
              </w:rPr>
              <w:t>3.6</w:t>
            </w:r>
            <w:r w:rsidR="00301BFC">
              <w:rPr>
                <w:rFonts w:asciiTheme="minorHAnsi" w:eastAsiaTheme="minorEastAsia" w:hAnsiTheme="minorHAnsi" w:cstheme="minorBidi"/>
                <w:noProof/>
                <w:sz w:val="22"/>
                <w:szCs w:val="22"/>
                <w:lang w:val="nl-NL" w:eastAsia="nl-NL"/>
              </w:rPr>
              <w:tab/>
            </w:r>
            <w:r w:rsidR="00301BFC" w:rsidRPr="007F1EFE">
              <w:rPr>
                <w:rStyle w:val="Hyperlink"/>
                <w:noProof/>
              </w:rPr>
              <w:t>Proces: Ingebruikname</w:t>
            </w:r>
            <w:r w:rsidR="00301BFC">
              <w:rPr>
                <w:noProof/>
                <w:webHidden/>
              </w:rPr>
              <w:tab/>
            </w:r>
            <w:r>
              <w:rPr>
                <w:noProof/>
                <w:webHidden/>
              </w:rPr>
              <w:fldChar w:fldCharType="begin"/>
            </w:r>
            <w:r w:rsidR="00301BFC">
              <w:rPr>
                <w:noProof/>
                <w:webHidden/>
              </w:rPr>
              <w:instrText xml:space="preserve"> PAGEREF _Toc395882628 \h </w:instrText>
            </w:r>
          </w:ins>
          <w:r>
            <w:rPr>
              <w:noProof/>
              <w:webHidden/>
            </w:rPr>
          </w:r>
          <w:r>
            <w:rPr>
              <w:noProof/>
              <w:webHidden/>
            </w:rPr>
            <w:fldChar w:fldCharType="separate"/>
          </w:r>
          <w:ins w:id="124" w:author="Jan Campschroer" w:date="2014-08-15T16:14:00Z">
            <w:r w:rsidR="00301BFC">
              <w:rPr>
                <w:noProof/>
                <w:webHidden/>
              </w:rPr>
              <w:t>26</w:t>
            </w:r>
            <w:r>
              <w:rPr>
                <w:noProof/>
                <w:webHidden/>
              </w:rPr>
              <w:fldChar w:fldCharType="end"/>
            </w:r>
            <w:r w:rsidRPr="007F1EFE">
              <w:rPr>
                <w:rStyle w:val="Hyperlink"/>
                <w:noProof/>
              </w:rPr>
              <w:fldChar w:fldCharType="end"/>
            </w:r>
          </w:ins>
        </w:p>
        <w:p w:rsidR="00301BFC" w:rsidRDefault="00E55940">
          <w:pPr>
            <w:pStyle w:val="Inhopg2"/>
            <w:rPr>
              <w:ins w:id="125" w:author="Jan Campschroer" w:date="2014-08-15T16:14:00Z"/>
              <w:rFonts w:asciiTheme="minorHAnsi" w:eastAsiaTheme="minorEastAsia" w:hAnsiTheme="minorHAnsi" w:cstheme="minorBidi"/>
              <w:noProof/>
              <w:sz w:val="22"/>
              <w:szCs w:val="22"/>
              <w:lang w:val="nl-NL" w:eastAsia="nl-NL"/>
            </w:rPr>
          </w:pPr>
          <w:ins w:id="126" w:author="Jan Campschroer" w:date="2014-08-15T16:14:00Z">
            <w:r w:rsidRPr="007F1EFE">
              <w:rPr>
                <w:rStyle w:val="Hyperlink"/>
                <w:noProof/>
              </w:rPr>
              <w:fldChar w:fldCharType="begin"/>
            </w:r>
            <w:r w:rsidR="00301BFC" w:rsidRPr="007F1EFE">
              <w:rPr>
                <w:rStyle w:val="Hyperlink"/>
                <w:noProof/>
              </w:rPr>
              <w:instrText xml:space="preserve"> </w:instrText>
            </w:r>
            <w:r w:rsidR="00301BFC">
              <w:rPr>
                <w:noProof/>
              </w:rPr>
              <w:instrText>HYPERLINK \l "_Toc395882629"</w:instrText>
            </w:r>
            <w:r w:rsidR="00301BFC" w:rsidRPr="007F1EFE">
              <w:rPr>
                <w:rStyle w:val="Hyperlink"/>
                <w:noProof/>
              </w:rPr>
              <w:instrText xml:space="preserve"> </w:instrText>
            </w:r>
            <w:r w:rsidRPr="007F1EFE">
              <w:rPr>
                <w:rStyle w:val="Hyperlink"/>
                <w:noProof/>
              </w:rPr>
              <w:fldChar w:fldCharType="separate"/>
            </w:r>
            <w:r w:rsidR="00301BFC" w:rsidRPr="007F1EFE">
              <w:rPr>
                <w:rStyle w:val="Hyperlink"/>
                <w:noProof/>
              </w:rPr>
              <w:t>3.7</w:t>
            </w:r>
            <w:r w:rsidR="00301BFC">
              <w:rPr>
                <w:rFonts w:asciiTheme="minorHAnsi" w:eastAsiaTheme="minorEastAsia" w:hAnsiTheme="minorHAnsi" w:cstheme="minorBidi"/>
                <w:noProof/>
                <w:sz w:val="22"/>
                <w:szCs w:val="22"/>
                <w:lang w:val="nl-NL" w:eastAsia="nl-NL"/>
              </w:rPr>
              <w:tab/>
            </w:r>
            <w:r w:rsidR="00301BFC" w:rsidRPr="007F1EFE">
              <w:rPr>
                <w:rStyle w:val="Hyperlink"/>
                <w:noProof/>
              </w:rPr>
              <w:t>Proces: Vernieuwing en onderhoud additionele producten</w:t>
            </w:r>
            <w:r w:rsidR="00301BFC">
              <w:rPr>
                <w:noProof/>
                <w:webHidden/>
              </w:rPr>
              <w:tab/>
            </w:r>
            <w:r>
              <w:rPr>
                <w:noProof/>
                <w:webHidden/>
              </w:rPr>
              <w:fldChar w:fldCharType="begin"/>
            </w:r>
            <w:r w:rsidR="00301BFC">
              <w:rPr>
                <w:noProof/>
                <w:webHidden/>
              </w:rPr>
              <w:instrText xml:space="preserve"> PAGEREF _Toc395882629 \h </w:instrText>
            </w:r>
          </w:ins>
          <w:r>
            <w:rPr>
              <w:noProof/>
              <w:webHidden/>
            </w:rPr>
          </w:r>
          <w:r>
            <w:rPr>
              <w:noProof/>
              <w:webHidden/>
            </w:rPr>
            <w:fldChar w:fldCharType="separate"/>
          </w:r>
          <w:ins w:id="127" w:author="Jan Campschroer" w:date="2014-08-15T16:14:00Z">
            <w:r w:rsidR="00301BFC">
              <w:rPr>
                <w:noProof/>
                <w:webHidden/>
              </w:rPr>
              <w:t>27</w:t>
            </w:r>
            <w:r>
              <w:rPr>
                <w:noProof/>
                <w:webHidden/>
              </w:rPr>
              <w:fldChar w:fldCharType="end"/>
            </w:r>
            <w:r w:rsidRPr="007F1EFE">
              <w:rPr>
                <w:rStyle w:val="Hyperlink"/>
                <w:noProof/>
              </w:rPr>
              <w:fldChar w:fldCharType="end"/>
            </w:r>
          </w:ins>
        </w:p>
        <w:p w:rsidR="00301BFC" w:rsidRDefault="00E55940">
          <w:pPr>
            <w:pStyle w:val="Inhopg2"/>
            <w:rPr>
              <w:ins w:id="128" w:author="Jan Campschroer" w:date="2014-08-15T16:14:00Z"/>
              <w:rFonts w:asciiTheme="minorHAnsi" w:eastAsiaTheme="minorEastAsia" w:hAnsiTheme="minorHAnsi" w:cstheme="minorBidi"/>
              <w:noProof/>
              <w:sz w:val="22"/>
              <w:szCs w:val="22"/>
              <w:lang w:val="nl-NL" w:eastAsia="nl-NL"/>
            </w:rPr>
          </w:pPr>
          <w:ins w:id="129" w:author="Jan Campschroer" w:date="2014-08-15T16:14:00Z">
            <w:r w:rsidRPr="007F1EFE">
              <w:rPr>
                <w:rStyle w:val="Hyperlink"/>
                <w:noProof/>
              </w:rPr>
              <w:fldChar w:fldCharType="begin"/>
            </w:r>
            <w:r w:rsidR="00301BFC" w:rsidRPr="007F1EFE">
              <w:rPr>
                <w:rStyle w:val="Hyperlink"/>
                <w:noProof/>
              </w:rPr>
              <w:instrText xml:space="preserve"> </w:instrText>
            </w:r>
            <w:r w:rsidR="00301BFC">
              <w:rPr>
                <w:noProof/>
              </w:rPr>
              <w:instrText>HYPERLINK \l "_Toc395882630"</w:instrText>
            </w:r>
            <w:r w:rsidR="00301BFC" w:rsidRPr="007F1EFE">
              <w:rPr>
                <w:rStyle w:val="Hyperlink"/>
                <w:noProof/>
              </w:rPr>
              <w:instrText xml:space="preserve"> </w:instrText>
            </w:r>
            <w:r w:rsidRPr="007F1EFE">
              <w:rPr>
                <w:rStyle w:val="Hyperlink"/>
                <w:noProof/>
              </w:rPr>
              <w:fldChar w:fldCharType="separate"/>
            </w:r>
            <w:r w:rsidR="00301BFC" w:rsidRPr="007F1EFE">
              <w:rPr>
                <w:rStyle w:val="Hyperlink"/>
                <w:noProof/>
              </w:rPr>
              <w:t>3.8</w:t>
            </w:r>
            <w:r w:rsidR="00301BFC">
              <w:rPr>
                <w:rFonts w:asciiTheme="minorHAnsi" w:eastAsiaTheme="minorEastAsia" w:hAnsiTheme="minorHAnsi" w:cstheme="minorBidi"/>
                <w:noProof/>
                <w:sz w:val="22"/>
                <w:szCs w:val="22"/>
                <w:lang w:val="nl-NL" w:eastAsia="nl-NL"/>
              </w:rPr>
              <w:tab/>
            </w:r>
            <w:r w:rsidR="00301BFC" w:rsidRPr="007F1EFE">
              <w:rPr>
                <w:rStyle w:val="Hyperlink"/>
                <w:noProof/>
              </w:rPr>
              <w:t>Proces: Incidentbeheer</w:t>
            </w:r>
            <w:r w:rsidR="00301BFC">
              <w:rPr>
                <w:noProof/>
                <w:webHidden/>
              </w:rPr>
              <w:tab/>
            </w:r>
            <w:r>
              <w:rPr>
                <w:noProof/>
                <w:webHidden/>
              </w:rPr>
              <w:fldChar w:fldCharType="begin"/>
            </w:r>
            <w:r w:rsidR="00301BFC">
              <w:rPr>
                <w:noProof/>
                <w:webHidden/>
              </w:rPr>
              <w:instrText xml:space="preserve"> PAGEREF _Toc395882630 \h </w:instrText>
            </w:r>
          </w:ins>
          <w:r>
            <w:rPr>
              <w:noProof/>
              <w:webHidden/>
            </w:rPr>
          </w:r>
          <w:r>
            <w:rPr>
              <w:noProof/>
              <w:webHidden/>
            </w:rPr>
            <w:fldChar w:fldCharType="separate"/>
          </w:r>
          <w:ins w:id="130" w:author="Jan Campschroer" w:date="2014-08-15T16:14:00Z">
            <w:r w:rsidR="00301BFC">
              <w:rPr>
                <w:noProof/>
                <w:webHidden/>
              </w:rPr>
              <w:t>27</w:t>
            </w:r>
            <w:r>
              <w:rPr>
                <w:noProof/>
                <w:webHidden/>
              </w:rPr>
              <w:fldChar w:fldCharType="end"/>
            </w:r>
            <w:r w:rsidRPr="007F1EFE">
              <w:rPr>
                <w:rStyle w:val="Hyperlink"/>
                <w:noProof/>
              </w:rPr>
              <w:fldChar w:fldCharType="end"/>
            </w:r>
          </w:ins>
        </w:p>
        <w:p w:rsidR="00301BFC" w:rsidRDefault="00E55940">
          <w:pPr>
            <w:pStyle w:val="Inhopg2"/>
            <w:rPr>
              <w:ins w:id="131" w:author="Jan Campschroer" w:date="2014-08-15T16:14:00Z"/>
              <w:rFonts w:asciiTheme="minorHAnsi" w:eastAsiaTheme="minorEastAsia" w:hAnsiTheme="minorHAnsi" w:cstheme="minorBidi"/>
              <w:noProof/>
              <w:sz w:val="22"/>
              <w:szCs w:val="22"/>
              <w:lang w:val="nl-NL" w:eastAsia="nl-NL"/>
            </w:rPr>
          </w:pPr>
          <w:ins w:id="132" w:author="Jan Campschroer" w:date="2014-08-15T16:14:00Z">
            <w:r w:rsidRPr="007F1EFE">
              <w:rPr>
                <w:rStyle w:val="Hyperlink"/>
                <w:noProof/>
              </w:rPr>
              <w:fldChar w:fldCharType="begin"/>
            </w:r>
            <w:r w:rsidR="00301BFC" w:rsidRPr="007F1EFE">
              <w:rPr>
                <w:rStyle w:val="Hyperlink"/>
                <w:noProof/>
              </w:rPr>
              <w:instrText xml:space="preserve"> </w:instrText>
            </w:r>
            <w:r w:rsidR="00301BFC">
              <w:rPr>
                <w:noProof/>
              </w:rPr>
              <w:instrText>HYPERLINK \l "_Toc395882631"</w:instrText>
            </w:r>
            <w:r w:rsidR="00301BFC" w:rsidRPr="007F1EFE">
              <w:rPr>
                <w:rStyle w:val="Hyperlink"/>
                <w:noProof/>
              </w:rPr>
              <w:instrText xml:space="preserve"> </w:instrText>
            </w:r>
            <w:r w:rsidRPr="007F1EFE">
              <w:rPr>
                <w:rStyle w:val="Hyperlink"/>
                <w:noProof/>
              </w:rPr>
              <w:fldChar w:fldCharType="separate"/>
            </w:r>
            <w:r w:rsidR="00301BFC" w:rsidRPr="007F1EFE">
              <w:rPr>
                <w:rStyle w:val="Hyperlink"/>
                <w:noProof/>
                <w:lang w:val="nl-NL"/>
              </w:rPr>
              <w:t>3.9</w:t>
            </w:r>
            <w:r w:rsidR="00301BFC">
              <w:rPr>
                <w:rFonts w:asciiTheme="minorHAnsi" w:eastAsiaTheme="minorEastAsia" w:hAnsiTheme="minorHAnsi" w:cstheme="minorBidi"/>
                <w:noProof/>
                <w:sz w:val="22"/>
                <w:szCs w:val="22"/>
                <w:lang w:val="nl-NL" w:eastAsia="nl-NL"/>
              </w:rPr>
              <w:tab/>
            </w:r>
            <w:r w:rsidR="00301BFC" w:rsidRPr="007F1EFE">
              <w:rPr>
                <w:rStyle w:val="Hyperlink"/>
                <w:noProof/>
                <w:lang w:val="nl-NL"/>
              </w:rPr>
              <w:t>Proces: Publicatie en Communicatie</w:t>
            </w:r>
            <w:r w:rsidR="00301BFC">
              <w:rPr>
                <w:noProof/>
                <w:webHidden/>
              </w:rPr>
              <w:tab/>
            </w:r>
            <w:r>
              <w:rPr>
                <w:noProof/>
                <w:webHidden/>
              </w:rPr>
              <w:fldChar w:fldCharType="begin"/>
            </w:r>
            <w:r w:rsidR="00301BFC">
              <w:rPr>
                <w:noProof/>
                <w:webHidden/>
              </w:rPr>
              <w:instrText xml:space="preserve"> PAGEREF _Toc395882631 \h </w:instrText>
            </w:r>
          </w:ins>
          <w:r>
            <w:rPr>
              <w:noProof/>
              <w:webHidden/>
            </w:rPr>
          </w:r>
          <w:r>
            <w:rPr>
              <w:noProof/>
              <w:webHidden/>
            </w:rPr>
            <w:fldChar w:fldCharType="separate"/>
          </w:r>
          <w:ins w:id="133" w:author="Jan Campschroer" w:date="2014-08-15T16:14:00Z">
            <w:r w:rsidR="00301BFC">
              <w:rPr>
                <w:noProof/>
                <w:webHidden/>
              </w:rPr>
              <w:t>28</w:t>
            </w:r>
            <w:r>
              <w:rPr>
                <w:noProof/>
                <w:webHidden/>
              </w:rPr>
              <w:fldChar w:fldCharType="end"/>
            </w:r>
            <w:r w:rsidRPr="007F1EFE">
              <w:rPr>
                <w:rStyle w:val="Hyperlink"/>
                <w:noProof/>
              </w:rPr>
              <w:fldChar w:fldCharType="end"/>
            </w:r>
          </w:ins>
        </w:p>
        <w:p w:rsidR="00301BFC" w:rsidRDefault="00E55940">
          <w:pPr>
            <w:pStyle w:val="Inhopg2"/>
            <w:rPr>
              <w:ins w:id="134" w:author="Jan Campschroer" w:date="2014-08-15T16:14:00Z"/>
              <w:rFonts w:asciiTheme="minorHAnsi" w:eastAsiaTheme="minorEastAsia" w:hAnsiTheme="minorHAnsi" w:cstheme="minorBidi"/>
              <w:noProof/>
              <w:sz w:val="22"/>
              <w:szCs w:val="22"/>
              <w:lang w:val="nl-NL" w:eastAsia="nl-NL"/>
            </w:rPr>
          </w:pPr>
          <w:ins w:id="135" w:author="Jan Campschroer" w:date="2014-08-15T16:14:00Z">
            <w:r w:rsidRPr="007F1EFE">
              <w:rPr>
                <w:rStyle w:val="Hyperlink"/>
                <w:noProof/>
              </w:rPr>
              <w:fldChar w:fldCharType="begin"/>
            </w:r>
            <w:r w:rsidR="00301BFC" w:rsidRPr="007F1EFE">
              <w:rPr>
                <w:rStyle w:val="Hyperlink"/>
                <w:noProof/>
              </w:rPr>
              <w:instrText xml:space="preserve"> </w:instrText>
            </w:r>
            <w:r w:rsidR="00301BFC">
              <w:rPr>
                <w:noProof/>
              </w:rPr>
              <w:instrText>HYPERLINK \l "_Toc395882632"</w:instrText>
            </w:r>
            <w:r w:rsidR="00301BFC" w:rsidRPr="007F1EFE">
              <w:rPr>
                <w:rStyle w:val="Hyperlink"/>
                <w:noProof/>
              </w:rPr>
              <w:instrText xml:space="preserve"> </w:instrText>
            </w:r>
            <w:r w:rsidRPr="007F1EFE">
              <w:rPr>
                <w:rStyle w:val="Hyperlink"/>
                <w:noProof/>
              </w:rPr>
              <w:fldChar w:fldCharType="separate"/>
            </w:r>
            <w:r w:rsidR="00301BFC" w:rsidRPr="007F1EFE">
              <w:rPr>
                <w:rStyle w:val="Hyperlink"/>
                <w:noProof/>
                <w:lang w:val="nl-NL"/>
              </w:rPr>
              <w:t>3.10</w:t>
            </w:r>
            <w:r w:rsidR="00301BFC">
              <w:rPr>
                <w:rFonts w:asciiTheme="minorHAnsi" w:eastAsiaTheme="minorEastAsia" w:hAnsiTheme="minorHAnsi" w:cstheme="minorBidi"/>
                <w:noProof/>
                <w:sz w:val="22"/>
                <w:szCs w:val="22"/>
                <w:lang w:val="nl-NL" w:eastAsia="nl-NL"/>
              </w:rPr>
              <w:tab/>
            </w:r>
            <w:r w:rsidR="00301BFC" w:rsidRPr="007F1EFE">
              <w:rPr>
                <w:rStyle w:val="Hyperlink"/>
                <w:noProof/>
                <w:lang w:val="nl-NL"/>
              </w:rPr>
              <w:t>Proces: Support</w:t>
            </w:r>
            <w:r w:rsidR="00301BFC">
              <w:rPr>
                <w:noProof/>
                <w:webHidden/>
              </w:rPr>
              <w:tab/>
            </w:r>
            <w:r>
              <w:rPr>
                <w:noProof/>
                <w:webHidden/>
              </w:rPr>
              <w:fldChar w:fldCharType="begin"/>
            </w:r>
            <w:r w:rsidR="00301BFC">
              <w:rPr>
                <w:noProof/>
                <w:webHidden/>
              </w:rPr>
              <w:instrText xml:space="preserve"> PAGEREF _Toc395882632 \h </w:instrText>
            </w:r>
          </w:ins>
          <w:r>
            <w:rPr>
              <w:noProof/>
              <w:webHidden/>
            </w:rPr>
          </w:r>
          <w:r>
            <w:rPr>
              <w:noProof/>
              <w:webHidden/>
            </w:rPr>
            <w:fldChar w:fldCharType="separate"/>
          </w:r>
          <w:ins w:id="136" w:author="Jan Campschroer" w:date="2014-08-15T16:14:00Z">
            <w:r w:rsidR="00301BFC">
              <w:rPr>
                <w:noProof/>
                <w:webHidden/>
              </w:rPr>
              <w:t>29</w:t>
            </w:r>
            <w:r>
              <w:rPr>
                <w:noProof/>
                <w:webHidden/>
              </w:rPr>
              <w:fldChar w:fldCharType="end"/>
            </w:r>
            <w:r w:rsidRPr="007F1EFE">
              <w:rPr>
                <w:rStyle w:val="Hyperlink"/>
                <w:noProof/>
              </w:rPr>
              <w:fldChar w:fldCharType="end"/>
            </w:r>
          </w:ins>
        </w:p>
        <w:p w:rsidR="00301BFC" w:rsidRDefault="00E55940">
          <w:pPr>
            <w:pStyle w:val="Inhopg1"/>
            <w:rPr>
              <w:ins w:id="137" w:author="Jan Campschroer" w:date="2014-08-15T16:14:00Z"/>
              <w:rFonts w:asciiTheme="minorHAnsi" w:eastAsiaTheme="minorEastAsia" w:hAnsiTheme="minorHAnsi" w:cstheme="minorBidi"/>
              <w:b w:val="0"/>
              <w:color w:val="auto"/>
              <w:sz w:val="22"/>
              <w:szCs w:val="22"/>
              <w:lang w:val="nl-NL" w:eastAsia="nl-NL"/>
            </w:rPr>
          </w:pPr>
          <w:ins w:id="138" w:author="Jan Campschroer" w:date="2014-08-15T16:14:00Z">
            <w:r w:rsidRPr="007F1EFE">
              <w:rPr>
                <w:rStyle w:val="Hyperlink"/>
              </w:rPr>
              <w:fldChar w:fldCharType="begin"/>
            </w:r>
            <w:r w:rsidR="00301BFC" w:rsidRPr="007F1EFE">
              <w:rPr>
                <w:rStyle w:val="Hyperlink"/>
              </w:rPr>
              <w:instrText xml:space="preserve"> </w:instrText>
            </w:r>
            <w:r w:rsidR="00301BFC">
              <w:instrText>HYPERLINK \l "_Toc395882633"</w:instrText>
            </w:r>
            <w:r w:rsidR="00301BFC" w:rsidRPr="007F1EFE">
              <w:rPr>
                <w:rStyle w:val="Hyperlink"/>
              </w:rPr>
              <w:instrText xml:space="preserve"> </w:instrText>
            </w:r>
            <w:r w:rsidRPr="007F1EFE">
              <w:rPr>
                <w:rStyle w:val="Hyperlink"/>
              </w:rPr>
              <w:fldChar w:fldCharType="separate"/>
            </w:r>
            <w:r w:rsidR="00301BFC" w:rsidRPr="007F1EFE">
              <w:rPr>
                <w:rStyle w:val="Hyperlink"/>
              </w:rPr>
              <w:t>4.</w:t>
            </w:r>
            <w:r w:rsidR="00301BFC">
              <w:rPr>
                <w:rFonts w:asciiTheme="minorHAnsi" w:eastAsiaTheme="minorEastAsia" w:hAnsiTheme="minorHAnsi" w:cstheme="minorBidi"/>
                <w:b w:val="0"/>
                <w:color w:val="auto"/>
                <w:sz w:val="22"/>
                <w:szCs w:val="22"/>
                <w:lang w:val="nl-NL" w:eastAsia="nl-NL"/>
              </w:rPr>
              <w:tab/>
            </w:r>
            <w:r w:rsidR="00301BFC" w:rsidRPr="007F1EFE">
              <w:rPr>
                <w:rStyle w:val="Hyperlink"/>
              </w:rPr>
              <w:t>Bijlage B: Ontwikkeling van nieuwe StUF onderdelen</w:t>
            </w:r>
            <w:r w:rsidR="00301BFC">
              <w:rPr>
                <w:webHidden/>
              </w:rPr>
              <w:tab/>
            </w:r>
            <w:r>
              <w:rPr>
                <w:webHidden/>
              </w:rPr>
              <w:fldChar w:fldCharType="begin"/>
            </w:r>
            <w:r w:rsidR="00301BFC">
              <w:rPr>
                <w:webHidden/>
              </w:rPr>
              <w:instrText xml:space="preserve"> PAGEREF _Toc395882633 \h </w:instrText>
            </w:r>
          </w:ins>
          <w:r>
            <w:rPr>
              <w:webHidden/>
            </w:rPr>
          </w:r>
          <w:r>
            <w:rPr>
              <w:webHidden/>
            </w:rPr>
            <w:fldChar w:fldCharType="separate"/>
          </w:r>
          <w:ins w:id="139" w:author="Jan Campschroer" w:date="2014-08-15T16:14:00Z">
            <w:r w:rsidR="00301BFC">
              <w:rPr>
                <w:webHidden/>
              </w:rPr>
              <w:t>30</w:t>
            </w:r>
            <w:r>
              <w:rPr>
                <w:webHidden/>
              </w:rPr>
              <w:fldChar w:fldCharType="end"/>
            </w:r>
            <w:r w:rsidRPr="007F1EFE">
              <w:rPr>
                <w:rStyle w:val="Hyperlink"/>
              </w:rPr>
              <w:fldChar w:fldCharType="end"/>
            </w:r>
          </w:ins>
        </w:p>
        <w:p w:rsidR="00301BFC" w:rsidRDefault="00E55940">
          <w:pPr>
            <w:pStyle w:val="Inhopg1"/>
            <w:rPr>
              <w:ins w:id="140" w:author="Jan Campschroer" w:date="2014-08-15T16:14:00Z"/>
              <w:rFonts w:asciiTheme="minorHAnsi" w:eastAsiaTheme="minorEastAsia" w:hAnsiTheme="minorHAnsi" w:cstheme="minorBidi"/>
              <w:b w:val="0"/>
              <w:color w:val="auto"/>
              <w:sz w:val="22"/>
              <w:szCs w:val="22"/>
              <w:lang w:val="nl-NL" w:eastAsia="nl-NL"/>
            </w:rPr>
          </w:pPr>
          <w:ins w:id="141" w:author="Jan Campschroer" w:date="2014-08-15T16:14:00Z">
            <w:r w:rsidRPr="007F1EFE">
              <w:rPr>
                <w:rStyle w:val="Hyperlink"/>
              </w:rPr>
              <w:fldChar w:fldCharType="begin"/>
            </w:r>
            <w:r w:rsidR="00301BFC" w:rsidRPr="007F1EFE">
              <w:rPr>
                <w:rStyle w:val="Hyperlink"/>
              </w:rPr>
              <w:instrText xml:space="preserve"> </w:instrText>
            </w:r>
            <w:r w:rsidR="00301BFC">
              <w:instrText>HYPERLINK \l "_Toc395882634"</w:instrText>
            </w:r>
            <w:r w:rsidR="00301BFC" w:rsidRPr="007F1EFE">
              <w:rPr>
                <w:rStyle w:val="Hyperlink"/>
              </w:rPr>
              <w:instrText xml:space="preserve"> </w:instrText>
            </w:r>
            <w:r w:rsidRPr="007F1EFE">
              <w:rPr>
                <w:rStyle w:val="Hyperlink"/>
              </w:rPr>
              <w:fldChar w:fldCharType="separate"/>
            </w:r>
            <w:r w:rsidR="00301BFC" w:rsidRPr="007F1EFE">
              <w:rPr>
                <w:rStyle w:val="Hyperlink"/>
              </w:rPr>
              <w:t>5.</w:t>
            </w:r>
            <w:r w:rsidR="00301BFC">
              <w:rPr>
                <w:rFonts w:asciiTheme="minorHAnsi" w:eastAsiaTheme="minorEastAsia" w:hAnsiTheme="minorHAnsi" w:cstheme="minorBidi"/>
                <w:b w:val="0"/>
                <w:color w:val="auto"/>
                <w:sz w:val="22"/>
                <w:szCs w:val="22"/>
                <w:lang w:val="nl-NL" w:eastAsia="nl-NL"/>
              </w:rPr>
              <w:tab/>
            </w:r>
            <w:r w:rsidR="00301BFC" w:rsidRPr="007F1EFE">
              <w:rPr>
                <w:rStyle w:val="Hyperlink"/>
              </w:rPr>
              <w:t>Bijlage C: Informatievoorziening rond StUF</w:t>
            </w:r>
            <w:r w:rsidR="00301BFC">
              <w:rPr>
                <w:webHidden/>
              </w:rPr>
              <w:tab/>
            </w:r>
            <w:r>
              <w:rPr>
                <w:webHidden/>
              </w:rPr>
              <w:fldChar w:fldCharType="begin"/>
            </w:r>
            <w:r w:rsidR="00301BFC">
              <w:rPr>
                <w:webHidden/>
              </w:rPr>
              <w:instrText xml:space="preserve"> PAGEREF _Toc395882634 \h </w:instrText>
            </w:r>
          </w:ins>
          <w:r>
            <w:rPr>
              <w:webHidden/>
            </w:rPr>
          </w:r>
          <w:r>
            <w:rPr>
              <w:webHidden/>
            </w:rPr>
            <w:fldChar w:fldCharType="separate"/>
          </w:r>
          <w:ins w:id="142" w:author="Jan Campschroer" w:date="2014-08-15T16:14:00Z">
            <w:r w:rsidR="00301BFC">
              <w:rPr>
                <w:webHidden/>
              </w:rPr>
              <w:t>30</w:t>
            </w:r>
            <w:r>
              <w:rPr>
                <w:webHidden/>
              </w:rPr>
              <w:fldChar w:fldCharType="end"/>
            </w:r>
            <w:r w:rsidRPr="007F1EFE">
              <w:rPr>
                <w:rStyle w:val="Hyperlink"/>
              </w:rPr>
              <w:fldChar w:fldCharType="end"/>
            </w:r>
          </w:ins>
        </w:p>
        <w:p w:rsidR="00301BFC" w:rsidRDefault="00E55940">
          <w:pPr>
            <w:pStyle w:val="Inhopg2"/>
            <w:rPr>
              <w:ins w:id="143" w:author="Jan Campschroer" w:date="2014-08-15T16:14:00Z"/>
              <w:rFonts w:asciiTheme="minorHAnsi" w:eastAsiaTheme="minorEastAsia" w:hAnsiTheme="minorHAnsi" w:cstheme="minorBidi"/>
              <w:noProof/>
              <w:sz w:val="22"/>
              <w:szCs w:val="22"/>
              <w:lang w:val="nl-NL" w:eastAsia="nl-NL"/>
            </w:rPr>
          </w:pPr>
          <w:ins w:id="144" w:author="Jan Campschroer" w:date="2014-08-15T16:14:00Z">
            <w:r w:rsidRPr="007F1EFE">
              <w:rPr>
                <w:rStyle w:val="Hyperlink"/>
                <w:noProof/>
              </w:rPr>
              <w:fldChar w:fldCharType="begin"/>
            </w:r>
            <w:r w:rsidR="00301BFC" w:rsidRPr="007F1EFE">
              <w:rPr>
                <w:rStyle w:val="Hyperlink"/>
                <w:noProof/>
              </w:rPr>
              <w:instrText xml:space="preserve"> </w:instrText>
            </w:r>
            <w:r w:rsidR="00301BFC">
              <w:rPr>
                <w:noProof/>
              </w:rPr>
              <w:instrText>HYPERLINK \l "_Toc395882635"</w:instrText>
            </w:r>
            <w:r w:rsidR="00301BFC" w:rsidRPr="007F1EFE">
              <w:rPr>
                <w:rStyle w:val="Hyperlink"/>
                <w:noProof/>
              </w:rPr>
              <w:instrText xml:space="preserve"> </w:instrText>
            </w:r>
            <w:r w:rsidRPr="007F1EFE">
              <w:rPr>
                <w:rStyle w:val="Hyperlink"/>
                <w:noProof/>
              </w:rPr>
              <w:fldChar w:fldCharType="separate"/>
            </w:r>
            <w:r w:rsidR="00301BFC" w:rsidRPr="007F1EFE">
              <w:rPr>
                <w:rStyle w:val="Hyperlink"/>
                <w:noProof/>
              </w:rPr>
              <w:t>5.1</w:t>
            </w:r>
            <w:r w:rsidR="00301BFC">
              <w:rPr>
                <w:rFonts w:asciiTheme="minorHAnsi" w:eastAsiaTheme="minorEastAsia" w:hAnsiTheme="minorHAnsi" w:cstheme="minorBidi"/>
                <w:noProof/>
                <w:sz w:val="22"/>
                <w:szCs w:val="22"/>
                <w:lang w:val="nl-NL" w:eastAsia="nl-NL"/>
              </w:rPr>
              <w:tab/>
            </w:r>
            <w:r w:rsidR="00301BFC" w:rsidRPr="007F1EFE">
              <w:rPr>
                <w:rStyle w:val="Hyperlink"/>
                <w:noProof/>
              </w:rPr>
              <w:t>Geïnteresseerden en gebruikers van de standaard</w:t>
            </w:r>
            <w:r w:rsidR="00301BFC">
              <w:rPr>
                <w:noProof/>
                <w:webHidden/>
              </w:rPr>
              <w:tab/>
            </w:r>
            <w:r>
              <w:rPr>
                <w:noProof/>
                <w:webHidden/>
              </w:rPr>
              <w:fldChar w:fldCharType="begin"/>
            </w:r>
            <w:r w:rsidR="00301BFC">
              <w:rPr>
                <w:noProof/>
                <w:webHidden/>
              </w:rPr>
              <w:instrText xml:space="preserve"> PAGEREF _Toc395882635 \h </w:instrText>
            </w:r>
          </w:ins>
          <w:r>
            <w:rPr>
              <w:noProof/>
              <w:webHidden/>
            </w:rPr>
          </w:r>
          <w:r>
            <w:rPr>
              <w:noProof/>
              <w:webHidden/>
            </w:rPr>
            <w:fldChar w:fldCharType="separate"/>
          </w:r>
          <w:ins w:id="145" w:author="Jan Campschroer" w:date="2014-08-15T16:14:00Z">
            <w:r w:rsidR="00301BFC">
              <w:rPr>
                <w:noProof/>
                <w:webHidden/>
              </w:rPr>
              <w:t>30</w:t>
            </w:r>
            <w:r>
              <w:rPr>
                <w:noProof/>
                <w:webHidden/>
              </w:rPr>
              <w:fldChar w:fldCharType="end"/>
            </w:r>
            <w:r w:rsidRPr="007F1EFE">
              <w:rPr>
                <w:rStyle w:val="Hyperlink"/>
                <w:noProof/>
              </w:rPr>
              <w:fldChar w:fldCharType="end"/>
            </w:r>
          </w:ins>
        </w:p>
        <w:p w:rsidR="00301BFC" w:rsidRDefault="00E55940">
          <w:pPr>
            <w:pStyle w:val="Inhopg2"/>
            <w:rPr>
              <w:ins w:id="146" w:author="Jan Campschroer" w:date="2014-08-15T16:14:00Z"/>
              <w:rFonts w:asciiTheme="minorHAnsi" w:eastAsiaTheme="minorEastAsia" w:hAnsiTheme="minorHAnsi" w:cstheme="minorBidi"/>
              <w:noProof/>
              <w:sz w:val="22"/>
              <w:szCs w:val="22"/>
              <w:lang w:val="nl-NL" w:eastAsia="nl-NL"/>
            </w:rPr>
          </w:pPr>
          <w:ins w:id="147" w:author="Jan Campschroer" w:date="2014-08-15T16:14:00Z">
            <w:r w:rsidRPr="007F1EFE">
              <w:rPr>
                <w:rStyle w:val="Hyperlink"/>
                <w:noProof/>
              </w:rPr>
              <w:fldChar w:fldCharType="begin"/>
            </w:r>
            <w:r w:rsidR="00301BFC" w:rsidRPr="007F1EFE">
              <w:rPr>
                <w:rStyle w:val="Hyperlink"/>
                <w:noProof/>
              </w:rPr>
              <w:instrText xml:space="preserve"> </w:instrText>
            </w:r>
            <w:r w:rsidR="00301BFC">
              <w:rPr>
                <w:noProof/>
              </w:rPr>
              <w:instrText>HYPERLINK \l "_Toc395882636"</w:instrText>
            </w:r>
            <w:r w:rsidR="00301BFC" w:rsidRPr="007F1EFE">
              <w:rPr>
                <w:rStyle w:val="Hyperlink"/>
                <w:noProof/>
              </w:rPr>
              <w:instrText xml:space="preserve"> </w:instrText>
            </w:r>
            <w:r w:rsidRPr="007F1EFE">
              <w:rPr>
                <w:rStyle w:val="Hyperlink"/>
                <w:noProof/>
              </w:rPr>
              <w:fldChar w:fldCharType="separate"/>
            </w:r>
            <w:r w:rsidR="00301BFC" w:rsidRPr="007F1EFE">
              <w:rPr>
                <w:rStyle w:val="Hyperlink"/>
                <w:noProof/>
              </w:rPr>
              <w:t>5.2</w:t>
            </w:r>
            <w:r w:rsidR="00301BFC">
              <w:rPr>
                <w:rFonts w:asciiTheme="minorHAnsi" w:eastAsiaTheme="minorEastAsia" w:hAnsiTheme="minorHAnsi" w:cstheme="minorBidi"/>
                <w:noProof/>
                <w:sz w:val="22"/>
                <w:szCs w:val="22"/>
                <w:lang w:val="nl-NL" w:eastAsia="nl-NL"/>
              </w:rPr>
              <w:tab/>
            </w:r>
            <w:r w:rsidR="00301BFC" w:rsidRPr="007F1EFE">
              <w:rPr>
                <w:rStyle w:val="Hyperlink"/>
                <w:noProof/>
              </w:rPr>
              <w:t>Leden van de StUF Community, Regiegroep en Expertgroep</w:t>
            </w:r>
            <w:r w:rsidR="00301BFC">
              <w:rPr>
                <w:noProof/>
                <w:webHidden/>
              </w:rPr>
              <w:tab/>
            </w:r>
            <w:r>
              <w:rPr>
                <w:noProof/>
                <w:webHidden/>
              </w:rPr>
              <w:fldChar w:fldCharType="begin"/>
            </w:r>
            <w:r w:rsidR="00301BFC">
              <w:rPr>
                <w:noProof/>
                <w:webHidden/>
              </w:rPr>
              <w:instrText xml:space="preserve"> PAGEREF _Toc395882636 \h </w:instrText>
            </w:r>
          </w:ins>
          <w:r>
            <w:rPr>
              <w:noProof/>
              <w:webHidden/>
            </w:rPr>
          </w:r>
          <w:r>
            <w:rPr>
              <w:noProof/>
              <w:webHidden/>
            </w:rPr>
            <w:fldChar w:fldCharType="separate"/>
          </w:r>
          <w:ins w:id="148" w:author="Jan Campschroer" w:date="2014-08-15T16:14:00Z">
            <w:r w:rsidR="00301BFC">
              <w:rPr>
                <w:noProof/>
                <w:webHidden/>
              </w:rPr>
              <w:t>30</w:t>
            </w:r>
            <w:r>
              <w:rPr>
                <w:noProof/>
                <w:webHidden/>
              </w:rPr>
              <w:fldChar w:fldCharType="end"/>
            </w:r>
            <w:r w:rsidRPr="007F1EFE">
              <w:rPr>
                <w:rStyle w:val="Hyperlink"/>
                <w:noProof/>
              </w:rPr>
              <w:fldChar w:fldCharType="end"/>
            </w:r>
          </w:ins>
        </w:p>
        <w:p w:rsidR="00301BFC" w:rsidRDefault="00E55940">
          <w:pPr>
            <w:pStyle w:val="Inhopg2"/>
            <w:rPr>
              <w:ins w:id="149" w:author="Jan Campschroer" w:date="2014-08-15T16:14:00Z"/>
              <w:rFonts w:asciiTheme="minorHAnsi" w:eastAsiaTheme="minorEastAsia" w:hAnsiTheme="minorHAnsi" w:cstheme="minorBidi"/>
              <w:noProof/>
              <w:sz w:val="22"/>
              <w:szCs w:val="22"/>
              <w:lang w:val="nl-NL" w:eastAsia="nl-NL"/>
            </w:rPr>
          </w:pPr>
          <w:ins w:id="150" w:author="Jan Campschroer" w:date="2014-08-15T16:14:00Z">
            <w:r w:rsidRPr="007F1EFE">
              <w:rPr>
                <w:rStyle w:val="Hyperlink"/>
                <w:noProof/>
              </w:rPr>
              <w:fldChar w:fldCharType="begin"/>
            </w:r>
            <w:r w:rsidR="00301BFC" w:rsidRPr="007F1EFE">
              <w:rPr>
                <w:rStyle w:val="Hyperlink"/>
                <w:noProof/>
              </w:rPr>
              <w:instrText xml:space="preserve"> </w:instrText>
            </w:r>
            <w:r w:rsidR="00301BFC">
              <w:rPr>
                <w:noProof/>
              </w:rPr>
              <w:instrText>HYPERLINK \l "_Toc395882637"</w:instrText>
            </w:r>
            <w:r w:rsidR="00301BFC" w:rsidRPr="007F1EFE">
              <w:rPr>
                <w:rStyle w:val="Hyperlink"/>
                <w:noProof/>
              </w:rPr>
              <w:instrText xml:space="preserve"> </w:instrText>
            </w:r>
            <w:r w:rsidRPr="007F1EFE">
              <w:rPr>
                <w:rStyle w:val="Hyperlink"/>
                <w:noProof/>
              </w:rPr>
              <w:fldChar w:fldCharType="separate"/>
            </w:r>
            <w:r w:rsidR="00301BFC" w:rsidRPr="007F1EFE">
              <w:rPr>
                <w:rStyle w:val="Hyperlink"/>
                <w:noProof/>
              </w:rPr>
              <w:t>5.3</w:t>
            </w:r>
            <w:r w:rsidR="00301BFC">
              <w:rPr>
                <w:rFonts w:asciiTheme="minorHAnsi" w:eastAsiaTheme="minorEastAsia" w:hAnsiTheme="minorHAnsi" w:cstheme="minorBidi"/>
                <w:noProof/>
                <w:sz w:val="22"/>
                <w:szCs w:val="22"/>
                <w:lang w:val="nl-NL" w:eastAsia="nl-NL"/>
              </w:rPr>
              <w:tab/>
            </w:r>
            <w:r w:rsidR="00301BFC" w:rsidRPr="007F1EFE">
              <w:rPr>
                <w:rStyle w:val="Hyperlink"/>
                <w:noProof/>
              </w:rPr>
              <w:t>Medewerkers beheerder</w:t>
            </w:r>
            <w:r w:rsidR="00301BFC">
              <w:rPr>
                <w:noProof/>
                <w:webHidden/>
              </w:rPr>
              <w:tab/>
            </w:r>
            <w:r>
              <w:rPr>
                <w:noProof/>
                <w:webHidden/>
              </w:rPr>
              <w:fldChar w:fldCharType="begin"/>
            </w:r>
            <w:r w:rsidR="00301BFC">
              <w:rPr>
                <w:noProof/>
                <w:webHidden/>
              </w:rPr>
              <w:instrText xml:space="preserve"> PAGEREF _Toc395882637 \h </w:instrText>
            </w:r>
          </w:ins>
          <w:r>
            <w:rPr>
              <w:noProof/>
              <w:webHidden/>
            </w:rPr>
          </w:r>
          <w:r>
            <w:rPr>
              <w:noProof/>
              <w:webHidden/>
            </w:rPr>
            <w:fldChar w:fldCharType="separate"/>
          </w:r>
          <w:ins w:id="151" w:author="Jan Campschroer" w:date="2014-08-15T16:14:00Z">
            <w:r w:rsidR="00301BFC">
              <w:rPr>
                <w:noProof/>
                <w:webHidden/>
              </w:rPr>
              <w:t>31</w:t>
            </w:r>
            <w:r>
              <w:rPr>
                <w:noProof/>
                <w:webHidden/>
              </w:rPr>
              <w:fldChar w:fldCharType="end"/>
            </w:r>
            <w:r w:rsidRPr="007F1EFE">
              <w:rPr>
                <w:rStyle w:val="Hyperlink"/>
                <w:noProof/>
              </w:rPr>
              <w:fldChar w:fldCharType="end"/>
            </w:r>
          </w:ins>
        </w:p>
        <w:p w:rsidR="00301BFC" w:rsidRDefault="00E55940">
          <w:pPr>
            <w:pStyle w:val="Inhopg1"/>
            <w:rPr>
              <w:ins w:id="152" w:author="Jan Campschroer" w:date="2014-08-15T16:14:00Z"/>
              <w:rFonts w:asciiTheme="minorHAnsi" w:eastAsiaTheme="minorEastAsia" w:hAnsiTheme="minorHAnsi" w:cstheme="minorBidi"/>
              <w:b w:val="0"/>
              <w:color w:val="auto"/>
              <w:sz w:val="22"/>
              <w:szCs w:val="22"/>
              <w:lang w:val="nl-NL" w:eastAsia="nl-NL"/>
            </w:rPr>
          </w:pPr>
          <w:ins w:id="153" w:author="Jan Campschroer" w:date="2014-08-15T16:14:00Z">
            <w:r w:rsidRPr="007F1EFE">
              <w:rPr>
                <w:rStyle w:val="Hyperlink"/>
              </w:rPr>
              <w:lastRenderedPageBreak/>
              <w:fldChar w:fldCharType="begin"/>
            </w:r>
            <w:r w:rsidR="00301BFC" w:rsidRPr="007F1EFE">
              <w:rPr>
                <w:rStyle w:val="Hyperlink"/>
              </w:rPr>
              <w:instrText xml:space="preserve"> </w:instrText>
            </w:r>
            <w:r w:rsidR="00301BFC">
              <w:instrText>HYPERLINK \l "_Toc395882638"</w:instrText>
            </w:r>
            <w:r w:rsidR="00301BFC" w:rsidRPr="007F1EFE">
              <w:rPr>
                <w:rStyle w:val="Hyperlink"/>
              </w:rPr>
              <w:instrText xml:space="preserve"> </w:instrText>
            </w:r>
            <w:r w:rsidRPr="007F1EFE">
              <w:rPr>
                <w:rStyle w:val="Hyperlink"/>
              </w:rPr>
              <w:fldChar w:fldCharType="separate"/>
            </w:r>
            <w:r w:rsidR="00301BFC" w:rsidRPr="007F1EFE">
              <w:rPr>
                <w:rStyle w:val="Hyperlink"/>
              </w:rPr>
              <w:t>6.</w:t>
            </w:r>
            <w:r w:rsidR="00301BFC">
              <w:rPr>
                <w:rFonts w:asciiTheme="minorHAnsi" w:eastAsiaTheme="minorEastAsia" w:hAnsiTheme="minorHAnsi" w:cstheme="minorBidi"/>
                <w:b w:val="0"/>
                <w:color w:val="auto"/>
                <w:sz w:val="22"/>
                <w:szCs w:val="22"/>
                <w:lang w:val="nl-NL" w:eastAsia="nl-NL"/>
              </w:rPr>
              <w:tab/>
            </w:r>
            <w:r w:rsidR="00301BFC" w:rsidRPr="007F1EFE">
              <w:rPr>
                <w:rStyle w:val="Hyperlink"/>
              </w:rPr>
              <w:t>Bijlage D: Voorwaarden gebruik StUF forum als informatievoorziening ter ondersteuning van het eigen beheer</w:t>
            </w:r>
            <w:r w:rsidR="00301BFC">
              <w:rPr>
                <w:webHidden/>
              </w:rPr>
              <w:tab/>
            </w:r>
            <w:r>
              <w:rPr>
                <w:webHidden/>
              </w:rPr>
              <w:fldChar w:fldCharType="begin"/>
            </w:r>
            <w:r w:rsidR="00301BFC">
              <w:rPr>
                <w:webHidden/>
              </w:rPr>
              <w:instrText xml:space="preserve"> PAGEREF _Toc395882638 \h </w:instrText>
            </w:r>
          </w:ins>
          <w:r>
            <w:rPr>
              <w:webHidden/>
            </w:rPr>
          </w:r>
          <w:r>
            <w:rPr>
              <w:webHidden/>
            </w:rPr>
            <w:fldChar w:fldCharType="separate"/>
          </w:r>
          <w:ins w:id="154" w:author="Jan Campschroer" w:date="2014-08-15T16:14:00Z">
            <w:r w:rsidR="00301BFC">
              <w:rPr>
                <w:webHidden/>
              </w:rPr>
              <w:t>31</w:t>
            </w:r>
            <w:r>
              <w:rPr>
                <w:webHidden/>
              </w:rPr>
              <w:fldChar w:fldCharType="end"/>
            </w:r>
            <w:r w:rsidRPr="007F1EFE">
              <w:rPr>
                <w:rStyle w:val="Hyperlink"/>
              </w:rPr>
              <w:fldChar w:fldCharType="end"/>
            </w:r>
          </w:ins>
        </w:p>
        <w:p w:rsidR="00301BFC" w:rsidRDefault="00E55940">
          <w:pPr>
            <w:pStyle w:val="Inhopg1"/>
            <w:rPr>
              <w:ins w:id="155" w:author="Jan Campschroer" w:date="2014-08-15T16:14:00Z"/>
              <w:rFonts w:asciiTheme="minorHAnsi" w:eastAsiaTheme="minorEastAsia" w:hAnsiTheme="minorHAnsi" w:cstheme="minorBidi"/>
              <w:b w:val="0"/>
              <w:color w:val="auto"/>
              <w:sz w:val="22"/>
              <w:szCs w:val="22"/>
              <w:lang w:val="nl-NL" w:eastAsia="nl-NL"/>
            </w:rPr>
          </w:pPr>
          <w:ins w:id="156" w:author="Jan Campschroer" w:date="2014-08-15T16:14:00Z">
            <w:r w:rsidRPr="007F1EFE">
              <w:rPr>
                <w:rStyle w:val="Hyperlink"/>
              </w:rPr>
              <w:fldChar w:fldCharType="begin"/>
            </w:r>
            <w:r w:rsidR="00301BFC" w:rsidRPr="007F1EFE">
              <w:rPr>
                <w:rStyle w:val="Hyperlink"/>
              </w:rPr>
              <w:instrText xml:space="preserve"> </w:instrText>
            </w:r>
            <w:r w:rsidR="00301BFC">
              <w:instrText>HYPERLINK \l "_Toc395882640"</w:instrText>
            </w:r>
            <w:r w:rsidR="00301BFC" w:rsidRPr="007F1EFE">
              <w:rPr>
                <w:rStyle w:val="Hyperlink"/>
              </w:rPr>
              <w:instrText xml:space="preserve"> </w:instrText>
            </w:r>
            <w:r w:rsidRPr="007F1EFE">
              <w:rPr>
                <w:rStyle w:val="Hyperlink"/>
              </w:rPr>
              <w:fldChar w:fldCharType="separate"/>
            </w:r>
            <w:r w:rsidR="00301BFC" w:rsidRPr="007F1EFE">
              <w:rPr>
                <w:rStyle w:val="Hyperlink"/>
              </w:rPr>
              <w:t>7.</w:t>
            </w:r>
            <w:r w:rsidR="00301BFC">
              <w:rPr>
                <w:rFonts w:asciiTheme="minorHAnsi" w:eastAsiaTheme="minorEastAsia" w:hAnsiTheme="minorHAnsi" w:cstheme="minorBidi"/>
                <w:b w:val="0"/>
                <w:color w:val="auto"/>
                <w:sz w:val="22"/>
                <w:szCs w:val="22"/>
                <w:lang w:val="nl-NL" w:eastAsia="nl-NL"/>
              </w:rPr>
              <w:tab/>
            </w:r>
            <w:r w:rsidR="00301BFC" w:rsidRPr="007F1EFE">
              <w:rPr>
                <w:rStyle w:val="Hyperlink"/>
              </w:rPr>
              <w:t>Bijlage E: ASL raamwerk en StUF beheer en onderhoud</w:t>
            </w:r>
            <w:r w:rsidR="00301BFC">
              <w:rPr>
                <w:webHidden/>
              </w:rPr>
              <w:tab/>
            </w:r>
            <w:r>
              <w:rPr>
                <w:webHidden/>
              </w:rPr>
              <w:fldChar w:fldCharType="begin"/>
            </w:r>
            <w:r w:rsidR="00301BFC">
              <w:rPr>
                <w:webHidden/>
              </w:rPr>
              <w:instrText xml:space="preserve"> PAGEREF _Toc395882640 \h </w:instrText>
            </w:r>
          </w:ins>
          <w:r>
            <w:rPr>
              <w:webHidden/>
            </w:rPr>
          </w:r>
          <w:r>
            <w:rPr>
              <w:webHidden/>
            </w:rPr>
            <w:fldChar w:fldCharType="separate"/>
          </w:r>
          <w:ins w:id="157" w:author="Jan Campschroer" w:date="2014-08-15T16:14:00Z">
            <w:r w:rsidR="00301BFC">
              <w:rPr>
                <w:webHidden/>
              </w:rPr>
              <w:t>32</w:t>
            </w:r>
            <w:r>
              <w:rPr>
                <w:webHidden/>
              </w:rPr>
              <w:fldChar w:fldCharType="end"/>
            </w:r>
            <w:r w:rsidRPr="007F1EFE">
              <w:rPr>
                <w:rStyle w:val="Hyperlink"/>
              </w:rPr>
              <w:fldChar w:fldCharType="end"/>
            </w:r>
          </w:ins>
        </w:p>
        <w:p w:rsidR="00301BFC" w:rsidRDefault="00E55940">
          <w:pPr>
            <w:pStyle w:val="Inhopg1"/>
            <w:rPr>
              <w:ins w:id="158" w:author="Jan Campschroer" w:date="2014-08-15T16:14:00Z"/>
              <w:rFonts w:asciiTheme="minorHAnsi" w:eastAsiaTheme="minorEastAsia" w:hAnsiTheme="minorHAnsi" w:cstheme="minorBidi"/>
              <w:b w:val="0"/>
              <w:color w:val="auto"/>
              <w:sz w:val="22"/>
              <w:szCs w:val="22"/>
              <w:lang w:val="nl-NL" w:eastAsia="nl-NL"/>
            </w:rPr>
          </w:pPr>
          <w:ins w:id="159" w:author="Jan Campschroer" w:date="2014-08-15T16:14:00Z">
            <w:r w:rsidRPr="007F1EFE">
              <w:rPr>
                <w:rStyle w:val="Hyperlink"/>
              </w:rPr>
              <w:fldChar w:fldCharType="begin"/>
            </w:r>
            <w:r w:rsidR="00301BFC" w:rsidRPr="007F1EFE">
              <w:rPr>
                <w:rStyle w:val="Hyperlink"/>
              </w:rPr>
              <w:instrText xml:space="preserve"> </w:instrText>
            </w:r>
            <w:r w:rsidR="00301BFC">
              <w:instrText>HYPERLINK \l "_Toc395882641"</w:instrText>
            </w:r>
            <w:r w:rsidR="00301BFC" w:rsidRPr="007F1EFE">
              <w:rPr>
                <w:rStyle w:val="Hyperlink"/>
              </w:rPr>
              <w:instrText xml:space="preserve"> </w:instrText>
            </w:r>
            <w:r w:rsidRPr="007F1EFE">
              <w:rPr>
                <w:rStyle w:val="Hyperlink"/>
              </w:rPr>
              <w:fldChar w:fldCharType="separate"/>
            </w:r>
            <w:r w:rsidR="00301BFC" w:rsidRPr="007F1EFE">
              <w:rPr>
                <w:rStyle w:val="Hyperlink"/>
              </w:rPr>
              <w:t>8.</w:t>
            </w:r>
            <w:r w:rsidR="00301BFC">
              <w:rPr>
                <w:rFonts w:asciiTheme="minorHAnsi" w:eastAsiaTheme="minorEastAsia" w:hAnsiTheme="minorHAnsi" w:cstheme="minorBidi"/>
                <w:b w:val="0"/>
                <w:color w:val="auto"/>
                <w:sz w:val="22"/>
                <w:szCs w:val="22"/>
                <w:lang w:val="nl-NL" w:eastAsia="nl-NL"/>
              </w:rPr>
              <w:tab/>
            </w:r>
            <w:r w:rsidR="00301BFC" w:rsidRPr="007F1EFE">
              <w:rPr>
                <w:rStyle w:val="Hyperlink"/>
              </w:rPr>
              <w:t>Bijlage G: Voorbeelden (tussen)producten</w:t>
            </w:r>
            <w:r w:rsidR="00301BFC">
              <w:rPr>
                <w:webHidden/>
              </w:rPr>
              <w:tab/>
            </w:r>
            <w:r>
              <w:rPr>
                <w:webHidden/>
              </w:rPr>
              <w:fldChar w:fldCharType="begin"/>
            </w:r>
            <w:r w:rsidR="00301BFC">
              <w:rPr>
                <w:webHidden/>
              </w:rPr>
              <w:instrText xml:space="preserve"> PAGEREF _Toc395882641 \h </w:instrText>
            </w:r>
          </w:ins>
          <w:r>
            <w:rPr>
              <w:webHidden/>
            </w:rPr>
          </w:r>
          <w:r>
            <w:rPr>
              <w:webHidden/>
            </w:rPr>
            <w:fldChar w:fldCharType="separate"/>
          </w:r>
          <w:ins w:id="160" w:author="Jan Campschroer" w:date="2014-08-15T16:14:00Z">
            <w:r w:rsidR="00301BFC">
              <w:rPr>
                <w:webHidden/>
              </w:rPr>
              <w:t>34</w:t>
            </w:r>
            <w:r>
              <w:rPr>
                <w:webHidden/>
              </w:rPr>
              <w:fldChar w:fldCharType="end"/>
            </w:r>
            <w:r w:rsidRPr="007F1EFE">
              <w:rPr>
                <w:rStyle w:val="Hyperlink"/>
              </w:rPr>
              <w:fldChar w:fldCharType="end"/>
            </w:r>
          </w:ins>
        </w:p>
        <w:p w:rsidR="007E14CA" w:rsidDel="00301BFC" w:rsidRDefault="007E14CA" w:rsidP="0093143E">
          <w:pPr>
            <w:pStyle w:val="Inhopg2"/>
            <w:rPr>
              <w:del w:id="161" w:author="Jan Campschroer" w:date="2014-08-15T16:14:00Z"/>
              <w:rFonts w:asciiTheme="minorHAnsi" w:eastAsiaTheme="minorEastAsia" w:hAnsiTheme="minorHAnsi" w:cstheme="minorBidi"/>
              <w:noProof/>
              <w:sz w:val="22"/>
              <w:szCs w:val="22"/>
              <w:lang w:val="nl-NL" w:eastAsia="nl-NL"/>
            </w:rPr>
          </w:pPr>
          <w:del w:id="162" w:author="Jan Campschroer" w:date="2014-08-15T16:14:00Z">
            <w:r w:rsidDel="00301BFC">
              <w:rPr>
                <w:noProof/>
                <w:webHidden/>
              </w:rPr>
              <w:tab/>
            </w:r>
            <w:r w:rsidR="002F798E" w:rsidDel="00301BFC">
              <w:rPr>
                <w:noProof/>
                <w:webHidden/>
              </w:rPr>
              <w:delText>23</w:delText>
            </w:r>
          </w:del>
        </w:p>
        <w:p w:rsidR="007E14CA" w:rsidDel="00301BFC" w:rsidRDefault="007E14CA" w:rsidP="0093143E">
          <w:pPr>
            <w:pStyle w:val="Inhopg2"/>
            <w:rPr>
              <w:del w:id="163" w:author="Jan Campschroer" w:date="2014-08-15T16:14:00Z"/>
              <w:rFonts w:asciiTheme="minorHAnsi" w:eastAsiaTheme="minorEastAsia" w:hAnsiTheme="minorHAnsi" w:cstheme="minorBidi"/>
              <w:noProof/>
              <w:sz w:val="22"/>
              <w:szCs w:val="22"/>
              <w:lang w:val="nl-NL" w:eastAsia="nl-NL"/>
            </w:rPr>
          </w:pPr>
          <w:del w:id="164" w:author="Jan Campschroer" w:date="2014-08-15T16:14:00Z">
            <w:r w:rsidDel="00301BFC">
              <w:rPr>
                <w:noProof/>
                <w:webHidden/>
              </w:rPr>
              <w:tab/>
            </w:r>
            <w:r w:rsidR="002F798E" w:rsidDel="00301BFC">
              <w:rPr>
                <w:noProof/>
                <w:webHidden/>
              </w:rPr>
              <w:delText>25</w:delText>
            </w:r>
          </w:del>
        </w:p>
        <w:p w:rsidR="007E14CA" w:rsidDel="00301BFC" w:rsidRDefault="00E55940" w:rsidP="0093143E">
          <w:pPr>
            <w:pStyle w:val="Inhopg1"/>
            <w:rPr>
              <w:del w:id="165" w:author="Jan Campschroer" w:date="2014-08-15T16:14:00Z"/>
              <w:rFonts w:asciiTheme="minorHAnsi" w:eastAsiaTheme="minorEastAsia" w:hAnsiTheme="minorHAnsi" w:cstheme="minorBidi"/>
              <w:color w:val="auto"/>
              <w:sz w:val="22"/>
              <w:szCs w:val="22"/>
              <w:lang w:val="nl-NL" w:eastAsia="nl-NL"/>
            </w:rPr>
          </w:pPr>
          <w:del w:id="166" w:author="Jan Campschroer" w:date="2014-08-15T16:14:00Z">
            <w:r w:rsidRPr="00E55940">
              <w:rPr>
                <w:rPrChange w:id="167" w:author="Jan Campschroer" w:date="2014-08-15T16:14:00Z">
                  <w:rPr>
                    <w:rStyle w:val="Hyperlink"/>
                    <w:b w:val="0"/>
                    <w:lang w:val="nl-NL"/>
                  </w:rPr>
                </w:rPrChange>
              </w:rPr>
              <w:delText>Bijlage C: Begrippen en afkortingen</w:delText>
            </w:r>
            <w:r w:rsidR="007E14CA" w:rsidDel="00301BFC">
              <w:rPr>
                <w:webHidden/>
              </w:rPr>
              <w:tab/>
            </w:r>
            <w:r w:rsidR="002F798E" w:rsidDel="00301BFC">
              <w:rPr>
                <w:webHidden/>
              </w:rPr>
              <w:delText>26</w:delText>
            </w:r>
          </w:del>
        </w:p>
        <w:p w:rsidR="007E14CA" w:rsidDel="00301BFC" w:rsidRDefault="00E55940" w:rsidP="0093143E">
          <w:pPr>
            <w:pStyle w:val="Inhopg1"/>
            <w:rPr>
              <w:del w:id="168" w:author="Jan Campschroer" w:date="2014-08-15T16:14:00Z"/>
              <w:rFonts w:asciiTheme="minorHAnsi" w:eastAsiaTheme="minorEastAsia" w:hAnsiTheme="minorHAnsi" w:cstheme="minorBidi"/>
              <w:color w:val="auto"/>
              <w:sz w:val="22"/>
              <w:szCs w:val="22"/>
              <w:lang w:val="nl-NL" w:eastAsia="nl-NL"/>
            </w:rPr>
          </w:pPr>
          <w:del w:id="169" w:author="Jan Campschroer" w:date="2014-08-15T16:14:00Z">
            <w:r w:rsidRPr="00E55940">
              <w:rPr>
                <w:rPrChange w:id="170" w:author="Jan Campschroer" w:date="2014-08-15T16:14:00Z">
                  <w:rPr>
                    <w:rStyle w:val="Hyperlink"/>
                    <w:b w:val="0"/>
                    <w:lang w:val="nl-NL"/>
                  </w:rPr>
                </w:rPrChange>
              </w:rPr>
              <w:delText>Bijlage D: Versienummering StUF onderdelen</w:delText>
            </w:r>
            <w:r w:rsidR="007E14CA" w:rsidDel="00301BFC">
              <w:rPr>
                <w:webHidden/>
              </w:rPr>
              <w:tab/>
            </w:r>
            <w:r w:rsidR="002F798E" w:rsidDel="00301BFC">
              <w:rPr>
                <w:webHidden/>
              </w:rPr>
              <w:delText>29</w:delText>
            </w:r>
          </w:del>
        </w:p>
        <w:p w:rsidR="007E14CA" w:rsidDel="00301BFC" w:rsidRDefault="00E55940" w:rsidP="0093143E">
          <w:pPr>
            <w:pStyle w:val="Inhopg1"/>
            <w:rPr>
              <w:del w:id="171" w:author="Jan Campschroer" w:date="2014-08-15T16:14:00Z"/>
              <w:rFonts w:asciiTheme="minorHAnsi" w:eastAsiaTheme="minorEastAsia" w:hAnsiTheme="minorHAnsi" w:cstheme="minorBidi"/>
              <w:color w:val="auto"/>
              <w:sz w:val="22"/>
              <w:szCs w:val="22"/>
              <w:lang w:val="nl-NL" w:eastAsia="nl-NL"/>
            </w:rPr>
          </w:pPr>
          <w:del w:id="172" w:author="Jan Campschroer" w:date="2014-08-15T16:14:00Z">
            <w:r w:rsidRPr="00E55940">
              <w:rPr>
                <w:rPrChange w:id="173" w:author="Jan Campschroer" w:date="2014-08-15T16:14:00Z">
                  <w:rPr>
                    <w:rStyle w:val="Hyperlink"/>
                    <w:b w:val="0"/>
                    <w:lang w:val="nl-NL"/>
                  </w:rPr>
                </w:rPrChange>
              </w:rPr>
              <w:delText>Bijlage E: Beheerorganisatie per StUF onderdeel</w:delText>
            </w:r>
            <w:r w:rsidR="007E14CA" w:rsidDel="00301BFC">
              <w:rPr>
                <w:webHidden/>
              </w:rPr>
              <w:tab/>
            </w:r>
            <w:r w:rsidR="002F798E" w:rsidDel="00301BFC">
              <w:rPr>
                <w:webHidden/>
              </w:rPr>
              <w:delText>30</w:delText>
            </w:r>
          </w:del>
        </w:p>
        <w:p w:rsidR="00CB6AF2" w:rsidRDefault="00E55940" w:rsidP="0093143E">
          <w:pPr>
            <w:rPr>
              <w:lang w:val="nl-NL"/>
            </w:rPr>
          </w:pPr>
          <w:r>
            <w:rPr>
              <w:lang w:val="nl-NL"/>
            </w:rPr>
            <w:fldChar w:fldCharType="end"/>
          </w:r>
        </w:p>
      </w:sdtContent>
    </w:sdt>
    <w:p w:rsidR="00627280" w:rsidRPr="006E5F2B" w:rsidRDefault="00B20AE6" w:rsidP="0093143E">
      <w:pPr>
        <w:rPr>
          <w:lang w:val="nl-NL"/>
        </w:rPr>
      </w:pPr>
      <w:r w:rsidRPr="006E5F2B">
        <w:rPr>
          <w:lang w:val="nl-NL"/>
        </w:rPr>
        <w:br w:type="page"/>
      </w:r>
    </w:p>
    <w:p w:rsidR="006D43D9" w:rsidRPr="006E5F2B" w:rsidRDefault="006D43D9" w:rsidP="0093143E">
      <w:pPr>
        <w:rPr>
          <w:lang w:val="nl-NL"/>
        </w:rPr>
      </w:pPr>
    </w:p>
    <w:p w:rsidR="00B20AE6" w:rsidRPr="00D04828" w:rsidRDefault="00B20AE6" w:rsidP="0093143E">
      <w:r w:rsidRPr="00D04828">
        <w:t>Versiebeheer</w:t>
      </w:r>
      <w:r w:rsidR="006D43D9" w:rsidRPr="00D04828">
        <w:t xml:space="preserve"> StUF beheermodel </w:t>
      </w:r>
    </w:p>
    <w:p w:rsidR="006D43D9" w:rsidRPr="00D04828" w:rsidRDefault="006D43D9" w:rsidP="0093143E">
      <w:r w:rsidRPr="00D04828">
        <w:rPr>
          <w:b/>
        </w:rPr>
        <w:t>Auteur</w:t>
      </w:r>
      <w:r w:rsidRPr="00D04828">
        <w:t>:</w:t>
      </w:r>
      <w:r w:rsidRPr="00D04828">
        <w:tab/>
        <w:t xml:space="preserve"> </w:t>
      </w:r>
      <w:r w:rsidR="00551A29">
        <w:t>KING</w:t>
      </w:r>
    </w:p>
    <w:p w:rsidR="00B20AE6" w:rsidRPr="00D04828" w:rsidRDefault="00B20AE6" w:rsidP="0093143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63"/>
        <w:gridCol w:w="1364"/>
        <w:gridCol w:w="5476"/>
      </w:tblGrid>
      <w:tr w:rsidR="00B20AE6" w:rsidRPr="00D04828" w:rsidTr="00314D60">
        <w:tc>
          <w:tcPr>
            <w:tcW w:w="1063" w:type="dxa"/>
            <w:shd w:val="clear" w:color="auto" w:fill="FF6600"/>
          </w:tcPr>
          <w:p w:rsidR="00B20AE6" w:rsidRPr="00D04828" w:rsidRDefault="00B20AE6" w:rsidP="0093143E">
            <w:r w:rsidRPr="00D04828">
              <w:t>Versie</w:t>
            </w:r>
          </w:p>
        </w:tc>
        <w:tc>
          <w:tcPr>
            <w:tcW w:w="1364" w:type="dxa"/>
            <w:shd w:val="clear" w:color="auto" w:fill="FF6600"/>
          </w:tcPr>
          <w:p w:rsidR="00B20AE6" w:rsidRPr="00D04828" w:rsidRDefault="00B20AE6" w:rsidP="0093143E">
            <w:r w:rsidRPr="00D04828">
              <w:t>Datum</w:t>
            </w:r>
          </w:p>
        </w:tc>
        <w:tc>
          <w:tcPr>
            <w:tcW w:w="5476" w:type="dxa"/>
            <w:shd w:val="clear" w:color="auto" w:fill="FF6600"/>
          </w:tcPr>
          <w:p w:rsidR="00B20AE6" w:rsidRPr="00D04828" w:rsidRDefault="00B20AE6" w:rsidP="0093143E">
            <w:r w:rsidRPr="00D04828">
              <w:t>Toelichting</w:t>
            </w:r>
          </w:p>
        </w:tc>
      </w:tr>
      <w:tr w:rsidR="00B20AE6" w:rsidRPr="00D04828" w:rsidTr="00314D60">
        <w:tc>
          <w:tcPr>
            <w:tcW w:w="1063" w:type="dxa"/>
          </w:tcPr>
          <w:p w:rsidR="00B20AE6" w:rsidRPr="00D04828" w:rsidRDefault="00B20AE6" w:rsidP="0093143E">
            <w:r w:rsidRPr="00D04828">
              <w:t>0.1</w:t>
            </w:r>
          </w:p>
        </w:tc>
        <w:tc>
          <w:tcPr>
            <w:tcW w:w="1364" w:type="dxa"/>
          </w:tcPr>
          <w:p w:rsidR="00B20AE6" w:rsidRPr="00D04828" w:rsidRDefault="00B20AE6" w:rsidP="0093143E">
            <w:r w:rsidRPr="00D04828">
              <w:t>5/6/2008</w:t>
            </w:r>
          </w:p>
        </w:tc>
        <w:tc>
          <w:tcPr>
            <w:tcW w:w="5476" w:type="dxa"/>
          </w:tcPr>
          <w:p w:rsidR="00B20AE6" w:rsidRPr="00D04828" w:rsidRDefault="00B20AE6" w:rsidP="0093143E">
            <w:r w:rsidRPr="00D04828">
              <w:t>Input voor workshop</w:t>
            </w:r>
          </w:p>
        </w:tc>
      </w:tr>
      <w:tr w:rsidR="00B20AE6" w:rsidRPr="00D04828" w:rsidTr="00314D60">
        <w:tc>
          <w:tcPr>
            <w:tcW w:w="1063" w:type="dxa"/>
          </w:tcPr>
          <w:p w:rsidR="00B20AE6" w:rsidRPr="00D04828" w:rsidRDefault="00B20AE6" w:rsidP="0093143E">
            <w:r w:rsidRPr="00D04828">
              <w:t>0.2-0.8</w:t>
            </w:r>
          </w:p>
        </w:tc>
        <w:tc>
          <w:tcPr>
            <w:tcW w:w="1364" w:type="dxa"/>
          </w:tcPr>
          <w:p w:rsidR="00B20AE6" w:rsidRPr="00D04828" w:rsidRDefault="00B20AE6" w:rsidP="0093143E">
            <w:r w:rsidRPr="00D04828">
              <w:t>xx/9/2008</w:t>
            </w:r>
          </w:p>
        </w:tc>
        <w:tc>
          <w:tcPr>
            <w:tcW w:w="5476" w:type="dxa"/>
          </w:tcPr>
          <w:p w:rsidR="00B20AE6" w:rsidRPr="00D04828" w:rsidRDefault="00B20AE6" w:rsidP="0093143E">
            <w:r w:rsidRPr="00D04828">
              <w:t>Diverse werkversies</w:t>
            </w:r>
          </w:p>
        </w:tc>
      </w:tr>
      <w:tr w:rsidR="00B20AE6" w:rsidRPr="00D04828" w:rsidTr="00314D60">
        <w:tc>
          <w:tcPr>
            <w:tcW w:w="1063" w:type="dxa"/>
          </w:tcPr>
          <w:p w:rsidR="00B20AE6" w:rsidRPr="00D04828" w:rsidRDefault="00B20AE6" w:rsidP="0093143E">
            <w:r w:rsidRPr="00D04828">
              <w:t>0.9</w:t>
            </w:r>
          </w:p>
        </w:tc>
        <w:tc>
          <w:tcPr>
            <w:tcW w:w="1364" w:type="dxa"/>
          </w:tcPr>
          <w:p w:rsidR="00B20AE6" w:rsidRPr="00D04828" w:rsidRDefault="00B20AE6" w:rsidP="0093143E">
            <w:r w:rsidRPr="00D04828">
              <w:t>24/9/2008</w:t>
            </w:r>
          </w:p>
        </w:tc>
        <w:tc>
          <w:tcPr>
            <w:tcW w:w="5476" w:type="dxa"/>
          </w:tcPr>
          <w:p w:rsidR="00B20AE6" w:rsidRPr="00D04828" w:rsidRDefault="00B20AE6" w:rsidP="0093143E">
            <w:r w:rsidRPr="00D04828">
              <w:t>Concept Releasebeleid voor regiegroep StUF</w:t>
            </w:r>
          </w:p>
        </w:tc>
      </w:tr>
      <w:tr w:rsidR="00B20AE6" w:rsidRPr="00D04828" w:rsidTr="00314D60">
        <w:tc>
          <w:tcPr>
            <w:tcW w:w="1063" w:type="dxa"/>
          </w:tcPr>
          <w:p w:rsidR="00B20AE6" w:rsidRPr="00D04828" w:rsidRDefault="00B20AE6" w:rsidP="0093143E">
            <w:r w:rsidRPr="00D04828">
              <w:t>0.91</w:t>
            </w:r>
          </w:p>
        </w:tc>
        <w:tc>
          <w:tcPr>
            <w:tcW w:w="1364" w:type="dxa"/>
          </w:tcPr>
          <w:p w:rsidR="00B20AE6" w:rsidRPr="00D04828" w:rsidRDefault="00B20AE6" w:rsidP="0093143E">
            <w:r w:rsidRPr="00D04828">
              <w:t>3/10/2008</w:t>
            </w:r>
          </w:p>
        </w:tc>
        <w:tc>
          <w:tcPr>
            <w:tcW w:w="5476" w:type="dxa"/>
          </w:tcPr>
          <w:p w:rsidR="00B20AE6" w:rsidRPr="00D04828" w:rsidRDefault="00B20AE6" w:rsidP="0093143E">
            <w:r w:rsidRPr="00D04828">
              <w:t xml:space="preserve">Ter beoordeling leden regiegroep STUF </w:t>
            </w:r>
          </w:p>
        </w:tc>
      </w:tr>
      <w:tr w:rsidR="00B20AE6" w:rsidRPr="00D04828" w:rsidTr="00314D60">
        <w:tc>
          <w:tcPr>
            <w:tcW w:w="1063" w:type="dxa"/>
          </w:tcPr>
          <w:p w:rsidR="00B20AE6" w:rsidRPr="00D04828" w:rsidRDefault="00B20AE6" w:rsidP="0093143E">
            <w:r w:rsidRPr="00D04828">
              <w:t>1.00</w:t>
            </w:r>
          </w:p>
        </w:tc>
        <w:tc>
          <w:tcPr>
            <w:tcW w:w="1364" w:type="dxa"/>
          </w:tcPr>
          <w:p w:rsidR="00B20AE6" w:rsidRPr="00D04828" w:rsidRDefault="00B20AE6" w:rsidP="0093143E">
            <w:r w:rsidRPr="00D04828">
              <w:t>17/10/2008</w:t>
            </w:r>
          </w:p>
        </w:tc>
        <w:tc>
          <w:tcPr>
            <w:tcW w:w="5476" w:type="dxa"/>
          </w:tcPr>
          <w:p w:rsidR="00B20AE6" w:rsidRPr="00D04828" w:rsidRDefault="00B20AE6" w:rsidP="0093143E">
            <w:r w:rsidRPr="00D04828">
              <w:t>Opmerkingen leden regiegroep StUF verwerkt</w:t>
            </w:r>
          </w:p>
          <w:p w:rsidR="00B20AE6" w:rsidRPr="00D04828" w:rsidRDefault="00B20AE6" w:rsidP="0093143E">
            <w:r w:rsidRPr="00D04828">
              <w:t>Ter goedkeuring Regiegroep StUF</w:t>
            </w:r>
          </w:p>
        </w:tc>
      </w:tr>
      <w:tr w:rsidR="00B20AE6" w:rsidRPr="00D04828" w:rsidTr="00314D60">
        <w:tc>
          <w:tcPr>
            <w:tcW w:w="1063" w:type="dxa"/>
          </w:tcPr>
          <w:p w:rsidR="00B20AE6" w:rsidRPr="00D04828" w:rsidRDefault="00B20AE6" w:rsidP="0093143E">
            <w:r w:rsidRPr="00D04828">
              <w:t>1.00</w:t>
            </w:r>
          </w:p>
        </w:tc>
        <w:tc>
          <w:tcPr>
            <w:tcW w:w="1364" w:type="dxa"/>
          </w:tcPr>
          <w:p w:rsidR="00B20AE6" w:rsidRPr="00D04828" w:rsidRDefault="00B20AE6" w:rsidP="0093143E">
            <w:r w:rsidRPr="00D04828">
              <w:t>22/10/2008</w:t>
            </w:r>
          </w:p>
        </w:tc>
        <w:tc>
          <w:tcPr>
            <w:tcW w:w="5476" w:type="dxa"/>
          </w:tcPr>
          <w:p w:rsidR="00B20AE6" w:rsidRPr="00D04828" w:rsidRDefault="00B20AE6" w:rsidP="0093143E">
            <w:r w:rsidRPr="00D04828">
              <w:t>Goedgekeurd door de StUF Regiegroep</w:t>
            </w:r>
          </w:p>
        </w:tc>
      </w:tr>
      <w:tr w:rsidR="00CC4621" w:rsidRPr="00D04828" w:rsidTr="00314D60">
        <w:tc>
          <w:tcPr>
            <w:tcW w:w="1063" w:type="dxa"/>
          </w:tcPr>
          <w:p w:rsidR="00CC4621" w:rsidRPr="00D04828" w:rsidRDefault="00CC4621" w:rsidP="0093143E">
            <w:r>
              <w:t>1.01-1.0</w:t>
            </w:r>
            <w:r w:rsidR="002F333F">
              <w:t>6</w:t>
            </w:r>
          </w:p>
        </w:tc>
        <w:tc>
          <w:tcPr>
            <w:tcW w:w="1364" w:type="dxa"/>
          </w:tcPr>
          <w:p w:rsidR="00CC4621" w:rsidRDefault="00CC4621" w:rsidP="0093143E">
            <w:r>
              <w:t>xx/10/2010</w:t>
            </w:r>
            <w:r w:rsidR="003F09B4">
              <w:t xml:space="preserve">- </w:t>
            </w:r>
          </w:p>
          <w:p w:rsidR="003F09B4" w:rsidRPr="00D04828" w:rsidRDefault="003F09B4" w:rsidP="0093143E">
            <w:r>
              <w:t>xx/01/2011</w:t>
            </w:r>
          </w:p>
        </w:tc>
        <w:tc>
          <w:tcPr>
            <w:tcW w:w="5476" w:type="dxa"/>
          </w:tcPr>
          <w:p w:rsidR="00CC4621" w:rsidRPr="00D04828" w:rsidRDefault="00CC4621" w:rsidP="0093143E">
            <w:r>
              <w:t>Diverse werkversies</w:t>
            </w:r>
          </w:p>
        </w:tc>
      </w:tr>
      <w:tr w:rsidR="00850184" w:rsidRPr="00D04828" w:rsidTr="00314D60">
        <w:tc>
          <w:tcPr>
            <w:tcW w:w="1063" w:type="dxa"/>
          </w:tcPr>
          <w:p w:rsidR="00850184" w:rsidRDefault="002F333F" w:rsidP="0093143E">
            <w:r>
              <w:t>1.07</w:t>
            </w:r>
          </w:p>
        </w:tc>
        <w:tc>
          <w:tcPr>
            <w:tcW w:w="1364" w:type="dxa"/>
          </w:tcPr>
          <w:p w:rsidR="00850184" w:rsidRDefault="00850184" w:rsidP="0093143E">
            <w:r>
              <w:t>4/5/2011</w:t>
            </w:r>
          </w:p>
        </w:tc>
        <w:tc>
          <w:tcPr>
            <w:tcW w:w="5476" w:type="dxa"/>
          </w:tcPr>
          <w:p w:rsidR="00850184" w:rsidRDefault="00850184" w:rsidP="0093143E">
            <w:r>
              <w:t>Aanpassingen m.b.t. het nieuwe beheermodel</w:t>
            </w:r>
            <w:r w:rsidR="002F333F">
              <w:t xml:space="preserve"> waarin berichtcatalogi kunnen worden toegevoegd aan bestaande sectormodellen</w:t>
            </w:r>
          </w:p>
        </w:tc>
      </w:tr>
      <w:tr w:rsidR="00E55BB9" w:rsidRPr="00D04828" w:rsidTr="00314D60">
        <w:tc>
          <w:tcPr>
            <w:tcW w:w="1063" w:type="dxa"/>
          </w:tcPr>
          <w:p w:rsidR="00E55BB9" w:rsidRDefault="00E55BB9" w:rsidP="0093143E">
            <w:r>
              <w:t>1.08</w:t>
            </w:r>
          </w:p>
        </w:tc>
        <w:tc>
          <w:tcPr>
            <w:tcW w:w="1364" w:type="dxa"/>
          </w:tcPr>
          <w:p w:rsidR="00E55BB9" w:rsidRDefault="00E55BB9" w:rsidP="0093143E">
            <w:r>
              <w:t>1/8/2011</w:t>
            </w:r>
          </w:p>
        </w:tc>
        <w:tc>
          <w:tcPr>
            <w:tcW w:w="5476" w:type="dxa"/>
          </w:tcPr>
          <w:p w:rsidR="00E55BB9" w:rsidRDefault="00E55BB9" w:rsidP="0093143E">
            <w:r>
              <w:t>Aanpassingen na review van de StUF Expertgroep</w:t>
            </w:r>
          </w:p>
        </w:tc>
      </w:tr>
      <w:tr w:rsidR="007312E2" w:rsidRPr="00D04828" w:rsidTr="00314D60">
        <w:tc>
          <w:tcPr>
            <w:tcW w:w="1063" w:type="dxa"/>
          </w:tcPr>
          <w:p w:rsidR="007312E2" w:rsidRDefault="007312E2" w:rsidP="0093143E">
            <w:r>
              <w:t>1.09</w:t>
            </w:r>
          </w:p>
        </w:tc>
        <w:tc>
          <w:tcPr>
            <w:tcW w:w="1364" w:type="dxa"/>
          </w:tcPr>
          <w:p w:rsidR="007312E2" w:rsidRDefault="007312E2" w:rsidP="0093143E">
            <w:r>
              <w:t>12/9/2011</w:t>
            </w:r>
          </w:p>
        </w:tc>
        <w:tc>
          <w:tcPr>
            <w:tcW w:w="5476" w:type="dxa"/>
          </w:tcPr>
          <w:p w:rsidR="007312E2" w:rsidRDefault="007312E2" w:rsidP="0093143E">
            <w:pPr>
              <w:rPr>
                <w:color w:val="800080"/>
              </w:rPr>
            </w:pPr>
            <w:r>
              <w:rPr>
                <w:color w:val="800080"/>
              </w:rPr>
              <w:t xml:space="preserve">Aanpassingen na tweede review van de StUF Expertgroep: </w:t>
            </w:r>
            <w:hyperlink r:id="rId11" w:history="1">
              <w:r w:rsidRPr="00F7275A">
                <w:rPr>
                  <w:rStyle w:val="Hyperlink"/>
                </w:rPr>
                <w:t>http://www.kinggemeenten.nl/gemma/gegevens-en-berichten-(stuf)/forums/stuf_3/1414-Nieuwe-versie-StUF-Beheermodel</w:t>
              </w:r>
            </w:hyperlink>
          </w:p>
        </w:tc>
      </w:tr>
      <w:tr w:rsidR="009D215B" w:rsidRPr="00D04828" w:rsidTr="00314D60">
        <w:tc>
          <w:tcPr>
            <w:tcW w:w="1063" w:type="dxa"/>
          </w:tcPr>
          <w:p w:rsidR="009D215B" w:rsidRDefault="009D215B" w:rsidP="0093143E">
            <w:r>
              <w:t>1.10</w:t>
            </w:r>
            <w:r w:rsidR="00FD29EF">
              <w:t>-1.2</w:t>
            </w:r>
          </w:p>
        </w:tc>
        <w:tc>
          <w:tcPr>
            <w:tcW w:w="1364" w:type="dxa"/>
          </w:tcPr>
          <w:p w:rsidR="009D215B" w:rsidRDefault="009D215B" w:rsidP="0093143E">
            <w:r>
              <w:t>20/02/2012</w:t>
            </w:r>
          </w:p>
        </w:tc>
        <w:tc>
          <w:tcPr>
            <w:tcW w:w="5476" w:type="dxa"/>
          </w:tcPr>
          <w:p w:rsidR="009D215B" w:rsidRDefault="008D17A6" w:rsidP="0093143E">
            <w:r>
              <w:t>Kleine aanpassingen</w:t>
            </w:r>
            <w:r w:rsidR="009D215B">
              <w:t xml:space="preserve"> voorafgaand aan laatste review intern KING</w:t>
            </w:r>
          </w:p>
        </w:tc>
      </w:tr>
      <w:tr w:rsidR="00314D60" w:rsidRPr="00D04828" w:rsidTr="00314D60">
        <w:tc>
          <w:tcPr>
            <w:tcW w:w="1063" w:type="dxa"/>
            <w:vMerge w:val="restart"/>
          </w:tcPr>
          <w:p w:rsidR="00314D60" w:rsidRDefault="00314D60" w:rsidP="0093143E">
            <w:r>
              <w:t>1.22</w:t>
            </w:r>
          </w:p>
          <w:p w:rsidR="00314D60" w:rsidRDefault="00314D60" w:rsidP="0093143E"/>
        </w:tc>
        <w:tc>
          <w:tcPr>
            <w:tcW w:w="1364" w:type="dxa"/>
          </w:tcPr>
          <w:p w:rsidR="00314D60" w:rsidRDefault="00314D60" w:rsidP="0093143E">
            <w:r>
              <w:t>13/03/2012</w:t>
            </w:r>
          </w:p>
        </w:tc>
        <w:tc>
          <w:tcPr>
            <w:tcW w:w="5476" w:type="dxa"/>
          </w:tcPr>
          <w:p w:rsidR="00314D60" w:rsidRDefault="00314D60" w:rsidP="0093143E">
            <w:r>
              <w:t>Ter goedkeuring Regiegroep StUF</w:t>
            </w:r>
          </w:p>
        </w:tc>
      </w:tr>
      <w:tr w:rsidR="00314D60" w:rsidRPr="00D04828" w:rsidTr="00314D60">
        <w:tc>
          <w:tcPr>
            <w:tcW w:w="1063" w:type="dxa"/>
            <w:vMerge/>
          </w:tcPr>
          <w:p w:rsidR="00314D60" w:rsidRDefault="00314D60" w:rsidP="0093143E"/>
        </w:tc>
        <w:tc>
          <w:tcPr>
            <w:tcW w:w="1364" w:type="dxa"/>
          </w:tcPr>
          <w:p w:rsidR="00314D60" w:rsidRDefault="00314D60" w:rsidP="0093143E">
            <w:r>
              <w:t>6/06/2012</w:t>
            </w:r>
          </w:p>
        </w:tc>
        <w:tc>
          <w:tcPr>
            <w:tcW w:w="5476" w:type="dxa"/>
          </w:tcPr>
          <w:p w:rsidR="00314D60" w:rsidRDefault="00314D60" w:rsidP="0093143E">
            <w:r>
              <w:t>Goedgekeurd door Regiegroep StUF</w:t>
            </w:r>
          </w:p>
        </w:tc>
      </w:tr>
      <w:tr w:rsidR="00EA34E6" w:rsidRPr="00D04828" w:rsidTr="00314D60">
        <w:tc>
          <w:tcPr>
            <w:tcW w:w="1063" w:type="dxa"/>
          </w:tcPr>
          <w:p w:rsidR="00EA34E6" w:rsidRDefault="00161636" w:rsidP="0093143E">
            <w:ins w:id="174" w:author="Jan Campschroer" w:date="2014-08-15T14:40:00Z">
              <w:r>
                <w:t>0</w:t>
              </w:r>
            </w:ins>
            <w:r w:rsidR="00EA34E6">
              <w:t>1.23</w:t>
            </w:r>
          </w:p>
        </w:tc>
        <w:tc>
          <w:tcPr>
            <w:tcW w:w="1364" w:type="dxa"/>
          </w:tcPr>
          <w:p w:rsidR="00EA34E6" w:rsidRDefault="004E0003" w:rsidP="0093143E">
            <w:r>
              <w:t>1/10/2014</w:t>
            </w:r>
          </w:p>
        </w:tc>
        <w:tc>
          <w:tcPr>
            <w:tcW w:w="5476" w:type="dxa"/>
          </w:tcPr>
          <w:p w:rsidR="004E0003" w:rsidRDefault="004E0003" w:rsidP="0093143E">
            <w:r>
              <w:t xml:space="preserve">Ter </w:t>
            </w:r>
            <w:ins w:id="175" w:author="Jan Campschroer" w:date="2014-09-10T08:00:00Z">
              <w:r w:rsidR="00FA29CE">
                <w:t xml:space="preserve">bespreking </w:t>
              </w:r>
            </w:ins>
            <w:r>
              <w:t>aan Regiegroep.</w:t>
            </w:r>
          </w:p>
          <w:p w:rsidR="00EA34E6" w:rsidRDefault="004E0003" w:rsidP="0093143E">
            <w:r>
              <w:t>Wijzigingen zijn gedefinieerd in het document “Wijzigingen  beheermodel 2014 Q3”.</w:t>
            </w:r>
          </w:p>
        </w:tc>
      </w:tr>
    </w:tbl>
    <w:p w:rsidR="00B20AE6" w:rsidRPr="00D04828" w:rsidRDefault="00B20AE6" w:rsidP="0093143E"/>
    <w:p w:rsidR="00551A29" w:rsidRDefault="00551A29" w:rsidP="0093143E">
      <w:r>
        <w:br w:type="page"/>
      </w:r>
    </w:p>
    <w:p w:rsidR="005F0D2F" w:rsidRPr="000C1BC7" w:rsidRDefault="00CB6AF2" w:rsidP="000C1BC7">
      <w:pPr>
        <w:pStyle w:val="Kop1"/>
      </w:pPr>
      <w:bookmarkStart w:id="176" w:name="_Toc395882587"/>
      <w:r w:rsidRPr="000C1BC7">
        <w:lastRenderedPageBreak/>
        <w:t>Inleiding</w:t>
      </w:r>
      <w:bookmarkEnd w:id="176"/>
    </w:p>
    <w:p w:rsidR="00161636" w:rsidRDefault="00AC3020">
      <w:pPr>
        <w:pStyle w:val="Kop2"/>
        <w:rPr>
          <w:ins w:id="177" w:author="Jan Campschroer" w:date="2014-08-11T21:34:00Z"/>
        </w:rPr>
      </w:pPr>
      <w:bookmarkStart w:id="178" w:name="_Toc395882588"/>
      <w:ins w:id="179" w:author="Jan Campschroer" w:date="2014-08-11T21:34:00Z">
        <w:r>
          <w:t>Context</w:t>
        </w:r>
        <w:bookmarkEnd w:id="178"/>
      </w:ins>
    </w:p>
    <w:p w:rsidR="00E53BEE" w:rsidRDefault="00AC3020" w:rsidP="0093143E">
      <w:pPr>
        <w:rPr>
          <w:ins w:id="180" w:author="Jan Campschroer" w:date="2014-08-11T21:03:00Z"/>
        </w:rPr>
      </w:pPr>
      <w:commentRangeStart w:id="181"/>
      <w:ins w:id="182" w:author="Jan Campschroer" w:date="2014-08-11T21:31:00Z">
        <w:r>
          <w:t>De StUF Familie</w:t>
        </w:r>
      </w:ins>
      <w:commentRangeEnd w:id="181"/>
      <w:ins w:id="183" w:author="Jan Campschroer" w:date="2014-09-10T08:01:00Z">
        <w:r w:rsidR="00FA29CE">
          <w:rPr>
            <w:rStyle w:val="Verwijzingopmerking"/>
          </w:rPr>
          <w:commentReference w:id="181"/>
        </w:r>
      </w:ins>
      <w:del w:id="184" w:author="Jan Campschroer" w:date="2014-08-11T20:37:00Z">
        <w:r w:rsidR="00B20AE6" w:rsidRPr="00D04828" w:rsidDel="00780D03">
          <w:delText xml:space="preserve">De </w:delText>
        </w:r>
      </w:del>
      <w:del w:id="185" w:author="Jan Campschroer" w:date="2014-08-11T21:31:00Z">
        <w:r w:rsidR="00B20AE6" w:rsidRPr="00D04828" w:rsidDel="00AC3020">
          <w:delText>StUF</w:delText>
        </w:r>
      </w:del>
      <w:r w:rsidR="00B20AE6" w:rsidRPr="00D04828">
        <w:t xml:space="preserve"> </w:t>
      </w:r>
      <w:ins w:id="186" w:author="Jan Campschroer" w:date="2014-08-11T20:53:00Z">
        <w:r w:rsidR="00CA413E">
          <w:t xml:space="preserve">is een </w:t>
        </w:r>
      </w:ins>
      <w:ins w:id="187" w:author="Jan Campschroer" w:date="2014-08-11T21:31:00Z">
        <w:r>
          <w:t>verz</w:t>
        </w:r>
      </w:ins>
      <w:ins w:id="188" w:author="Jan Campschroer" w:date="2014-08-11T21:32:00Z">
        <w:r>
          <w:t xml:space="preserve">ameling </w:t>
        </w:r>
      </w:ins>
      <w:ins w:id="189" w:author="Jan Campschroer" w:date="2014-08-11T20:53:00Z">
        <w:r w:rsidR="00CA413E">
          <w:t>standaard</w:t>
        </w:r>
      </w:ins>
      <w:ins w:id="190" w:author="Jan Campschroer" w:date="2014-08-11T21:32:00Z">
        <w:r>
          <w:t>en</w:t>
        </w:r>
      </w:ins>
      <w:ins w:id="191" w:author="Jan Campschroer" w:date="2014-08-11T20:53:00Z">
        <w:r w:rsidR="00CA413E">
          <w:t xml:space="preserve"> om de interoperabiliteit van applicaties te vergroten</w:t>
        </w:r>
      </w:ins>
      <w:ins w:id="192" w:author="Jan Campschroer" w:date="2014-08-11T21:07:00Z">
        <w:r w:rsidR="007762DF">
          <w:t xml:space="preserve"> </w:t>
        </w:r>
      </w:ins>
      <w:ins w:id="193" w:author="Jan Campschroer" w:date="2014-08-11T21:32:00Z">
        <w:r>
          <w:t xml:space="preserve">waarvan de basis </w:t>
        </w:r>
      </w:ins>
      <w:ins w:id="194" w:author="Jan Campschroer" w:date="2014-08-11T21:07:00Z">
        <w:r w:rsidR="007762DF">
          <w:t>is ontstaan eind van de jaren ‘90</w:t>
        </w:r>
      </w:ins>
      <w:ins w:id="195" w:author="Jan Campschroer" w:date="2014-08-11T20:53:00Z">
        <w:r w:rsidR="00CA413E">
          <w:t xml:space="preserve">. </w:t>
        </w:r>
      </w:ins>
      <w:ins w:id="196" w:author="Jan Campschroer" w:date="2014-08-11T21:32:00Z">
        <w:r>
          <w:t xml:space="preserve">De </w:t>
        </w:r>
      </w:ins>
      <w:ins w:id="197" w:author="Jan Campschroer" w:date="2014-08-11T21:03:00Z">
        <w:r w:rsidR="00E53BEE">
          <w:t xml:space="preserve">StUF </w:t>
        </w:r>
      </w:ins>
      <w:ins w:id="198" w:author="Jan Campschroer" w:date="2014-08-11T21:32:00Z">
        <w:r>
          <w:t xml:space="preserve">Familie </w:t>
        </w:r>
      </w:ins>
      <w:ins w:id="199" w:author="Jan Campschroer" w:date="2014-08-11T21:04:00Z">
        <w:r w:rsidR="007762DF">
          <w:t xml:space="preserve">bevat </w:t>
        </w:r>
      </w:ins>
      <w:ins w:id="200" w:author="Jan Campschroer" w:date="2014-08-11T21:37:00Z">
        <w:r w:rsidR="006C2B4E">
          <w:t xml:space="preserve">StUF onderdelen met daarin </w:t>
        </w:r>
      </w:ins>
      <w:ins w:id="201" w:author="Jan Campschroer" w:date="2014-08-11T21:06:00Z">
        <w:r w:rsidR="007762DF">
          <w:t xml:space="preserve">gedetailleerde </w:t>
        </w:r>
      </w:ins>
      <w:ins w:id="202" w:author="Jan Campschroer" w:date="2014-08-11T21:04:00Z">
        <w:r w:rsidR="007762DF">
          <w:t>voorschr</w:t>
        </w:r>
      </w:ins>
      <w:ins w:id="203" w:author="Jan Campschroer" w:date="2014-08-11T21:05:00Z">
        <w:r w:rsidR="007762DF">
          <w:t>iften hoe XML-berichten die gebruikt worden in de interactie tussen applicaties er uit moeten zien</w:t>
        </w:r>
      </w:ins>
      <w:ins w:id="204" w:author="Jan Campschroer" w:date="2014-08-11T21:06:00Z">
        <w:r w:rsidR="007762DF">
          <w:t>. Daarvoor zijn ook altijd Informatiemodellen</w:t>
        </w:r>
      </w:ins>
      <w:ins w:id="205" w:author="Jan Campschroer" w:date="2014-08-11T21:07:00Z">
        <w:r w:rsidR="007762DF">
          <w:t xml:space="preserve"> noodzakelijk</w:t>
        </w:r>
      </w:ins>
      <w:ins w:id="206" w:author="Jan Campschroer" w:date="2014-08-11T21:33:00Z">
        <w:r>
          <w:t>, die daarom ook tot de StUF Familie worden gerekend</w:t>
        </w:r>
      </w:ins>
      <w:ins w:id="207" w:author="Jan Campschroer" w:date="2014-08-11T21:07:00Z">
        <w:r w:rsidR="007762DF">
          <w:t xml:space="preserve">. </w:t>
        </w:r>
      </w:ins>
      <w:ins w:id="208" w:author="Jan Campschroer" w:date="2014-08-11T21:08:00Z">
        <w:r w:rsidR="007762DF">
          <w:t xml:space="preserve">Die informatiemodellen zorgen er </w:t>
        </w:r>
      </w:ins>
      <w:ins w:id="209" w:author="Jan Campschroer" w:date="2014-08-11T21:33:00Z">
        <w:r>
          <w:t>óó</w:t>
        </w:r>
      </w:ins>
      <w:ins w:id="210" w:author="Jan Campschroer" w:date="2014-08-11T21:08:00Z">
        <w:r w:rsidR="007762DF">
          <w:t>k voor dat de mensen</w:t>
        </w:r>
        <w:r w:rsidR="00A20324">
          <w:t xml:space="preserve"> </w:t>
        </w:r>
      </w:ins>
      <w:ins w:id="211" w:author="Jan Campschroer" w:date="2014-08-11T21:09:00Z">
        <w:r w:rsidR="00A20324">
          <w:t xml:space="preserve">die de processen </w:t>
        </w:r>
      </w:ins>
      <w:ins w:id="212" w:author="Jan Campschroer" w:date="2014-08-11T21:10:00Z">
        <w:r w:rsidR="00A20324">
          <w:t xml:space="preserve">inrichten of uitvoeren, </w:t>
        </w:r>
      </w:ins>
      <w:ins w:id="213" w:author="Jan Campschroer" w:date="2014-08-11T21:09:00Z">
        <w:r w:rsidR="00A20324">
          <w:t xml:space="preserve">waarin deze applicaties worden gebruikt, </w:t>
        </w:r>
      </w:ins>
      <w:ins w:id="214" w:author="Jan Campschroer" w:date="2014-08-11T21:11:00Z">
        <w:r w:rsidR="00A20324">
          <w:t xml:space="preserve">eenzelfde jargon gaan gebruiken en </w:t>
        </w:r>
      </w:ins>
      <w:ins w:id="215" w:author="Jan Campschroer" w:date="2014-08-11T21:10:00Z">
        <w:r w:rsidR="00A20324">
          <w:t xml:space="preserve">elkaar </w:t>
        </w:r>
      </w:ins>
      <w:ins w:id="216" w:author="Jan Campschroer" w:date="2014-08-11T21:11:00Z">
        <w:r w:rsidR="00A20324">
          <w:t xml:space="preserve">daardoor </w:t>
        </w:r>
      </w:ins>
      <w:ins w:id="217" w:author="Jan Campschroer" w:date="2014-08-11T21:10:00Z">
        <w:r w:rsidR="00A20324">
          <w:t>ook beter begrijpen</w:t>
        </w:r>
      </w:ins>
      <w:ins w:id="218" w:author="Jan Campschroer" w:date="2014-08-11T21:11:00Z">
        <w:r w:rsidR="00A20324">
          <w:t>.</w:t>
        </w:r>
      </w:ins>
      <w:ins w:id="219" w:author="Jan Campschroer" w:date="2014-08-11T21:33:00Z">
        <w:r>
          <w:t xml:space="preserve"> De StUF Familie zorgt dus voor </w:t>
        </w:r>
      </w:ins>
      <w:ins w:id="220" w:author="Jan Campschroer" w:date="2014-08-11T21:34:00Z">
        <w:r>
          <w:t>interoperabele processen en applicaties.</w:t>
        </w:r>
      </w:ins>
    </w:p>
    <w:p w:rsidR="00E53BEE" w:rsidRDefault="00E53BEE" w:rsidP="0093143E">
      <w:pPr>
        <w:rPr>
          <w:ins w:id="221" w:author="Jan Campschroer" w:date="2014-08-11T21:03:00Z"/>
        </w:rPr>
      </w:pPr>
    </w:p>
    <w:p w:rsidR="00B20AE6" w:rsidRPr="00D04828" w:rsidRDefault="00AC3020" w:rsidP="0093143E">
      <w:ins w:id="222" w:author="Jan Campschroer" w:date="2014-08-11T21:34:00Z">
        <w:r>
          <w:t xml:space="preserve">De </w:t>
        </w:r>
      </w:ins>
      <w:ins w:id="223" w:author="Jan Campschroer" w:date="2014-08-11T20:53:00Z">
        <w:r w:rsidR="00CA413E">
          <w:t xml:space="preserve">StUF </w:t>
        </w:r>
      </w:ins>
      <w:ins w:id="224" w:author="Jan Campschroer" w:date="2014-08-11T21:34:00Z">
        <w:r>
          <w:t xml:space="preserve">Familie </w:t>
        </w:r>
      </w:ins>
      <w:del w:id="225" w:author="Jan Campschroer" w:date="2014-08-11T20:37:00Z">
        <w:r w:rsidR="00B20AE6" w:rsidRPr="00D04828" w:rsidDel="00780D03">
          <w:delText xml:space="preserve">standaard </w:delText>
        </w:r>
      </w:del>
      <w:r w:rsidR="00B20AE6" w:rsidRPr="00D04828">
        <w:t xml:space="preserve">is momenteel binnen de overheid in gebruik in meerdere toepassingsgebieden bij diverse organisaties, samenwerkingsverbanden en/of ketens. Het aantal ICT leveranciers dat </w:t>
      </w:r>
      <w:del w:id="226" w:author="Jan Campschroer" w:date="2014-08-11T20:37:00Z">
        <w:r w:rsidR="00B20AE6" w:rsidRPr="00D04828" w:rsidDel="00780D03">
          <w:delText xml:space="preserve">de </w:delText>
        </w:r>
      </w:del>
      <w:r w:rsidR="00B20AE6" w:rsidRPr="00D04828">
        <w:t xml:space="preserve">StUF </w:t>
      </w:r>
      <w:del w:id="227" w:author="Jan Campschroer" w:date="2014-08-11T20:37:00Z">
        <w:r w:rsidR="00B20AE6" w:rsidRPr="00D04828" w:rsidDel="00780D03">
          <w:delText xml:space="preserve">standaard </w:delText>
        </w:r>
      </w:del>
      <w:r w:rsidR="00B20AE6" w:rsidRPr="00D04828">
        <w:t>in hun producten of oplossingen inbouwt</w:t>
      </w:r>
      <w:ins w:id="228" w:author="Jan Campschroer" w:date="2014-08-11T20:37:00Z">
        <w:r w:rsidR="00780D03">
          <w:t>,</w:t>
        </w:r>
      </w:ins>
      <w:r w:rsidR="00B20AE6" w:rsidRPr="00D04828">
        <w:t xml:space="preserve"> neemt toe</w:t>
      </w:r>
      <w:r w:rsidR="00B63A97">
        <w:rPr>
          <w:rStyle w:val="Voetnootmarkering"/>
          <w:color w:val="800080"/>
        </w:rPr>
        <w:footnoteReference w:id="1"/>
      </w:r>
      <w:r w:rsidR="00B20AE6" w:rsidRPr="00D04828">
        <w:t>. De StUF</w:t>
      </w:r>
      <w:ins w:id="239" w:author="Jan Campschroer" w:date="2014-08-11T21:35:00Z">
        <w:r w:rsidR="00412BA9">
          <w:t xml:space="preserve"> Fa</w:t>
        </w:r>
        <w:r>
          <w:t>milie</w:t>
        </w:r>
      </w:ins>
      <w:r w:rsidR="00B20AE6" w:rsidRPr="00D04828">
        <w:t xml:space="preserve"> </w:t>
      </w:r>
      <w:del w:id="240" w:author="Jan Campschroer" w:date="2014-08-11T20:37:00Z">
        <w:r w:rsidR="00B20AE6" w:rsidRPr="00D04828" w:rsidDel="00780D03">
          <w:delText xml:space="preserve">standaard </w:delText>
        </w:r>
      </w:del>
      <w:r w:rsidR="00B20AE6" w:rsidRPr="00D04828">
        <w:t xml:space="preserve">heeft zich </w:t>
      </w:r>
      <w:ins w:id="241" w:author="Jan Campschroer" w:date="2014-08-11T21:35:00Z">
        <w:r>
          <w:t xml:space="preserve">de </w:t>
        </w:r>
      </w:ins>
      <w:r w:rsidR="00B20AE6" w:rsidRPr="00D04828">
        <w:t>afgelopen tijd ontwikkeld tot een volwassen</w:t>
      </w:r>
      <w:ins w:id="242" w:author="Jan Campschroer" w:date="2014-08-11T21:36:00Z">
        <w:r>
          <w:t xml:space="preserve"> verzameling</w:t>
        </w:r>
      </w:ins>
      <w:r w:rsidR="00B20AE6" w:rsidRPr="00D04828">
        <w:t xml:space="preserve"> </w:t>
      </w:r>
      <w:ins w:id="243" w:author="Jan Campschroer" w:date="2014-08-11T21:36:00Z">
        <w:r>
          <w:t xml:space="preserve">samenhangende </w:t>
        </w:r>
      </w:ins>
      <w:r w:rsidR="00B20AE6" w:rsidRPr="00D04828">
        <w:t>standaard</w:t>
      </w:r>
      <w:ins w:id="244" w:author="Jan Campschroer" w:date="2014-08-11T21:36:00Z">
        <w:r>
          <w:t>en</w:t>
        </w:r>
      </w:ins>
      <w:r w:rsidR="00B20AE6" w:rsidRPr="00D04828">
        <w:t xml:space="preserve"> met een rijke historie, die in een grote en brede community wordt </w:t>
      </w:r>
      <w:ins w:id="245" w:author="Jan Campschroer" w:date="2014-08-11T20:38:00Z">
        <w:r w:rsidR="00FF4FC1">
          <w:t>(door)</w:t>
        </w:r>
      </w:ins>
      <w:r w:rsidR="00B20AE6" w:rsidRPr="00D04828">
        <w:t>ontwikkeld. Bij het beheer</w:t>
      </w:r>
      <w:ins w:id="246" w:author="Jan Campschroer" w:date="2014-08-11T20:54:00Z">
        <w:r w:rsidR="00BD3FAE">
          <w:t>, ontwikkeling</w:t>
        </w:r>
      </w:ins>
      <w:r w:rsidR="00B20AE6" w:rsidRPr="00D04828">
        <w:t xml:space="preserve"> </w:t>
      </w:r>
      <w:ins w:id="247" w:author="Jan Campschroer" w:date="2014-08-11T20:37:00Z">
        <w:r w:rsidR="00FF4FC1">
          <w:t xml:space="preserve">en onderhoud </w:t>
        </w:r>
      </w:ins>
      <w:r w:rsidR="00B20AE6" w:rsidRPr="00D04828">
        <w:t>van de StUF</w:t>
      </w:r>
      <w:ins w:id="248" w:author="Jan Campschroer" w:date="2014-08-11T21:36:00Z">
        <w:r>
          <w:t xml:space="preserve"> Familie</w:t>
        </w:r>
      </w:ins>
      <w:r w:rsidR="00B20AE6" w:rsidRPr="00D04828">
        <w:t xml:space="preserve"> </w:t>
      </w:r>
      <w:del w:id="249" w:author="Jan Campschroer" w:date="2014-08-11T21:13:00Z">
        <w:r w:rsidR="00B20AE6" w:rsidRPr="00D04828" w:rsidDel="00A20324">
          <w:delText xml:space="preserve">standaard </w:delText>
        </w:r>
      </w:del>
      <w:r w:rsidR="00B20AE6" w:rsidRPr="00D04828">
        <w:t>zijn veel verschillende organisaties betrokken. De voornaamste</w:t>
      </w:r>
      <w:r w:rsidR="00C21823" w:rsidRPr="00D04828">
        <w:t xml:space="preserve"> organisaties</w:t>
      </w:r>
      <w:r w:rsidR="00B20AE6" w:rsidRPr="00D04828">
        <w:t xml:space="preserve"> zijn gemeenten, houders van basisregistraties, ketenpartijen, ICT leveranciers, adviseurs met StUF </w:t>
      </w:r>
      <w:ins w:id="250" w:author="Jan Campschroer" w:date="2014-08-11T21:15:00Z">
        <w:r w:rsidR="00B649A9">
          <w:t>en/</w:t>
        </w:r>
      </w:ins>
      <w:ins w:id="251" w:author="Jan Campschroer" w:date="2014-08-11T21:14:00Z">
        <w:r w:rsidR="00A20324">
          <w:t xml:space="preserve">of IM </w:t>
        </w:r>
      </w:ins>
      <w:r w:rsidR="00B20AE6" w:rsidRPr="00D04828">
        <w:t xml:space="preserve">expertise en </w:t>
      </w:r>
      <w:r w:rsidR="006A58D7">
        <w:t>KING</w:t>
      </w:r>
      <w:r w:rsidR="00B20AE6" w:rsidRPr="00D04828">
        <w:t xml:space="preserve">. </w:t>
      </w:r>
      <w:r w:rsidR="006A58D7">
        <w:t>KING</w:t>
      </w:r>
      <w:r w:rsidR="00B20AE6" w:rsidRPr="00D04828">
        <w:t xml:space="preserve"> is op dit moment de onafhankelijke en non-profit beheerorganisatie van </w:t>
      </w:r>
      <w:ins w:id="252" w:author="Jan Campschroer" w:date="2014-08-13T19:26:00Z">
        <w:r w:rsidR="00412BA9">
          <w:t>een groot deel van</w:t>
        </w:r>
      </w:ins>
      <w:ins w:id="253" w:author="Jan Campschroer" w:date="2014-08-11T21:14:00Z">
        <w:r w:rsidR="00B649A9">
          <w:t xml:space="preserve"> </w:t>
        </w:r>
      </w:ins>
      <w:r w:rsidR="00B20AE6" w:rsidRPr="00D04828">
        <w:t>de StUF</w:t>
      </w:r>
      <w:ins w:id="254" w:author="Jan Campschroer" w:date="2014-08-11T21:38:00Z">
        <w:r w:rsidR="006C2B4E">
          <w:t xml:space="preserve"> Familie</w:t>
        </w:r>
      </w:ins>
      <w:del w:id="255" w:author="Jan Campschroer" w:date="2014-08-11T20:38:00Z">
        <w:r w:rsidR="00B20AE6" w:rsidRPr="00D04828" w:rsidDel="00FF4FC1">
          <w:delText xml:space="preserve"> standaard</w:delText>
        </w:r>
      </w:del>
      <w:r w:rsidR="00B20AE6" w:rsidRPr="00D04828">
        <w:t>. Opdrachtgever</w:t>
      </w:r>
      <w:del w:id="256" w:author="Jan Campschroer" w:date="2014-08-11T20:38:00Z">
        <w:r w:rsidR="00B20AE6" w:rsidRPr="00D04828" w:rsidDel="00FF4FC1">
          <w:delText>s</w:delText>
        </w:r>
      </w:del>
      <w:r w:rsidR="00B20AE6" w:rsidRPr="00D04828">
        <w:t xml:space="preserve"> voor de beheerorganisatie </w:t>
      </w:r>
      <w:ins w:id="257" w:author="Jan Campschroer" w:date="2014-08-11T20:38:00Z">
        <w:r w:rsidR="00FF4FC1">
          <w:t xml:space="preserve">is </w:t>
        </w:r>
      </w:ins>
      <w:del w:id="258" w:author="Jan Campschroer" w:date="2014-08-11T20:38:00Z">
        <w:r w:rsidR="00B20AE6" w:rsidRPr="00D04828" w:rsidDel="00FF4FC1">
          <w:delText xml:space="preserve">zijn </w:delText>
        </w:r>
      </w:del>
      <w:r w:rsidR="00B20AE6" w:rsidRPr="00D04828">
        <w:t>o</w:t>
      </w:r>
      <w:commentRangeStart w:id="259"/>
      <w:r w:rsidR="00B20AE6" w:rsidRPr="00D04828">
        <w:t>p dit moment VNG</w:t>
      </w:r>
      <w:ins w:id="260" w:author="Jan Campschroer" w:date="2014-08-11T20:38:00Z">
        <w:r w:rsidR="00FF4FC1">
          <w:t>.</w:t>
        </w:r>
      </w:ins>
      <w:commentRangeEnd w:id="259"/>
      <w:ins w:id="261" w:author="Jan Campschroer" w:date="2014-08-11T20:55:00Z">
        <w:r w:rsidR="00BD3FAE">
          <w:rPr>
            <w:rStyle w:val="Verwijzingopmerking"/>
          </w:rPr>
          <w:commentReference w:id="259"/>
        </w:r>
      </w:ins>
      <w:ins w:id="262" w:author="Jan Campschroer" w:date="2014-08-11T20:38:00Z">
        <w:r w:rsidR="00FF4FC1">
          <w:t xml:space="preserve"> </w:t>
        </w:r>
      </w:ins>
      <w:del w:id="263" w:author="Jan Campschroer" w:date="2014-08-11T20:38:00Z">
        <w:r w:rsidR="00B20AE6" w:rsidRPr="00D04828" w:rsidDel="00FF4FC1">
          <w:delText xml:space="preserve"> en het Ministerie van BZK.</w:delText>
        </w:r>
      </w:del>
    </w:p>
    <w:p w:rsidR="00B20AE6" w:rsidRPr="00D04828" w:rsidRDefault="00B20AE6" w:rsidP="0093143E"/>
    <w:p w:rsidR="00B20AE6" w:rsidRPr="00D04828" w:rsidRDefault="00B20AE6" w:rsidP="0093143E">
      <w:r w:rsidRPr="00D04828">
        <w:t>Omdat de StUF</w:t>
      </w:r>
      <w:ins w:id="264" w:author="Jan Campschroer" w:date="2014-08-11T21:39:00Z">
        <w:r w:rsidR="006C2B4E">
          <w:t xml:space="preserve"> Familie</w:t>
        </w:r>
      </w:ins>
      <w:r w:rsidRPr="00D04828">
        <w:t xml:space="preserve"> </w:t>
      </w:r>
      <w:del w:id="265" w:author="Jan Campschroer" w:date="2014-08-11T21:14:00Z">
        <w:r w:rsidRPr="00D04828" w:rsidDel="00B649A9">
          <w:delText xml:space="preserve">standaard </w:delText>
        </w:r>
      </w:del>
      <w:r w:rsidRPr="00D04828">
        <w:t>steeds meer en breder wordt gebruikt, is het noodzakelijk dat het beheer en onderhoud voor alle belanghebbenden inzichtelijk en transparant is, duidelijk belegd is en de doorontwikkeling meer releasematig plaatsvindt.</w:t>
      </w:r>
    </w:p>
    <w:p w:rsidR="00B20AE6" w:rsidRPr="00D04828" w:rsidRDefault="00B20AE6" w:rsidP="0093143E"/>
    <w:p w:rsidR="00B20AE6" w:rsidRPr="00D04828" w:rsidDel="00BD3FAE" w:rsidRDefault="00B20AE6" w:rsidP="006C2B4E">
      <w:pPr>
        <w:rPr>
          <w:del w:id="266" w:author="Jan Campschroer" w:date="2014-08-11T20:56:00Z"/>
        </w:rPr>
      </w:pPr>
      <w:r w:rsidRPr="00D04828">
        <w:t xml:space="preserve">Dit document geeft hier invulling aan en beschrijft het beheermodel van </w:t>
      </w:r>
      <w:ins w:id="267" w:author="Jan Campschroer" w:date="2014-08-11T21:39:00Z">
        <w:r w:rsidR="006C2B4E">
          <w:t xml:space="preserve">de </w:t>
        </w:r>
      </w:ins>
      <w:r w:rsidRPr="00D04828">
        <w:t>StUF</w:t>
      </w:r>
      <w:ins w:id="268" w:author="Jan Campschroer" w:date="2014-08-11T21:39:00Z">
        <w:r w:rsidR="006C2B4E">
          <w:t xml:space="preserve"> Famile</w:t>
        </w:r>
      </w:ins>
      <w:r w:rsidRPr="00D04828">
        <w:t>.</w:t>
      </w:r>
    </w:p>
    <w:p w:rsidR="00B20AE6" w:rsidRPr="00D04828" w:rsidDel="006C2B4E" w:rsidRDefault="00B20AE6" w:rsidP="006C2B4E">
      <w:pPr>
        <w:rPr>
          <w:del w:id="269" w:author="Jan Campschroer" w:date="2014-08-11T21:41:00Z"/>
        </w:rPr>
      </w:pPr>
      <w:del w:id="270" w:author="Jan Campschroer" w:date="2014-08-11T21:41:00Z">
        <w:r w:rsidRPr="00D04828" w:rsidDel="006C2B4E">
          <w:delText>In dit beheermodel komen de volgende onderwerpen aan bod:</w:delText>
        </w:r>
      </w:del>
    </w:p>
    <w:p w:rsidR="00B20AE6" w:rsidRPr="00D04828" w:rsidDel="00B649A9" w:rsidRDefault="00B20AE6" w:rsidP="006C2B4E">
      <w:pPr>
        <w:rPr>
          <w:del w:id="271" w:author="Jan Campschroer" w:date="2014-08-11T21:18:00Z"/>
        </w:rPr>
      </w:pPr>
      <w:del w:id="272" w:author="Jan Campschroer" w:date="2014-08-11T21:18:00Z">
        <w:r w:rsidRPr="00D04828" w:rsidDel="00B649A9">
          <w:delText>Scope van het beheer, de te beheren objecten van StUF;</w:delText>
        </w:r>
      </w:del>
    </w:p>
    <w:p w:rsidR="00B20AE6" w:rsidRPr="00D04828" w:rsidDel="00B649A9" w:rsidRDefault="00B20AE6" w:rsidP="006C2B4E">
      <w:pPr>
        <w:rPr>
          <w:del w:id="273" w:author="Jan Campschroer" w:date="2014-08-11T21:18:00Z"/>
        </w:rPr>
      </w:pPr>
      <w:del w:id="274" w:author="Jan Campschroer" w:date="2014-08-11T21:18:00Z">
        <w:r w:rsidRPr="00D04828" w:rsidDel="00B649A9">
          <w:delText>Releasebeleid;</w:delText>
        </w:r>
      </w:del>
    </w:p>
    <w:p w:rsidR="00B20AE6" w:rsidRPr="00D04828" w:rsidDel="00B649A9" w:rsidRDefault="00B20AE6" w:rsidP="006C2B4E">
      <w:pPr>
        <w:rPr>
          <w:del w:id="275" w:author="Jan Campschroer" w:date="2014-08-11T21:18:00Z"/>
        </w:rPr>
      </w:pPr>
      <w:del w:id="276" w:author="Jan Campschroer" w:date="2014-08-11T21:18:00Z">
        <w:r w:rsidRPr="00D04828" w:rsidDel="00B649A9">
          <w:delText>Organisatie, participatievormen, processen voor het beheer en onderhoud;</w:delText>
        </w:r>
      </w:del>
    </w:p>
    <w:p w:rsidR="00B20AE6" w:rsidRPr="00D04828" w:rsidDel="00B649A9" w:rsidRDefault="00B20AE6" w:rsidP="006C2B4E">
      <w:pPr>
        <w:rPr>
          <w:del w:id="277" w:author="Jan Campschroer" w:date="2014-08-11T21:18:00Z"/>
        </w:rPr>
      </w:pPr>
      <w:del w:id="278" w:author="Jan Campschroer" w:date="2014-08-11T21:18:00Z">
        <w:r w:rsidRPr="00D04828" w:rsidDel="00B649A9">
          <w:delText>Informatievoorziening t.b.v. belanghebbenden inclusief communicatie en publicatie.</w:delText>
        </w:r>
      </w:del>
    </w:p>
    <w:p w:rsidR="00B20AE6" w:rsidRPr="00D04828" w:rsidDel="006C2B4E" w:rsidRDefault="00B20AE6" w:rsidP="006C2B4E">
      <w:pPr>
        <w:rPr>
          <w:del w:id="279" w:author="Jan Campschroer" w:date="2014-08-11T21:41:00Z"/>
        </w:rPr>
      </w:pPr>
    </w:p>
    <w:p w:rsidR="00B20AE6" w:rsidRPr="00D04828" w:rsidRDefault="00B20AE6" w:rsidP="0093143E">
      <w:pPr>
        <w:rPr>
          <w:lang w:val="nl-NL"/>
        </w:rPr>
      </w:pPr>
      <w:moveFromRangeStart w:id="280" w:author="Jan Campschroer" w:date="2014-08-11T21:40:00Z" w:name="move395556582"/>
      <w:moveFrom w:id="281" w:author="Jan Campschroer" w:date="2014-08-11T21:40:00Z">
        <w:r w:rsidRPr="00D04828" w:rsidDel="006C2B4E">
          <w:t xml:space="preserve">Voor het opstellen van dit document is gebruik gemaakt van het standaard ASL raamwerk. </w:t>
        </w:r>
      </w:moveFrom>
      <w:moveFromRangeEnd w:id="280"/>
    </w:p>
    <w:p w:rsidR="00B20AE6" w:rsidRPr="0093143E" w:rsidRDefault="00B20AE6" w:rsidP="0093143E">
      <w:pPr>
        <w:pStyle w:val="Kop2"/>
      </w:pPr>
      <w:bookmarkStart w:id="282" w:name="_Toc395882589"/>
      <w:r w:rsidRPr="0093143E">
        <w:t xml:space="preserve">Doel </w:t>
      </w:r>
      <w:ins w:id="283" w:author="Jan Campschroer" w:date="2014-08-11T20:59:00Z">
        <w:r w:rsidR="00E53BEE">
          <w:t xml:space="preserve">en opbouw </w:t>
        </w:r>
      </w:ins>
      <w:r w:rsidRPr="0093143E">
        <w:t xml:space="preserve">van </w:t>
      </w:r>
      <w:ins w:id="284" w:author="Jan Campschroer" w:date="2014-08-11T20:59:00Z">
        <w:r w:rsidR="00E53BEE">
          <w:t xml:space="preserve">dit </w:t>
        </w:r>
      </w:ins>
      <w:r w:rsidRPr="0093143E">
        <w:t>document</w:t>
      </w:r>
      <w:bookmarkEnd w:id="282"/>
    </w:p>
    <w:p w:rsidR="008C61F0" w:rsidRPr="0093143E" w:rsidDel="008C61F0" w:rsidRDefault="00B20AE6" w:rsidP="008C61F0">
      <w:pPr>
        <w:rPr>
          <w:del w:id="285" w:author="Jan Campschroer" w:date="2014-08-11T22:05:00Z"/>
        </w:rPr>
      </w:pPr>
      <w:r w:rsidRPr="00D04828">
        <w:t xml:space="preserve">Dit document </w:t>
      </w:r>
      <w:del w:id="286" w:author="Jan Campschroer" w:date="2014-08-11T20:59:00Z">
        <w:r w:rsidRPr="00D04828" w:rsidDel="00E53BEE">
          <w:delText xml:space="preserve">beschrijft het beheermodel van StUF. Het </w:delText>
        </w:r>
      </w:del>
      <w:r w:rsidRPr="00D04828">
        <w:t xml:space="preserve">geeft alle belanghebbenden inzicht in </w:t>
      </w:r>
      <w:ins w:id="287" w:author="Jan Campschroer" w:date="2014-08-11T21:00:00Z">
        <w:r w:rsidR="00E53BEE">
          <w:t xml:space="preserve">de wijze waarop het beheer en onderhoud van </w:t>
        </w:r>
      </w:ins>
      <w:ins w:id="288" w:author="Jan Campschroer" w:date="2014-08-11T21:40:00Z">
        <w:r w:rsidR="006C2B4E">
          <w:t xml:space="preserve">de </w:t>
        </w:r>
      </w:ins>
      <w:ins w:id="289" w:author="Jan Campschroer" w:date="2014-08-11T21:00:00Z">
        <w:r w:rsidR="00E53BEE">
          <w:t>StUF</w:t>
        </w:r>
      </w:ins>
      <w:ins w:id="290" w:author="Jan Campschroer" w:date="2014-08-11T21:40:00Z">
        <w:r w:rsidR="006C2B4E">
          <w:t xml:space="preserve"> Familie </w:t>
        </w:r>
      </w:ins>
      <w:ins w:id="291" w:author="Jan Campschroer" w:date="2014-08-11T21:17:00Z">
        <w:r w:rsidR="00B649A9">
          <w:t xml:space="preserve">is georganiseerd en verloopt. </w:t>
        </w:r>
      </w:ins>
      <w:moveToRangeStart w:id="292" w:author="Jan Campschroer" w:date="2014-08-11T22:04:00Z" w:name="move395558007"/>
      <w:moveTo w:id="293" w:author="Jan Campschroer" w:date="2014-08-11T22:04:00Z">
        <w:r w:rsidR="008C61F0" w:rsidRPr="0093143E">
          <w:t xml:space="preserve">Het beheer van </w:t>
        </w:r>
      </w:moveTo>
      <w:ins w:id="294" w:author="Jan Campschroer" w:date="2014-08-11T22:04:00Z">
        <w:r w:rsidR="008C61F0">
          <w:t xml:space="preserve">de </w:t>
        </w:r>
      </w:ins>
      <w:moveTo w:id="295" w:author="Jan Campschroer" w:date="2014-08-11T22:04:00Z">
        <w:r w:rsidR="008C61F0" w:rsidRPr="0093143E">
          <w:t>StUF</w:t>
        </w:r>
      </w:moveTo>
      <w:ins w:id="296" w:author="Jan Campschroer" w:date="2014-08-11T22:04:00Z">
        <w:r w:rsidR="008C61F0">
          <w:t xml:space="preserve"> Familie</w:t>
        </w:r>
      </w:ins>
      <w:moveTo w:id="297" w:author="Jan Campschroer" w:date="2014-08-11T22:04:00Z">
        <w:r w:rsidR="008C61F0" w:rsidRPr="0093143E">
          <w:t xml:space="preserve"> omvat het geheel van processen, besturing, organisatie, informatievoorziening en hulpmiddelen die noodzakelijk zijn om de StUF familie als open standaard in stand te houden, te onderhouden en door te ontwikkelen.</w:t>
        </w:r>
      </w:moveTo>
      <w:ins w:id="298" w:author="Jan Campschroer" w:date="2014-08-11T22:05:00Z">
        <w:r w:rsidR="008C61F0">
          <w:t xml:space="preserve"> </w:t>
        </w:r>
      </w:ins>
      <w:moveTo w:id="299" w:author="Jan Campschroer" w:date="2014-08-11T22:04:00Z">
        <w:del w:id="300" w:author="Jan Campschroer" w:date="2014-08-11T22:05:00Z">
          <w:r w:rsidR="008C61F0" w:rsidRPr="0093143E" w:rsidDel="008C61F0">
            <w:delText xml:space="preserve"> </w:delText>
          </w:r>
        </w:del>
      </w:moveTo>
    </w:p>
    <w:p w:rsidR="008C61F0" w:rsidRPr="00D04828" w:rsidDel="008C61F0" w:rsidRDefault="008C61F0" w:rsidP="008C61F0">
      <w:pPr>
        <w:rPr>
          <w:del w:id="301" w:author="Jan Campschroer" w:date="2014-08-11T22:05:00Z"/>
        </w:rPr>
      </w:pPr>
    </w:p>
    <w:moveToRangeEnd w:id="292"/>
    <w:p w:rsidR="00B649A9" w:rsidRDefault="00B649A9" w:rsidP="0093143E">
      <w:pPr>
        <w:rPr>
          <w:ins w:id="302" w:author="Jan Campschroer" w:date="2014-08-11T21:18:00Z"/>
        </w:rPr>
      </w:pPr>
      <w:ins w:id="303" w:author="Jan Campschroer" w:date="2014-08-11T21:17:00Z">
        <w:r>
          <w:t>Het beschrijft daartoe de volgende onder</w:t>
        </w:r>
      </w:ins>
      <w:ins w:id="304" w:author="Jan Campschroer" w:date="2014-08-11T21:19:00Z">
        <w:r w:rsidR="009D53F5">
          <w:t>werpen</w:t>
        </w:r>
      </w:ins>
      <w:ins w:id="305" w:author="Jan Campschroer" w:date="2014-08-11T21:40:00Z">
        <w:r w:rsidR="006C2B4E">
          <w:rPr>
            <w:rStyle w:val="Voetnootmarkering"/>
          </w:rPr>
          <w:footnoteReference w:id="2"/>
        </w:r>
      </w:ins>
      <w:ins w:id="311" w:author="Jan Campschroer" w:date="2014-08-11T21:18:00Z">
        <w:r>
          <w:t>:</w:t>
        </w:r>
      </w:ins>
    </w:p>
    <w:p w:rsidR="00B649A9" w:rsidRPr="00D04828" w:rsidRDefault="00752808" w:rsidP="00B649A9">
      <w:pPr>
        <w:pStyle w:val="Lijstalinea"/>
        <w:numPr>
          <w:ilvl w:val="0"/>
          <w:numId w:val="44"/>
        </w:numPr>
        <w:rPr>
          <w:ins w:id="312" w:author="Jan Campschroer" w:date="2014-08-11T21:18:00Z"/>
        </w:rPr>
      </w:pPr>
      <w:ins w:id="313" w:author="Jan Campschroer" w:date="2014-08-11T21:42:00Z">
        <w:r>
          <w:rPr>
            <w:rFonts w:cs="Arial"/>
          </w:rPr>
          <w:t>(§</w:t>
        </w:r>
        <w:r>
          <w:t xml:space="preserve">2.1) </w:t>
        </w:r>
      </w:ins>
      <w:ins w:id="314" w:author="Jan Campschroer" w:date="2014-08-11T21:18:00Z">
        <w:r w:rsidR="00B649A9" w:rsidRPr="00D04828">
          <w:t xml:space="preserve">Scope van het beheer, de te beheren objecten van </w:t>
        </w:r>
      </w:ins>
      <w:ins w:id="315" w:author="Jan Campschroer" w:date="2014-08-11T21:39:00Z">
        <w:r w:rsidR="006C2B4E">
          <w:t xml:space="preserve">de </w:t>
        </w:r>
      </w:ins>
      <w:ins w:id="316" w:author="Jan Campschroer" w:date="2014-08-11T21:18:00Z">
        <w:r w:rsidR="00B649A9" w:rsidRPr="00D04828">
          <w:t>StUF</w:t>
        </w:r>
      </w:ins>
      <w:ins w:id="317" w:author="Jan Campschroer" w:date="2014-08-11T21:39:00Z">
        <w:r w:rsidR="006C2B4E">
          <w:t xml:space="preserve"> Familie</w:t>
        </w:r>
      </w:ins>
      <w:ins w:id="318" w:author="Jan Campschroer" w:date="2014-08-11T21:18:00Z">
        <w:r w:rsidR="00B649A9" w:rsidRPr="00D04828">
          <w:t>;</w:t>
        </w:r>
      </w:ins>
    </w:p>
    <w:p w:rsidR="00B649A9" w:rsidRDefault="00752808" w:rsidP="00B649A9">
      <w:pPr>
        <w:pStyle w:val="Lijstalinea"/>
        <w:numPr>
          <w:ilvl w:val="0"/>
          <w:numId w:val="44"/>
        </w:numPr>
        <w:rPr>
          <w:ins w:id="319" w:author="Jan Campschroer" w:date="2014-08-11T21:18:00Z"/>
        </w:rPr>
      </w:pPr>
      <w:ins w:id="320" w:author="Jan Campschroer" w:date="2014-08-11T21:43:00Z">
        <w:r>
          <w:t>(</w:t>
        </w:r>
        <w:r>
          <w:rPr>
            <w:rFonts w:cs="Arial"/>
          </w:rPr>
          <w:t xml:space="preserve">§2.2) </w:t>
        </w:r>
      </w:ins>
      <w:ins w:id="321" w:author="Jan Campschroer" w:date="2014-08-11T21:22:00Z">
        <w:r w:rsidR="009D53F5">
          <w:t>Belanghebbenden, o</w:t>
        </w:r>
      </w:ins>
      <w:ins w:id="322" w:author="Jan Campschroer" w:date="2014-08-11T21:18:00Z">
        <w:r w:rsidR="00B649A9" w:rsidRPr="00D04828">
          <w:t>rganisatie</w:t>
        </w:r>
      </w:ins>
      <w:ins w:id="323" w:author="Jan Campschroer" w:date="2014-08-11T21:20:00Z">
        <w:r w:rsidR="009D53F5">
          <w:t xml:space="preserve">, </w:t>
        </w:r>
      </w:ins>
      <w:ins w:id="324" w:author="Jan Campschroer" w:date="2014-08-11T21:18:00Z">
        <w:r w:rsidR="00B649A9" w:rsidRPr="00D04828">
          <w:t>participatievormen</w:t>
        </w:r>
      </w:ins>
      <w:ins w:id="325" w:author="Jan Campschroer" w:date="2014-08-11T21:20:00Z">
        <w:r w:rsidR="009D53F5">
          <w:t xml:space="preserve"> en besluitvorming</w:t>
        </w:r>
      </w:ins>
      <w:ins w:id="326" w:author="Jan Campschroer" w:date="2014-08-11T21:18:00Z">
        <w:r w:rsidR="00B649A9">
          <w:t>;</w:t>
        </w:r>
        <w:r w:rsidR="00B649A9" w:rsidRPr="00D04828">
          <w:t xml:space="preserve"> </w:t>
        </w:r>
      </w:ins>
    </w:p>
    <w:p w:rsidR="00752808" w:rsidRPr="00D04828" w:rsidRDefault="00752808" w:rsidP="00752808">
      <w:pPr>
        <w:pStyle w:val="Lijstalinea"/>
        <w:numPr>
          <w:ilvl w:val="0"/>
          <w:numId w:val="44"/>
        </w:numPr>
        <w:rPr>
          <w:ins w:id="327" w:author="Jan Campschroer" w:date="2014-08-11T21:43:00Z"/>
        </w:rPr>
      </w:pPr>
      <w:ins w:id="328" w:author="Jan Campschroer" w:date="2014-08-11T21:43:00Z">
        <w:r>
          <w:t>(</w:t>
        </w:r>
        <w:r>
          <w:rPr>
            <w:rFonts w:cs="Arial"/>
          </w:rPr>
          <w:t xml:space="preserve">§2.3) </w:t>
        </w:r>
        <w:r w:rsidRPr="00D04828">
          <w:t>Releasebeleid</w:t>
        </w:r>
        <w:r>
          <w:t>, Configuratiemanagement en versienummering</w:t>
        </w:r>
        <w:r w:rsidRPr="00D04828">
          <w:t>;</w:t>
        </w:r>
      </w:ins>
    </w:p>
    <w:p w:rsidR="00B649A9" w:rsidRDefault="00752808" w:rsidP="00B649A9">
      <w:pPr>
        <w:pStyle w:val="Lijstalinea"/>
        <w:numPr>
          <w:ilvl w:val="0"/>
          <w:numId w:val="44"/>
        </w:numPr>
        <w:rPr>
          <w:ins w:id="329" w:author="Jan Campschroer" w:date="2014-08-11T21:45:00Z"/>
        </w:rPr>
      </w:pPr>
      <w:ins w:id="330" w:author="Jan Campschroer" w:date="2014-08-11T21:45:00Z">
        <w:r>
          <w:t xml:space="preserve">(Bijlage A) </w:t>
        </w:r>
      </w:ins>
      <w:ins w:id="331" w:author="Jan Campschroer" w:date="2014-08-11T21:18:00Z">
        <w:r w:rsidR="00B649A9">
          <w:t>P</w:t>
        </w:r>
        <w:r w:rsidR="00B649A9" w:rsidRPr="00D04828">
          <w:t>rocessen voor het beheer en onderhoud;</w:t>
        </w:r>
      </w:ins>
    </w:p>
    <w:p w:rsidR="00752808" w:rsidRPr="00D04828" w:rsidRDefault="00752808" w:rsidP="00B649A9">
      <w:pPr>
        <w:pStyle w:val="Lijstalinea"/>
        <w:numPr>
          <w:ilvl w:val="0"/>
          <w:numId w:val="44"/>
        </w:numPr>
        <w:rPr>
          <w:ins w:id="332" w:author="Jan Campschroer" w:date="2014-08-11T21:18:00Z"/>
        </w:rPr>
      </w:pPr>
      <w:ins w:id="333" w:author="Jan Campschroer" w:date="2014-08-11T21:45:00Z">
        <w:r>
          <w:t>(Bijlage B) Processen voor ontwikkeling;</w:t>
        </w:r>
      </w:ins>
    </w:p>
    <w:p w:rsidR="00B649A9" w:rsidRDefault="00752808" w:rsidP="00B649A9">
      <w:pPr>
        <w:pStyle w:val="Lijstalinea"/>
        <w:numPr>
          <w:ilvl w:val="0"/>
          <w:numId w:val="44"/>
        </w:numPr>
        <w:rPr>
          <w:ins w:id="334" w:author="Jan Campschroer" w:date="2014-08-11T21:52:00Z"/>
        </w:rPr>
      </w:pPr>
      <w:ins w:id="335" w:author="Jan Campschroer" w:date="2014-08-11T21:45:00Z">
        <w:r>
          <w:lastRenderedPageBreak/>
          <w:t>(Bijlage C)</w:t>
        </w:r>
      </w:ins>
      <w:ins w:id="336" w:author="Jan Campschroer" w:date="2014-08-11T21:46:00Z">
        <w:r>
          <w:t xml:space="preserve"> </w:t>
        </w:r>
      </w:ins>
      <w:ins w:id="337" w:author="Jan Campschroer" w:date="2014-08-11T21:18:00Z">
        <w:r w:rsidR="00B649A9" w:rsidRPr="00D04828">
          <w:t>Informatievoorziening t.b.v. belanghebbenden inclusief communicatie</w:t>
        </w:r>
      </w:ins>
      <w:ins w:id="338" w:author="Jan Campschroer" w:date="2014-08-11T21:53:00Z">
        <w:r w:rsidR="00626518">
          <w:t xml:space="preserve">, </w:t>
        </w:r>
      </w:ins>
      <w:ins w:id="339" w:author="Jan Campschroer" w:date="2014-08-11T21:18:00Z">
        <w:r w:rsidR="00B649A9" w:rsidRPr="00D04828">
          <w:t>publicatie</w:t>
        </w:r>
      </w:ins>
      <w:ins w:id="340" w:author="Jan Campschroer" w:date="2014-08-11T21:49:00Z">
        <w:r w:rsidR="00E3505D">
          <w:t xml:space="preserve"> en voorwaarden voor gebruik</w:t>
        </w:r>
      </w:ins>
      <w:ins w:id="341" w:author="Jan Campschroer" w:date="2014-08-11T21:18:00Z">
        <w:r w:rsidR="00B649A9" w:rsidRPr="00D04828">
          <w:t>.</w:t>
        </w:r>
      </w:ins>
    </w:p>
    <w:p w:rsidR="00626518" w:rsidRDefault="00626518" w:rsidP="00B649A9">
      <w:pPr>
        <w:pStyle w:val="Lijstalinea"/>
        <w:numPr>
          <w:ilvl w:val="0"/>
          <w:numId w:val="44"/>
        </w:numPr>
        <w:rPr>
          <w:ins w:id="342" w:author="Jan Campschroer" w:date="2014-08-11T21:52:00Z"/>
        </w:rPr>
      </w:pPr>
      <w:ins w:id="343" w:author="Jan Campschroer" w:date="2014-08-11T21:52:00Z">
        <w:r>
          <w:t>(Bijlage D) Relatie met het StUF Test Platform (STP)</w:t>
        </w:r>
      </w:ins>
    </w:p>
    <w:p w:rsidR="00626518" w:rsidRPr="00D04828" w:rsidRDefault="00626518" w:rsidP="00B649A9">
      <w:pPr>
        <w:pStyle w:val="Lijstalinea"/>
        <w:numPr>
          <w:ilvl w:val="0"/>
          <w:numId w:val="44"/>
        </w:numPr>
        <w:rPr>
          <w:ins w:id="344" w:author="Jan Campschroer" w:date="2014-08-11T21:18:00Z"/>
        </w:rPr>
      </w:pPr>
      <w:ins w:id="345" w:author="Jan Campschroer" w:date="2014-08-11T21:52:00Z">
        <w:r>
          <w:t>(Bijlage</w:t>
        </w:r>
      </w:ins>
      <w:ins w:id="346" w:author="Jan Campschroer" w:date="2014-08-11T21:53:00Z">
        <w:r>
          <w:t xml:space="preserve"> E) Relatie met de Software Catalogus (SWC)</w:t>
        </w:r>
      </w:ins>
    </w:p>
    <w:p w:rsidR="00B649A9" w:rsidRDefault="00B649A9" w:rsidP="0093143E">
      <w:pPr>
        <w:rPr>
          <w:ins w:id="347" w:author="Jan Campschroer" w:date="2014-08-11T21:18:00Z"/>
        </w:rPr>
      </w:pPr>
    </w:p>
    <w:p w:rsidR="00B20AE6" w:rsidRPr="00D04828" w:rsidDel="009D53F5" w:rsidRDefault="00B20AE6" w:rsidP="0093143E">
      <w:pPr>
        <w:rPr>
          <w:del w:id="348" w:author="Jan Campschroer" w:date="2014-08-11T21:21:00Z"/>
        </w:rPr>
      </w:pPr>
      <w:del w:id="349" w:author="Jan Campschroer" w:date="2014-08-11T21:21:00Z">
        <w:r w:rsidRPr="00D04828" w:rsidDel="009D53F5">
          <w:delText>het releasebeleid, in de wijze waarop het beheer van StUF is belegd, hoe het proces van wijzigen en releaseplanning van de StUF standaard eruit ziet en hoe de besluitvorming en participatie is georganiseerd. Daarnaast komen aanvullende onderwerpen aan de orde zoals versienummering en de publicatie en informatievoorziening rond StUF.</w:delText>
        </w:r>
      </w:del>
    </w:p>
    <w:p w:rsidR="00B20AE6" w:rsidRPr="00D04828" w:rsidDel="009D53F5" w:rsidRDefault="00B20AE6" w:rsidP="0093143E">
      <w:pPr>
        <w:rPr>
          <w:del w:id="350" w:author="Jan Campschroer" w:date="2014-08-11T21:21:00Z"/>
        </w:rPr>
      </w:pPr>
    </w:p>
    <w:p w:rsidR="00B20AE6" w:rsidRDefault="00C21823" w:rsidP="0093143E">
      <w:pPr>
        <w:rPr>
          <w:ins w:id="351" w:author="Jan Campschroer" w:date="2014-08-11T21:54:00Z"/>
        </w:rPr>
      </w:pPr>
      <w:r w:rsidRPr="00D04828">
        <w:t>Door dit inzicht kunnen de belanghebbenden</w:t>
      </w:r>
      <w:r w:rsidR="00B20AE6" w:rsidRPr="00D04828">
        <w:t xml:space="preserve"> beter rekening houden met </w:t>
      </w:r>
      <w:r w:rsidR="00571051">
        <w:t xml:space="preserve">- </w:t>
      </w:r>
      <w:r w:rsidR="00B20AE6" w:rsidRPr="00D04828">
        <w:t xml:space="preserve">en aansluiten op </w:t>
      </w:r>
      <w:del w:id="352" w:author="Jan Campschroer" w:date="2014-08-11T21:46:00Z">
        <w:r w:rsidR="00571051" w:rsidDel="00752808">
          <w:delText>-</w:delText>
        </w:r>
      </w:del>
      <w:ins w:id="353" w:author="Jan Campschroer" w:date="2014-08-11T21:46:00Z">
        <w:r w:rsidR="00752808">
          <w:t>–</w:t>
        </w:r>
      </w:ins>
      <w:r w:rsidR="00571051">
        <w:t xml:space="preserve"> </w:t>
      </w:r>
      <w:ins w:id="354" w:author="Jan Campschroer" w:date="2014-08-11T21:46:00Z">
        <w:r w:rsidR="00752808">
          <w:t xml:space="preserve">de </w:t>
        </w:r>
      </w:ins>
      <w:del w:id="355" w:author="Jan Campschroer" w:date="2014-08-11T20:58:00Z">
        <w:r w:rsidR="00B20AE6" w:rsidRPr="00D04828" w:rsidDel="00BD3FAE">
          <w:delText xml:space="preserve">de </w:delText>
        </w:r>
      </w:del>
      <w:r w:rsidR="00B20AE6" w:rsidRPr="00D04828">
        <w:t>StUF</w:t>
      </w:r>
      <w:ins w:id="356" w:author="Jan Campschroer" w:date="2014-08-11T21:46:00Z">
        <w:r w:rsidR="00752808">
          <w:t xml:space="preserve"> Familie</w:t>
        </w:r>
      </w:ins>
      <w:del w:id="357" w:author="Jan Campschroer" w:date="2014-08-11T20:58:00Z">
        <w:r w:rsidR="00B20AE6" w:rsidRPr="00D04828" w:rsidDel="00BD3FAE">
          <w:delText xml:space="preserve"> standaard</w:delText>
        </w:r>
      </w:del>
      <w:r w:rsidR="00B20AE6" w:rsidRPr="00D04828">
        <w:t xml:space="preserve">. Voor sommige direct belanghebbenden, zoals ICT leveranciers, is dit beheermodel van belang voor hun </w:t>
      </w:r>
      <w:ins w:id="358" w:author="Jan Campschroer" w:date="2014-08-11T21:21:00Z">
        <w:r w:rsidR="009D53F5">
          <w:t xml:space="preserve">eigen </w:t>
        </w:r>
      </w:ins>
      <w:r w:rsidR="00B20AE6" w:rsidRPr="00D04828">
        <w:t xml:space="preserve">productmanagement en de planning van ontwikkeling en onderhoud van hun softwareproducten. Gemeenten, houders van basisregistraties en ketenpartijen die StUF </w:t>
      </w:r>
      <w:ins w:id="359" w:author="Jan Campschroer" w:date="2014-08-11T21:46:00Z">
        <w:r w:rsidR="00752808">
          <w:t xml:space="preserve">onderdelen </w:t>
        </w:r>
      </w:ins>
      <w:r w:rsidR="00B20AE6" w:rsidRPr="00D04828">
        <w:t xml:space="preserve">gebruiken zullen, ieder op </w:t>
      </w:r>
      <w:r w:rsidRPr="00D04828">
        <w:t>hun</w:t>
      </w:r>
      <w:r w:rsidR="00B20AE6" w:rsidRPr="00D04828">
        <w:t xml:space="preserve"> eigen manier, rekening moeten houden met het beheermodel. Zij moeten immers als opdrachtgever hun ICT-leveranciers aansturen. </w:t>
      </w:r>
    </w:p>
    <w:p w:rsidR="00626518" w:rsidRDefault="00626518" w:rsidP="0093143E">
      <w:pPr>
        <w:rPr>
          <w:ins w:id="360" w:author="Jan Campschroer" w:date="2014-08-11T21:54:00Z"/>
        </w:rPr>
      </w:pPr>
    </w:p>
    <w:p w:rsidR="00626518" w:rsidRDefault="00626518" w:rsidP="0093143E">
      <w:pPr>
        <w:rPr>
          <w:ins w:id="361" w:author="Jan Campschroer" w:date="2014-08-11T21:55:00Z"/>
        </w:rPr>
      </w:pPr>
      <w:ins w:id="362" w:author="Jan Campschroer" w:date="2014-08-11T21:54:00Z">
        <w:r>
          <w:t>Na</w:t>
        </w:r>
      </w:ins>
      <w:ins w:id="363" w:author="Jan Campschroer" w:date="2014-08-11T21:55:00Z">
        <w:r>
          <w:t xml:space="preserve">ast dit document zijn </w:t>
        </w:r>
      </w:ins>
      <w:ins w:id="364" w:author="Jan Campschroer" w:date="2014-08-12T23:21:00Z">
        <w:r w:rsidR="00A42AE5">
          <w:t>drie</w:t>
        </w:r>
      </w:ins>
      <w:ins w:id="365" w:author="Jan Campschroer" w:date="2014-08-11T21:55:00Z">
        <w:r>
          <w:t xml:space="preserve"> andere </w:t>
        </w:r>
      </w:ins>
      <w:ins w:id="366" w:author="Jan Campschroer" w:date="2014-08-12T23:23:00Z">
        <w:r w:rsidR="00A42AE5">
          <w:t>bestanden</w:t>
        </w:r>
      </w:ins>
      <w:ins w:id="367" w:author="Jan Campschroer" w:date="2014-08-11T21:58:00Z">
        <w:r w:rsidR="001F53B9">
          <w:rPr>
            <w:rStyle w:val="Voetnootmarkering"/>
          </w:rPr>
          <w:footnoteReference w:id="3"/>
        </w:r>
      </w:ins>
      <w:ins w:id="373" w:author="Jan Campschroer" w:date="2014-08-11T21:55:00Z">
        <w:r>
          <w:t xml:space="preserve"> relevant:</w:t>
        </w:r>
      </w:ins>
    </w:p>
    <w:p w:rsidR="00161636" w:rsidRDefault="00626518">
      <w:pPr>
        <w:pStyle w:val="Lijstalinea"/>
        <w:numPr>
          <w:ilvl w:val="0"/>
          <w:numId w:val="44"/>
        </w:numPr>
        <w:rPr>
          <w:ins w:id="374" w:author="Jan Campschroer" w:date="2014-08-11T21:57:00Z"/>
        </w:rPr>
      </w:pPr>
      <w:ins w:id="375" w:author="Jan Campschroer" w:date="2014-08-11T21:56:00Z">
        <w:r w:rsidRPr="00626518">
          <w:t>StUF Onderdelen Administratie</w:t>
        </w:r>
        <w:r>
          <w:t xml:space="preserve"> – Dit </w:t>
        </w:r>
      </w:ins>
      <w:ins w:id="376" w:author="Jan Campschroer" w:date="2014-08-12T23:23:00Z">
        <w:r w:rsidR="00A42AE5">
          <w:t xml:space="preserve">Excel bestand </w:t>
        </w:r>
      </w:ins>
      <w:ins w:id="377" w:author="Jan Campschroer" w:date="2014-08-11T21:56:00Z">
        <w:r>
          <w:t xml:space="preserve">bevat </w:t>
        </w:r>
      </w:ins>
      <w:ins w:id="378" w:author="Jan Campschroer" w:date="2014-08-11T21:57:00Z">
        <w:r w:rsidR="001F53B9">
          <w:t xml:space="preserve">de actuele </w:t>
        </w:r>
      </w:ins>
      <w:ins w:id="379" w:author="Jan Campschroer" w:date="2014-08-11T21:56:00Z">
        <w:r>
          <w:t>gegevens over de onderdelen van de StUF Familie en bijbehorende versies.</w:t>
        </w:r>
      </w:ins>
    </w:p>
    <w:p w:rsidR="00161636" w:rsidRDefault="001F53B9">
      <w:pPr>
        <w:pStyle w:val="Lijstalinea"/>
        <w:numPr>
          <w:ilvl w:val="0"/>
          <w:numId w:val="44"/>
        </w:numPr>
        <w:rPr>
          <w:ins w:id="380" w:author="Jan Campschroer" w:date="2014-08-12T23:21:00Z"/>
        </w:rPr>
      </w:pPr>
      <w:ins w:id="381" w:author="Jan Campschroer" w:date="2014-08-11T21:57:00Z">
        <w:r>
          <w:t xml:space="preserve">StUF Termen en begrippen – Dit </w:t>
        </w:r>
      </w:ins>
      <w:ins w:id="382" w:author="Jan Campschroer" w:date="2014-08-12T23:23:00Z">
        <w:r w:rsidR="00A42AE5">
          <w:t xml:space="preserve">Excel bestand </w:t>
        </w:r>
      </w:ins>
      <w:ins w:id="383" w:author="Jan Campschroer" w:date="2014-08-11T21:57:00Z">
        <w:r>
          <w:t xml:space="preserve">bevat alle termen en begrippen die gebruik worden in en rondom </w:t>
        </w:r>
      </w:ins>
      <w:ins w:id="384" w:author="Jan Campschroer" w:date="2014-08-11T21:58:00Z">
        <w:r>
          <w:t>StUF.</w:t>
        </w:r>
      </w:ins>
      <w:ins w:id="385" w:author="Jan Campschroer" w:date="2014-08-11T22:13:00Z">
        <w:r w:rsidR="00BD1EAF">
          <w:t xml:space="preserve"> </w:t>
        </w:r>
      </w:ins>
    </w:p>
    <w:p w:rsidR="00161636" w:rsidRDefault="00A42AE5">
      <w:pPr>
        <w:pStyle w:val="Lijstalinea"/>
        <w:numPr>
          <w:ilvl w:val="0"/>
          <w:numId w:val="44"/>
        </w:numPr>
      </w:pPr>
      <w:ins w:id="386" w:author="Jan Campschroer" w:date="2014-08-12T23:21:00Z">
        <w:r>
          <w:t>StUF Relaties – D</w:t>
        </w:r>
      </w:ins>
      <w:ins w:id="387" w:author="Jan Campschroer" w:date="2014-08-12T23:23:00Z">
        <w:r>
          <w:t xml:space="preserve">eze administratie (in Copernica) </w:t>
        </w:r>
      </w:ins>
      <w:ins w:id="388" w:author="Jan Campschroer" w:date="2014-08-12T23:21:00Z">
        <w:r>
          <w:t xml:space="preserve">bevat de naam en contactgegevens van de </w:t>
        </w:r>
      </w:ins>
      <w:ins w:id="389" w:author="Jan Campschroer" w:date="2014-08-12T23:22:00Z">
        <w:r>
          <w:t>personen met wie het beheerproces wordt uitgevoerd en</w:t>
        </w:r>
      </w:ins>
      <w:ins w:id="390" w:author="Jan Campschroer" w:date="2014-08-12T23:24:00Z">
        <w:r>
          <w:t>/of</w:t>
        </w:r>
      </w:ins>
      <w:ins w:id="391" w:author="Jan Campschroer" w:date="2014-08-12T23:22:00Z">
        <w:r>
          <w:t xml:space="preserve"> afgestemd. </w:t>
        </w:r>
      </w:ins>
      <w:ins w:id="392" w:author="Jan Campschroer" w:date="2014-08-13T19:30:00Z">
        <w:r w:rsidR="00DC74C2">
          <w:t xml:space="preserve">Daarbij is ook aangegeven </w:t>
        </w:r>
      </w:ins>
      <w:ins w:id="393" w:author="Jan Campschroer" w:date="2014-08-13T19:31:00Z">
        <w:r w:rsidR="00C5017F">
          <w:t xml:space="preserve">van welke groepen </w:t>
        </w:r>
      </w:ins>
      <w:ins w:id="394" w:author="Jan Campschroer" w:date="2014-08-13T19:30:00Z">
        <w:r w:rsidR="00C5017F">
          <w:t>deze persone</w:t>
        </w:r>
      </w:ins>
      <w:ins w:id="395" w:author="Jan Campschroer" w:date="2014-08-13T19:31:00Z">
        <w:r w:rsidR="00C5017F">
          <w:t xml:space="preserve">n lid zijn. </w:t>
        </w:r>
      </w:ins>
    </w:p>
    <w:p w:rsidR="00B20AE6" w:rsidRPr="00D04828" w:rsidRDefault="00B20AE6" w:rsidP="0093143E"/>
    <w:p w:rsidR="00C21823" w:rsidRPr="00D04828" w:rsidDel="00E3505D" w:rsidRDefault="00B20AE6" w:rsidP="0093143E">
      <w:pPr>
        <w:rPr>
          <w:del w:id="396" w:author="Jan Campschroer" w:date="2014-08-11T21:47:00Z"/>
        </w:rPr>
      </w:pPr>
      <w:del w:id="397" w:author="Jan Campschroer" w:date="2014-08-11T21:47:00Z">
        <w:r w:rsidRPr="00D04828" w:rsidDel="00E3505D">
          <w:delText>In Hoofdstuk 2 is het beheer op hoofdlijnen beschreven. Daarin komen aan de ord</w:delText>
        </w:r>
        <w:r w:rsidR="00C21823" w:rsidRPr="00D04828" w:rsidDel="00E3505D">
          <w:delText>e: de afbakening van het beheer;</w:delText>
        </w:r>
        <w:r w:rsidRPr="00D04828" w:rsidDel="00E3505D">
          <w:delText xml:space="preserve"> de</w:delText>
        </w:r>
        <w:r w:rsidR="00C21823" w:rsidRPr="00D04828" w:rsidDel="00E3505D">
          <w:delText xml:space="preserve"> verschillende belanghebbenden; d</w:delText>
        </w:r>
        <w:r w:rsidRPr="00D04828" w:rsidDel="00E3505D">
          <w:delText xml:space="preserve">e structuur van participatie en ondersteuning en het releasebeleid. </w:delText>
        </w:r>
      </w:del>
    </w:p>
    <w:p w:rsidR="00B20AE6" w:rsidRPr="00D04828" w:rsidDel="001F53B9" w:rsidRDefault="00B20AE6" w:rsidP="0093143E">
      <w:pPr>
        <w:rPr>
          <w:del w:id="398" w:author="Jan Campschroer" w:date="2014-08-11T22:02:00Z"/>
        </w:rPr>
      </w:pPr>
      <w:del w:id="399" w:author="Jan Campschroer" w:date="2014-08-11T21:47:00Z">
        <w:r w:rsidRPr="00D04828" w:rsidDel="00E3505D">
          <w:delText xml:space="preserve">In Bijlage A zijn de beheer- en onderhoudsprocessen beschreven; in Bijlage B de </w:delText>
        </w:r>
      </w:del>
      <w:ins w:id="400" w:author="Jan Campschroer" w:date="2014-08-11T22:01:00Z">
        <w:r w:rsidR="001F53B9">
          <w:t>In de overige bijlagen is voor een beter begrip achtergrond informatie en vo</w:t>
        </w:r>
      </w:ins>
      <w:ins w:id="401" w:author="Jan Campschroer" w:date="2014-08-11T22:02:00Z">
        <w:r w:rsidR="001F53B9">
          <w:t>or</w:t>
        </w:r>
      </w:ins>
      <w:ins w:id="402" w:author="Jan Campschroer" w:date="2014-08-11T22:01:00Z">
        <w:r w:rsidR="001F53B9">
          <w:t xml:space="preserve">beelden gegeven. </w:t>
        </w:r>
      </w:ins>
      <w:del w:id="403" w:author="Jan Campschroer" w:date="2014-08-11T22:01:00Z">
        <w:r w:rsidRPr="00D04828" w:rsidDel="001F53B9">
          <w:delText xml:space="preserve">informatievoorziening rond de StUF standaard en in Bijlage C het gehanteerde begrippenkader. </w:delText>
        </w:r>
      </w:del>
      <w:del w:id="404" w:author="Jan Campschroer" w:date="2014-08-11T22:02:00Z">
        <w:r w:rsidRPr="00D04828" w:rsidDel="001F53B9">
          <w:delText xml:space="preserve">Tot slot </w:delText>
        </w:r>
        <w:r w:rsidR="00B40970" w:rsidRPr="00D04828" w:rsidDel="001F53B9">
          <w:delText>komt</w:delText>
        </w:r>
        <w:r w:rsidRPr="00D04828" w:rsidDel="001F53B9">
          <w:delText xml:space="preserve"> in Bijlage D tot en met G een aantal overige onderwerpen </w:delText>
        </w:r>
        <w:r w:rsidR="00C21823" w:rsidRPr="00D04828" w:rsidDel="001F53B9">
          <w:delText>aan de orde.</w:delText>
        </w:r>
        <w:r w:rsidRPr="00D04828" w:rsidDel="001F53B9">
          <w:delText xml:space="preserve"> </w:delText>
        </w:r>
      </w:del>
    </w:p>
    <w:p w:rsidR="00B20AE6" w:rsidRPr="00D04828" w:rsidRDefault="00B20AE6" w:rsidP="0093143E"/>
    <w:p w:rsidR="00B20AE6" w:rsidRPr="00644503" w:rsidRDefault="00B20AE6" w:rsidP="000C1BC7">
      <w:pPr>
        <w:pStyle w:val="Kop1"/>
      </w:pPr>
      <w:bookmarkStart w:id="405" w:name="_Toc395882590"/>
      <w:r w:rsidRPr="00D04828">
        <w:t>StUF Beheer en onderhoud op hoofdlijnen</w:t>
      </w:r>
      <w:bookmarkEnd w:id="405"/>
    </w:p>
    <w:p w:rsidR="00B20AE6" w:rsidRPr="00D04828" w:rsidRDefault="00C34837" w:rsidP="0093143E">
      <w:pPr>
        <w:pStyle w:val="Kop2"/>
      </w:pPr>
      <w:bookmarkStart w:id="406" w:name="_Toc395882591"/>
      <w:r>
        <w:t>StUF-familie</w:t>
      </w:r>
      <w:ins w:id="407" w:author="Jan Campschroer" w:date="2014-08-13T00:01:00Z">
        <w:r w:rsidR="005221FD">
          <w:t xml:space="preserve"> – Scope van beheer</w:t>
        </w:r>
      </w:ins>
      <w:bookmarkEnd w:id="406"/>
    </w:p>
    <w:p w:rsidR="00161636" w:rsidRDefault="000852E2">
      <w:pPr>
        <w:pStyle w:val="Kop3"/>
        <w:rPr>
          <w:ins w:id="408" w:author="Jan Campschroer" w:date="2014-08-13T17:39:00Z"/>
        </w:rPr>
      </w:pPr>
      <w:bookmarkStart w:id="409" w:name="_Toc395882592"/>
      <w:ins w:id="410" w:author="Jan Campschroer" w:date="2014-08-13T17:39:00Z">
        <w:r>
          <w:t>Inleiding</w:t>
        </w:r>
        <w:bookmarkEnd w:id="409"/>
      </w:ins>
    </w:p>
    <w:p w:rsidR="00B20AE6" w:rsidRPr="0093143E" w:rsidDel="008C61F0" w:rsidRDefault="00B20AE6" w:rsidP="0093143E">
      <w:moveFromRangeStart w:id="411" w:author="Jan Campschroer" w:date="2014-08-11T22:04:00Z" w:name="move395558007"/>
      <w:moveFrom w:id="412" w:author="Jan Campschroer" w:date="2014-08-11T22:04:00Z">
        <w:r w:rsidRPr="0093143E" w:rsidDel="008C61F0">
          <w:t xml:space="preserve">Het beheer van StUF omvat het geheel van processen, besturing, organisatie, informatievoorziening en hulpmiddelen die noodzakelijk zijn om de StUF familie als open standaard in stand te houden, te onderhouden en door te ontwikkelen. </w:t>
        </w:r>
      </w:moveFrom>
    </w:p>
    <w:p w:rsidR="00B20AE6" w:rsidRPr="00D04828" w:rsidDel="008C61F0" w:rsidRDefault="00B20AE6" w:rsidP="0093143E"/>
    <w:moveFromRangeEnd w:id="411"/>
    <w:p w:rsidR="00362A09" w:rsidRDefault="00B20AE6" w:rsidP="0093143E">
      <w:pPr>
        <w:rPr>
          <w:ins w:id="413" w:author="Jan Campschroer" w:date="2014-08-14T19:29:00Z"/>
        </w:rPr>
      </w:pPr>
      <w:r w:rsidRPr="00D04828">
        <w:t xml:space="preserve">De StUF familie bestaat uit </w:t>
      </w:r>
      <w:ins w:id="414" w:author="Jan Campschroer" w:date="2014-08-11T22:07:00Z">
        <w:r w:rsidR="008C61F0">
          <w:t>(groeiend) aantal</w:t>
        </w:r>
      </w:ins>
      <w:ins w:id="415" w:author="Jan Campschroer" w:date="2014-08-13T17:40:00Z">
        <w:r w:rsidR="000852E2">
          <w:t>, onderling samenhangende</w:t>
        </w:r>
      </w:ins>
      <w:ins w:id="416" w:author="Jan Campschroer" w:date="2014-08-11T22:07:00Z">
        <w:r w:rsidR="008C61F0">
          <w:t xml:space="preserve"> </w:t>
        </w:r>
      </w:ins>
      <w:ins w:id="417" w:author="Jan Campschroer" w:date="2014-08-13T17:26:00Z">
        <w:r w:rsidR="007D53B1" w:rsidRPr="007D53B1">
          <w:rPr>
            <w:i/>
          </w:rPr>
          <w:t xml:space="preserve">StUF </w:t>
        </w:r>
      </w:ins>
      <w:r w:rsidR="007D53B1" w:rsidRPr="007D53B1">
        <w:rPr>
          <w:i/>
        </w:rPr>
        <w:t>onderdelen</w:t>
      </w:r>
      <w:del w:id="418" w:author="Jan Campschroer" w:date="2014-08-13T17:40:00Z">
        <w:r w:rsidRPr="00D04828" w:rsidDel="000852E2">
          <w:delText xml:space="preserve"> die met elkaar samenhangen</w:delText>
        </w:r>
      </w:del>
      <w:ins w:id="419" w:author="Jan Campschroer" w:date="2014-08-13T17:26:00Z">
        <w:r w:rsidR="00CC2B75">
          <w:t>. StUF onderdelen zijn er</w:t>
        </w:r>
      </w:ins>
      <w:ins w:id="420" w:author="Jan Campschroer" w:date="2014-08-13T19:33:00Z">
        <w:r w:rsidR="0053499C">
          <w:t xml:space="preserve"> </w:t>
        </w:r>
      </w:ins>
      <w:ins w:id="421" w:author="Jan Campschroer" w:date="2014-08-13T17:26:00Z">
        <w:r w:rsidR="0078610A">
          <w:t>in verschillende soorten</w:t>
        </w:r>
      </w:ins>
      <w:ins w:id="422" w:author="Jan Campschroer" w:date="2014-08-14T19:28:00Z">
        <w:r w:rsidR="0078610A">
          <w:t xml:space="preserve">. Deze zijn weergegeven in figuur </w:t>
        </w:r>
      </w:ins>
      <w:ins w:id="423" w:author="Jan Campschroer" w:date="2014-08-14T19:29:00Z">
        <w:r w:rsidR="0078610A">
          <w:t>1.</w:t>
        </w:r>
      </w:ins>
    </w:p>
    <w:p w:rsidR="0078610A" w:rsidRDefault="00DC74C2" w:rsidP="0078610A">
      <w:pPr>
        <w:keepNext/>
        <w:rPr>
          <w:ins w:id="424" w:author="Jan Campschroer" w:date="2014-08-14T19:30:00Z"/>
        </w:rPr>
      </w:pPr>
      <w:ins w:id="425" w:author="Jan Campschroer" w:date="2014-09-10T08:08:00Z">
        <w:r>
          <w:rPr>
            <w:noProof/>
            <w:lang w:val="nl-NL" w:eastAsia="nl-NL"/>
          </w:rPr>
          <w:lastRenderedPageBreak/>
          <w:drawing>
            <wp:inline distT="0" distB="0" distL="0" distR="0">
              <wp:extent cx="5580000" cy="4186924"/>
              <wp:effectExtent l="171450" t="133350" r="363600" b="308876"/>
              <wp:docPr id="3" name="Afbeelding 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3"/>
                      <pic:cNvPicPr>
                        <a:picLocks noChangeAspect="1" noChangeArrowheads="1"/>
                      </pic:cNvPicPr>
                    </pic:nvPicPr>
                    <pic:blipFill>
                      <a:blip r:embed="rId13"/>
                      <a:srcRect/>
                      <a:stretch>
                        <a:fillRect/>
                      </a:stretch>
                    </pic:blipFill>
                    <pic:spPr bwMode="auto">
                      <a:xfrm>
                        <a:off x="0" y="0"/>
                        <a:ext cx="5580000" cy="4186924"/>
                      </a:xfrm>
                      <a:prstGeom prst="rect">
                        <a:avLst/>
                      </a:prstGeom>
                      <a:ln>
                        <a:noFill/>
                      </a:ln>
                      <a:effectLst>
                        <a:outerShdw blurRad="292100" dist="139700" dir="2700000" algn="tl" rotWithShape="0">
                          <a:srgbClr val="333333">
                            <a:alpha val="65000"/>
                          </a:srgbClr>
                        </a:outerShdw>
                      </a:effectLst>
                    </pic:spPr>
                  </pic:pic>
                </a:graphicData>
              </a:graphic>
            </wp:inline>
          </w:drawing>
        </w:r>
      </w:ins>
    </w:p>
    <w:p w:rsidR="0078610A" w:rsidRPr="00D04828" w:rsidRDefault="0078610A" w:rsidP="0078610A">
      <w:pPr>
        <w:pStyle w:val="Bijschrift"/>
        <w:rPr>
          <w:ins w:id="426" w:author="Jan Campschroer" w:date="2014-08-14T19:30:00Z"/>
        </w:rPr>
      </w:pPr>
      <w:bookmarkStart w:id="427" w:name="_Ref395811062"/>
      <w:ins w:id="428" w:author="Jan Campschroer" w:date="2014-08-14T19:30:00Z">
        <w:r>
          <w:t xml:space="preserve">Figuur </w:t>
        </w:r>
        <w:r w:rsidR="00E55940">
          <w:fldChar w:fldCharType="begin"/>
        </w:r>
        <w:r>
          <w:instrText xml:space="preserve"> SEQ Figuur \* ARABIC </w:instrText>
        </w:r>
        <w:r w:rsidR="00E55940">
          <w:fldChar w:fldCharType="separate"/>
        </w:r>
      </w:ins>
      <w:ins w:id="429" w:author="Jan Campschroer" w:date="2014-08-15T10:57:00Z">
        <w:r w:rsidR="002C348B">
          <w:rPr>
            <w:noProof/>
          </w:rPr>
          <w:t>1</w:t>
        </w:r>
      </w:ins>
      <w:ins w:id="430" w:author="Jan Campschroer" w:date="2014-08-14T19:30:00Z">
        <w:r w:rsidR="00E55940">
          <w:fldChar w:fldCharType="end"/>
        </w:r>
        <w:bookmarkEnd w:id="427"/>
        <w:r>
          <w:t xml:space="preserve"> Schets van de </w:t>
        </w:r>
        <w:commentRangeStart w:id="431"/>
        <w:r>
          <w:t xml:space="preserve">Stuf Familie </w:t>
        </w:r>
      </w:ins>
      <w:commentRangeEnd w:id="431"/>
      <w:ins w:id="432" w:author="Jan Campschroer" w:date="2014-09-10T08:09:00Z">
        <w:r w:rsidR="00DC74C2">
          <w:rPr>
            <w:rStyle w:val="Verwijzingopmerking"/>
            <w:u w:val="none"/>
          </w:rPr>
          <w:commentReference w:id="431"/>
        </w:r>
      </w:ins>
      <w:ins w:id="433" w:author="Jan Campschroer" w:date="2014-08-14T19:30:00Z">
        <w:r>
          <w:t>onderdelen</w:t>
        </w:r>
      </w:ins>
    </w:p>
    <w:p w:rsidR="000852E2" w:rsidRDefault="000852E2" w:rsidP="00CC2B75">
      <w:pPr>
        <w:rPr>
          <w:ins w:id="434" w:author="Jan Campschroer" w:date="2014-08-13T17:40:00Z"/>
        </w:rPr>
      </w:pPr>
    </w:p>
    <w:p w:rsidR="00CC2B75" w:rsidRDefault="00CC2B75" w:rsidP="00CC2B75">
      <w:pPr>
        <w:rPr>
          <w:ins w:id="435" w:author="Jan Campschroer" w:date="2014-08-13T17:38:00Z"/>
        </w:rPr>
      </w:pPr>
      <w:ins w:id="436" w:author="Jan Campschroer" w:date="2014-08-13T17:28:00Z">
        <w:r>
          <w:t>Voor elk onderdeel zullen</w:t>
        </w:r>
      </w:ins>
      <w:ins w:id="437" w:author="Jan Campschroer" w:date="2014-08-13T17:32:00Z">
        <w:r w:rsidR="00526B2D">
          <w:t xml:space="preserve"> er</w:t>
        </w:r>
      </w:ins>
      <w:ins w:id="438" w:author="Jan Campschroer" w:date="2014-08-13T17:28:00Z">
        <w:r>
          <w:t xml:space="preserve"> in de loop der tijd verschillende versies</w:t>
        </w:r>
      </w:ins>
      <w:ins w:id="439" w:author="Jan Campschroer" w:date="2014-08-13T17:29:00Z">
        <w:r>
          <w:t xml:space="preserve"> zijn. Verschillende versies van één onderdeel hebben in meer of mindere mate dezelfde functie. </w:t>
        </w:r>
      </w:ins>
      <w:ins w:id="440" w:author="Jan Campschroer" w:date="2014-08-13T17:34:00Z">
        <w:r w:rsidR="00526B2D">
          <w:t xml:space="preserve">Een StUF-onderdeel </w:t>
        </w:r>
      </w:ins>
      <w:ins w:id="441" w:author="Jan Campschroer" w:date="2014-08-13T17:35:00Z">
        <w:r w:rsidR="00526B2D">
          <w:t xml:space="preserve">kan opgebouwd zijn uit een aantal sub-onderdelen. Ook daar </w:t>
        </w:r>
      </w:ins>
      <w:ins w:id="442" w:author="Jan Campschroer" w:date="2014-08-13T17:36:00Z">
        <w:r w:rsidR="00526B2D">
          <w:t xml:space="preserve">zullen versies van zijn, maar </w:t>
        </w:r>
        <w:r w:rsidR="007D53B1" w:rsidRPr="007D53B1">
          <w:rPr>
            <w:i/>
          </w:rPr>
          <w:t>release</w:t>
        </w:r>
      </w:ins>
      <w:ins w:id="443" w:author="Jan Campschroer" w:date="2014-08-13T17:41:00Z">
        <w:r w:rsidR="000852E2">
          <w:rPr>
            <w:i/>
          </w:rPr>
          <w:t>n</w:t>
        </w:r>
      </w:ins>
      <w:ins w:id="444" w:author="Jan Campschroer" w:date="2014-08-13T17:36:00Z">
        <w:r w:rsidR="000852E2">
          <w:t xml:space="preserve"> doen we alleen op onderdeel niveau</w:t>
        </w:r>
      </w:ins>
      <w:ins w:id="445" w:author="Jan Campschroer" w:date="2014-08-13T17:37:00Z">
        <w:r w:rsidR="000852E2">
          <w:t xml:space="preserve">. </w:t>
        </w:r>
      </w:ins>
      <w:ins w:id="446" w:author="Jan Campschroer" w:date="2014-08-13T19:34:00Z">
        <w:r w:rsidR="0053499C">
          <w:t xml:space="preserve">Een StUF onderdeel versie is dus een configuratie van versies van de subonderdelen. </w:t>
        </w:r>
      </w:ins>
      <w:ins w:id="447" w:author="Jan Campschroer" w:date="2014-08-13T17:37:00Z">
        <w:r w:rsidR="000852E2">
          <w:t xml:space="preserve">Meer over versies en release in paragraaf </w:t>
        </w:r>
        <w:r w:rsidR="00E55940">
          <w:fldChar w:fldCharType="begin"/>
        </w:r>
        <w:r w:rsidR="000852E2">
          <w:instrText xml:space="preserve"> REF _Ref395714805 \r \h </w:instrText>
        </w:r>
      </w:ins>
      <w:r w:rsidR="00E55940">
        <w:fldChar w:fldCharType="separate"/>
      </w:r>
      <w:ins w:id="448" w:author="Jan Campschroer" w:date="2014-08-15T09:16:00Z">
        <w:r w:rsidR="005E1B31">
          <w:t>2.3</w:t>
        </w:r>
      </w:ins>
      <w:ins w:id="449" w:author="Jan Campschroer" w:date="2014-08-13T17:37:00Z">
        <w:r w:rsidR="00E55940">
          <w:fldChar w:fldCharType="end"/>
        </w:r>
      </w:ins>
      <w:ins w:id="450" w:author="Jan Campschroer" w:date="2014-08-13T17:38:00Z">
        <w:r w:rsidR="000852E2">
          <w:t xml:space="preserve"> </w:t>
        </w:r>
        <w:r w:rsidR="00E55940">
          <w:fldChar w:fldCharType="begin"/>
        </w:r>
        <w:r w:rsidR="000852E2">
          <w:instrText xml:space="preserve"> REF _Ref395714815 \h </w:instrText>
        </w:r>
      </w:ins>
      <w:r w:rsidR="00E55940">
        <w:fldChar w:fldCharType="separate"/>
      </w:r>
      <w:ins w:id="451" w:author="Jan Campschroer" w:date="2014-08-13T17:38:00Z">
        <w:r w:rsidR="000852E2" w:rsidRPr="00D04828">
          <w:t>Releasebeleid</w:t>
        </w:r>
        <w:r w:rsidR="00E55940">
          <w:fldChar w:fldCharType="end"/>
        </w:r>
        <w:r w:rsidR="000852E2">
          <w:t>.</w:t>
        </w:r>
      </w:ins>
    </w:p>
    <w:p w:rsidR="000852E2" w:rsidRDefault="000852E2" w:rsidP="00CC2B75">
      <w:pPr>
        <w:rPr>
          <w:ins w:id="452" w:author="Jan Campschroer" w:date="2014-08-13T17:39:00Z"/>
        </w:rPr>
      </w:pPr>
    </w:p>
    <w:p w:rsidR="000852E2" w:rsidRDefault="000852E2" w:rsidP="00CC2B75">
      <w:pPr>
        <w:rPr>
          <w:ins w:id="453" w:author="Jan Campschroer" w:date="2014-08-13T17:44:00Z"/>
        </w:rPr>
      </w:pPr>
      <w:ins w:id="454" w:author="Jan Campschroer" w:date="2014-08-13T17:39:00Z">
        <w:r>
          <w:t>In de volgende paragrafen zijn de diverse onderdelen meer in detail beschreven</w:t>
        </w:r>
        <w:r w:rsidR="005C194A">
          <w:t>.</w:t>
        </w:r>
      </w:ins>
      <w:ins w:id="455" w:author="Jan Campschroer" w:date="2014-08-13T20:14:00Z">
        <w:r w:rsidR="008020E6">
          <w:t xml:space="preserve"> </w:t>
        </w:r>
      </w:ins>
      <w:ins w:id="456" w:author="Jan Campschroer" w:date="2014-08-13T20:15:00Z">
        <w:r w:rsidR="008020E6">
          <w:t xml:space="preserve">De basisonderdelen geven regels en </w:t>
        </w:r>
      </w:ins>
      <w:ins w:id="457" w:author="Jan Campschroer" w:date="2014-08-13T20:16:00Z">
        <w:r w:rsidR="008020E6">
          <w:t>componenten voor het construeren van i</w:t>
        </w:r>
      </w:ins>
      <w:ins w:id="458" w:author="Jan Campschroer" w:date="2014-08-13T20:15:00Z">
        <w:r w:rsidR="008020E6">
          <w:t>nformatiemodellen</w:t>
        </w:r>
      </w:ins>
      <w:ins w:id="459" w:author="Jan Campschroer" w:date="2014-08-13T20:16:00Z">
        <w:r w:rsidR="008020E6">
          <w:t>, s</w:t>
        </w:r>
      </w:ins>
      <w:ins w:id="460" w:author="Jan Campschroer" w:date="2014-08-13T20:15:00Z">
        <w:r w:rsidR="008020E6">
          <w:t>ectormodellen</w:t>
        </w:r>
      </w:ins>
      <w:ins w:id="461" w:author="Jan Campschroer" w:date="2014-08-13T20:16:00Z">
        <w:r w:rsidR="008020E6">
          <w:t>, k</w:t>
        </w:r>
      </w:ins>
      <w:ins w:id="462" w:author="Jan Campschroer" w:date="2014-08-13T20:15:00Z">
        <w:r w:rsidR="008020E6">
          <w:t>oppelvlakken</w:t>
        </w:r>
      </w:ins>
      <w:ins w:id="463" w:author="Jan Campschroer" w:date="2014-08-13T20:16:00Z">
        <w:r w:rsidR="008020E6">
          <w:t xml:space="preserve"> en v</w:t>
        </w:r>
      </w:ins>
      <w:ins w:id="464" w:author="Jan Campschroer" w:date="2014-08-13T20:15:00Z">
        <w:r w:rsidR="008020E6">
          <w:t>ertalingen</w:t>
        </w:r>
      </w:ins>
      <w:ins w:id="465" w:author="Jan Campschroer" w:date="2014-08-13T20:16:00Z">
        <w:r w:rsidR="008020E6">
          <w:t xml:space="preserve">. </w:t>
        </w:r>
      </w:ins>
      <w:ins w:id="466" w:author="Jan Campschroer" w:date="2014-08-13T20:18:00Z">
        <w:r w:rsidR="00E36733">
          <w:t xml:space="preserve">Die laatste ontstaan dus </w:t>
        </w:r>
      </w:ins>
      <w:ins w:id="467" w:author="Jan Campschroer" w:date="2014-08-14T19:31:00Z">
        <w:r w:rsidR="008C6063">
          <w:t xml:space="preserve">binnen de kaders </w:t>
        </w:r>
      </w:ins>
      <w:ins w:id="468" w:author="Jan Campschroer" w:date="2014-08-14T19:30:00Z">
        <w:r w:rsidR="008C6063">
          <w:t xml:space="preserve">zoals </w:t>
        </w:r>
      </w:ins>
      <w:ins w:id="469" w:author="Jan Campschroer" w:date="2014-08-14T19:31:00Z">
        <w:r w:rsidR="008C6063">
          <w:t xml:space="preserve">beschreven in </w:t>
        </w:r>
      </w:ins>
      <w:ins w:id="470" w:author="Jan Campschroer" w:date="2014-08-13T20:18:00Z">
        <w:r w:rsidR="00E36733">
          <w:t xml:space="preserve">de basisonderdelen. </w:t>
        </w:r>
      </w:ins>
    </w:p>
    <w:p w:rsidR="00161636" w:rsidRDefault="00CC03CA">
      <w:pPr>
        <w:pStyle w:val="Kop3"/>
        <w:rPr>
          <w:ins w:id="471" w:author="Jan Campschroer" w:date="2014-08-13T19:20:00Z"/>
        </w:rPr>
      </w:pPr>
      <w:bookmarkStart w:id="472" w:name="_Toc395882593"/>
      <w:ins w:id="473" w:author="Jan Campschroer" w:date="2014-08-13T19:18:00Z">
        <w:r>
          <w:t>Informatiemodel</w:t>
        </w:r>
      </w:ins>
      <w:bookmarkEnd w:id="472"/>
    </w:p>
    <w:p w:rsidR="005E0CB0" w:rsidRDefault="005E0CB0" w:rsidP="005E0CB0">
      <w:pPr>
        <w:autoSpaceDE w:val="0"/>
        <w:autoSpaceDN w:val="0"/>
        <w:adjustRightInd w:val="0"/>
        <w:rPr>
          <w:ins w:id="474" w:author="Jan Campschroer" w:date="2014-08-13T19:52:00Z"/>
          <w:rFonts w:cs="Arial"/>
          <w:lang w:val="nl-NL" w:eastAsia="nl-NL"/>
        </w:rPr>
      </w:pPr>
      <w:ins w:id="475" w:author="Jan Campschroer" w:date="2014-08-13T19:52:00Z">
        <w:r>
          <w:rPr>
            <w:rFonts w:cs="Arial"/>
            <w:lang w:val="nl-NL" w:eastAsia="nl-NL"/>
          </w:rPr>
          <w:t>Een informatiemodel beschrijft een domein in termen van objecten, kenmerken en relaties</w:t>
        </w:r>
      </w:ins>
    </w:p>
    <w:p w:rsidR="00E378F8" w:rsidRDefault="005E0CB0" w:rsidP="005E0CB0">
      <w:pPr>
        <w:autoSpaceDE w:val="0"/>
        <w:autoSpaceDN w:val="0"/>
        <w:adjustRightInd w:val="0"/>
        <w:rPr>
          <w:ins w:id="476" w:author="Jan Campschroer" w:date="2014-08-13T19:56:00Z"/>
          <w:rFonts w:cs="Arial"/>
          <w:lang w:val="nl-NL" w:eastAsia="nl-NL"/>
        </w:rPr>
      </w:pPr>
      <w:ins w:id="477" w:author="Jan Campschroer" w:date="2014-08-13T19:52:00Z">
        <w:r>
          <w:rPr>
            <w:rFonts w:cs="Arial"/>
            <w:lang w:val="nl-NL" w:eastAsia="nl-NL"/>
          </w:rPr>
          <w:t xml:space="preserve">tussen objecten. </w:t>
        </w:r>
      </w:ins>
    </w:p>
    <w:p w:rsidR="00E378F8" w:rsidRDefault="00E378F8" w:rsidP="005E0CB0">
      <w:pPr>
        <w:autoSpaceDE w:val="0"/>
        <w:autoSpaceDN w:val="0"/>
        <w:adjustRightInd w:val="0"/>
        <w:rPr>
          <w:ins w:id="478" w:author="Jan Campschroer" w:date="2014-08-13T19:56:00Z"/>
          <w:rFonts w:cs="Arial"/>
          <w:lang w:val="nl-NL" w:eastAsia="nl-NL"/>
        </w:rPr>
      </w:pPr>
    </w:p>
    <w:p w:rsidR="005E0CB0" w:rsidRDefault="005E0CB0" w:rsidP="005E0CB0">
      <w:pPr>
        <w:autoSpaceDE w:val="0"/>
        <w:autoSpaceDN w:val="0"/>
        <w:adjustRightInd w:val="0"/>
        <w:rPr>
          <w:ins w:id="479" w:author="Jan Campschroer" w:date="2014-08-13T19:52:00Z"/>
          <w:rFonts w:cs="Arial"/>
          <w:lang w:val="nl-NL" w:eastAsia="nl-NL"/>
        </w:rPr>
      </w:pPr>
      <w:ins w:id="480" w:author="Jan Campschroer" w:date="2014-08-13T19:52:00Z">
        <w:r>
          <w:rPr>
            <w:rFonts w:cs="Arial"/>
            <w:lang w:val="nl-NL" w:eastAsia="nl-NL"/>
          </w:rPr>
          <w:t>Een domein is daarbij bepaald door een beeld van de echte of hypothetische</w:t>
        </w:r>
      </w:ins>
      <w:ins w:id="481" w:author="Jan Campschroer" w:date="2014-08-13T20:19:00Z">
        <w:r w:rsidR="00E36733">
          <w:rPr>
            <w:rFonts w:cs="Arial"/>
            <w:lang w:val="nl-NL" w:eastAsia="nl-NL"/>
          </w:rPr>
          <w:t xml:space="preserve"> </w:t>
        </w:r>
      </w:ins>
      <w:ins w:id="482" w:author="Jan Campschroer" w:date="2014-08-13T19:52:00Z">
        <w:r>
          <w:rPr>
            <w:rFonts w:cs="Arial"/>
            <w:lang w:val="nl-NL" w:eastAsia="nl-NL"/>
          </w:rPr>
          <w:t xml:space="preserve">wereld die binnen </w:t>
        </w:r>
      </w:ins>
      <w:ins w:id="483" w:author="Jan Campschroer" w:date="2014-08-13T19:53:00Z">
        <w:r w:rsidR="00E378F8">
          <w:rPr>
            <w:rFonts w:cs="Arial"/>
            <w:lang w:val="nl-NL" w:eastAsia="nl-NL"/>
          </w:rPr>
          <w:t xml:space="preserve">een bepaalde </w:t>
        </w:r>
      </w:ins>
      <w:ins w:id="484" w:author="Jan Campschroer" w:date="2014-08-13T19:52:00Z">
        <w:r>
          <w:rPr>
            <w:rFonts w:cs="Arial"/>
            <w:lang w:val="nl-NL" w:eastAsia="nl-NL"/>
          </w:rPr>
          <w:t>context alles van belang omvat. Een domein kan van</w:t>
        </w:r>
      </w:ins>
      <w:ins w:id="485" w:author="Jan Campschroer" w:date="2014-08-13T20:19:00Z">
        <w:r w:rsidR="00E36733">
          <w:rPr>
            <w:rFonts w:cs="Arial"/>
            <w:lang w:val="nl-NL" w:eastAsia="nl-NL"/>
          </w:rPr>
          <w:t xml:space="preserve"> </w:t>
        </w:r>
      </w:ins>
      <w:ins w:id="486" w:author="Jan Campschroer" w:date="2014-08-13T19:52:00Z">
        <w:r>
          <w:rPr>
            <w:rFonts w:cs="Arial"/>
            <w:lang w:val="nl-NL" w:eastAsia="nl-NL"/>
          </w:rPr>
          <w:t>alles zijn</w:t>
        </w:r>
      </w:ins>
      <w:ins w:id="487" w:author="Jan Campschroer" w:date="2014-08-13T19:53:00Z">
        <w:r w:rsidR="00E378F8">
          <w:rPr>
            <w:rFonts w:cs="Arial"/>
            <w:lang w:val="nl-NL" w:eastAsia="nl-NL"/>
          </w:rPr>
          <w:t xml:space="preserve">. We gaan er hier van uit dat </w:t>
        </w:r>
      </w:ins>
      <w:ins w:id="488" w:author="Jan Campschroer" w:date="2014-08-13T19:52:00Z">
        <w:r>
          <w:rPr>
            <w:rFonts w:cs="Arial"/>
            <w:lang w:val="nl-NL" w:eastAsia="nl-NL"/>
          </w:rPr>
          <w:t xml:space="preserve">het sectoren of beleidssectoren </w:t>
        </w:r>
      </w:ins>
      <w:ins w:id="489" w:author="Jan Campschroer" w:date="2014-08-13T19:53:00Z">
        <w:r w:rsidR="00E378F8">
          <w:rPr>
            <w:rFonts w:cs="Arial"/>
            <w:lang w:val="nl-NL" w:eastAsia="nl-NL"/>
          </w:rPr>
          <w:t xml:space="preserve">zijn </w:t>
        </w:r>
      </w:ins>
      <w:ins w:id="490" w:author="Jan Campschroer" w:date="2014-08-13T19:52:00Z">
        <w:r>
          <w:rPr>
            <w:rFonts w:cs="Arial"/>
            <w:lang w:val="nl-NL" w:eastAsia="nl-NL"/>
          </w:rPr>
          <w:t>die</w:t>
        </w:r>
      </w:ins>
      <w:ins w:id="491" w:author="Jan Campschroer" w:date="2014-08-13T20:19:00Z">
        <w:r w:rsidR="00E36733">
          <w:rPr>
            <w:rFonts w:cs="Arial"/>
            <w:lang w:val="nl-NL" w:eastAsia="nl-NL"/>
          </w:rPr>
          <w:t xml:space="preserve"> </w:t>
        </w:r>
      </w:ins>
      <w:ins w:id="492" w:author="Jan Campschroer" w:date="2014-08-13T19:52:00Z">
        <w:r>
          <w:rPr>
            <w:rFonts w:cs="Arial"/>
            <w:lang w:val="nl-NL" w:eastAsia="nl-NL"/>
          </w:rPr>
          <w:t>omwille van bestuurlijke en beheersmatige redenen geïdentificeerd en georganiseerd zijn.</w:t>
        </w:r>
      </w:ins>
    </w:p>
    <w:p w:rsidR="005E0CB0" w:rsidRDefault="005E0CB0" w:rsidP="005E0CB0">
      <w:pPr>
        <w:autoSpaceDE w:val="0"/>
        <w:autoSpaceDN w:val="0"/>
        <w:adjustRightInd w:val="0"/>
        <w:rPr>
          <w:ins w:id="493" w:author="Jan Campschroer" w:date="2014-08-13T19:54:00Z"/>
          <w:rFonts w:cs="Arial"/>
          <w:lang w:val="nl-NL" w:eastAsia="nl-NL"/>
        </w:rPr>
      </w:pPr>
      <w:ins w:id="494" w:author="Jan Campschroer" w:date="2014-08-13T19:52:00Z">
        <w:r>
          <w:rPr>
            <w:rFonts w:cs="Arial"/>
            <w:lang w:val="nl-NL" w:eastAsia="nl-NL"/>
          </w:rPr>
          <w:t>Voo</w:t>
        </w:r>
        <w:r w:rsidR="00E378F8">
          <w:rPr>
            <w:rFonts w:cs="Arial"/>
            <w:lang w:val="nl-NL" w:eastAsia="nl-NL"/>
          </w:rPr>
          <w:t xml:space="preserve">rbeelden </w:t>
        </w:r>
      </w:ins>
      <w:ins w:id="495" w:author="Jan Campschroer" w:date="2014-08-13T19:54:00Z">
        <w:r w:rsidR="00E378F8">
          <w:rPr>
            <w:rFonts w:cs="Arial"/>
            <w:lang w:val="nl-NL" w:eastAsia="nl-NL"/>
          </w:rPr>
          <w:t xml:space="preserve">van domeinen </w:t>
        </w:r>
      </w:ins>
      <w:ins w:id="496" w:author="Jan Campschroer" w:date="2014-08-13T19:52:00Z">
        <w:r w:rsidR="00E378F8">
          <w:rPr>
            <w:rFonts w:cs="Arial"/>
            <w:lang w:val="nl-NL" w:eastAsia="nl-NL"/>
          </w:rPr>
          <w:t>zijn ruimtelij</w:t>
        </w:r>
        <w:r>
          <w:rPr>
            <w:rFonts w:cs="Arial"/>
            <w:lang w:val="nl-NL" w:eastAsia="nl-NL"/>
          </w:rPr>
          <w:t>ke ordening, waterbeheer, kadastrale informatie,</w:t>
        </w:r>
      </w:ins>
      <w:ins w:id="497" w:author="Jan Campschroer" w:date="2014-08-13T20:19:00Z">
        <w:r w:rsidR="00E36733">
          <w:rPr>
            <w:rFonts w:cs="Arial"/>
            <w:lang w:val="nl-NL" w:eastAsia="nl-NL"/>
          </w:rPr>
          <w:t xml:space="preserve"> </w:t>
        </w:r>
      </w:ins>
      <w:ins w:id="498" w:author="Jan Campschroer" w:date="2014-08-13T19:52:00Z">
        <w:r>
          <w:rPr>
            <w:rFonts w:cs="Arial"/>
            <w:lang w:val="nl-NL" w:eastAsia="nl-NL"/>
          </w:rPr>
          <w:t>cultuurhistorisch en ook voorbeelden als kentekenregistratie, registratie onroerende</w:t>
        </w:r>
      </w:ins>
      <w:ins w:id="499" w:author="Jan Campschroer" w:date="2014-08-13T19:54:00Z">
        <w:r w:rsidR="00E378F8">
          <w:rPr>
            <w:rFonts w:cs="Arial"/>
            <w:lang w:val="nl-NL" w:eastAsia="nl-NL"/>
          </w:rPr>
          <w:t xml:space="preserve"> </w:t>
        </w:r>
      </w:ins>
      <w:ins w:id="500" w:author="Jan Campschroer" w:date="2014-08-13T19:52:00Z">
        <w:r>
          <w:rPr>
            <w:rFonts w:cs="Arial"/>
            <w:lang w:val="nl-NL" w:eastAsia="nl-NL"/>
          </w:rPr>
          <w:t>zaken. In de</w:t>
        </w:r>
      </w:ins>
      <w:ins w:id="501" w:author="Jan Campschroer" w:date="2014-08-13T20:19:00Z">
        <w:r w:rsidR="00E36733">
          <w:rPr>
            <w:rFonts w:cs="Arial"/>
            <w:lang w:val="nl-NL" w:eastAsia="nl-NL"/>
          </w:rPr>
          <w:t xml:space="preserve"> </w:t>
        </w:r>
      </w:ins>
      <w:ins w:id="502" w:author="Jan Campschroer" w:date="2014-08-13T19:52:00Z">
        <w:r>
          <w:rPr>
            <w:rFonts w:cs="Arial"/>
            <w:lang w:val="nl-NL" w:eastAsia="nl-NL"/>
          </w:rPr>
          <w:t>meeste gevallen bouwen deze domeinen registraties of gegevenssets op die de gegevens in de</w:t>
        </w:r>
      </w:ins>
      <w:ins w:id="503" w:author="Jan Campschroer" w:date="2014-08-13T20:19:00Z">
        <w:r w:rsidR="00E36733">
          <w:rPr>
            <w:rFonts w:cs="Arial"/>
            <w:lang w:val="nl-NL" w:eastAsia="nl-NL"/>
          </w:rPr>
          <w:t xml:space="preserve"> </w:t>
        </w:r>
      </w:ins>
      <w:ins w:id="504" w:author="Jan Campschroer" w:date="2014-08-13T19:52:00Z">
        <w:r>
          <w:rPr>
            <w:rFonts w:cs="Arial"/>
            <w:lang w:val="nl-NL" w:eastAsia="nl-NL"/>
          </w:rPr>
          <w:t>domeinen omvatten.</w:t>
        </w:r>
      </w:ins>
    </w:p>
    <w:p w:rsidR="00E378F8" w:rsidRDefault="00E378F8" w:rsidP="005E0CB0">
      <w:pPr>
        <w:autoSpaceDE w:val="0"/>
        <w:autoSpaceDN w:val="0"/>
        <w:adjustRightInd w:val="0"/>
        <w:rPr>
          <w:ins w:id="505" w:author="Jan Campschroer" w:date="2014-08-13T19:52:00Z"/>
          <w:rFonts w:cs="Arial"/>
          <w:lang w:val="nl-NL" w:eastAsia="nl-NL"/>
        </w:rPr>
      </w:pPr>
    </w:p>
    <w:p w:rsidR="00161636" w:rsidRDefault="00A22640">
      <w:pPr>
        <w:autoSpaceDE w:val="0"/>
        <w:autoSpaceDN w:val="0"/>
        <w:adjustRightInd w:val="0"/>
        <w:rPr>
          <w:ins w:id="506" w:author="Jan Campschroer" w:date="2014-08-13T19:52:00Z"/>
        </w:rPr>
      </w:pPr>
      <w:ins w:id="507" w:author="Jan Campschroer" w:date="2014-08-14T19:08:00Z">
        <w:r>
          <w:rPr>
            <w:rFonts w:cs="Arial"/>
            <w:lang w:val="nl-NL" w:eastAsia="nl-NL"/>
          </w:rPr>
          <w:lastRenderedPageBreak/>
          <w:t>Een</w:t>
        </w:r>
      </w:ins>
      <w:ins w:id="508" w:author="Jan Campschroer" w:date="2014-08-13T19:52:00Z">
        <w:r w:rsidR="005E0CB0">
          <w:rPr>
            <w:rFonts w:cs="Arial"/>
            <w:lang w:val="nl-NL" w:eastAsia="nl-NL"/>
          </w:rPr>
          <w:t xml:space="preserve"> informatiemodel beschrijft op een inhoudelijke manier de informatie-elementen in</w:t>
        </w:r>
      </w:ins>
      <w:ins w:id="509" w:author="Jan Campschroer" w:date="2014-08-13T20:19:00Z">
        <w:r w:rsidR="00E36733">
          <w:rPr>
            <w:rFonts w:cs="Arial"/>
            <w:lang w:val="nl-NL" w:eastAsia="nl-NL"/>
          </w:rPr>
          <w:t xml:space="preserve"> </w:t>
        </w:r>
      </w:ins>
      <w:ins w:id="510" w:author="Jan Campschroer" w:date="2014-08-13T19:52:00Z">
        <w:r w:rsidR="005E0CB0">
          <w:rPr>
            <w:rFonts w:cs="Arial"/>
            <w:lang w:val="nl-NL" w:eastAsia="nl-NL"/>
          </w:rPr>
          <w:t>een registratie. Met inhoudelijk wordt bedoeld dat er geen enkele relatie is naar</w:t>
        </w:r>
      </w:ins>
      <w:ins w:id="511" w:author="Jan Campschroer" w:date="2014-08-13T20:19:00Z">
        <w:r w:rsidR="00E36733">
          <w:rPr>
            <w:rFonts w:cs="Arial"/>
            <w:lang w:val="nl-NL" w:eastAsia="nl-NL"/>
          </w:rPr>
          <w:t xml:space="preserve"> </w:t>
        </w:r>
      </w:ins>
      <w:ins w:id="512" w:author="Jan Campschroer" w:date="2014-08-13T19:52:00Z">
        <w:r w:rsidR="005E0CB0">
          <w:rPr>
            <w:rFonts w:cs="Arial"/>
            <w:lang w:val="nl-NL" w:eastAsia="nl-NL"/>
          </w:rPr>
          <w:t>een mogelijke implementatie of toepassingsomgeving. Er zijn geen regels toegepast die</w:t>
        </w:r>
      </w:ins>
      <w:ins w:id="513" w:author="Jan Campschroer" w:date="2014-08-13T20:19:00Z">
        <w:r w:rsidR="00E36733">
          <w:rPr>
            <w:rFonts w:cs="Arial"/>
            <w:lang w:val="nl-NL" w:eastAsia="nl-NL"/>
          </w:rPr>
          <w:t xml:space="preserve"> </w:t>
        </w:r>
      </w:ins>
      <w:ins w:id="514" w:author="Jan Campschroer" w:date="2014-08-13T19:52:00Z">
        <w:r w:rsidR="005E0CB0">
          <w:rPr>
            <w:rFonts w:cs="Arial"/>
            <w:lang w:val="nl-NL" w:eastAsia="nl-NL"/>
          </w:rPr>
          <w:t>gerelateerd zijn aan de manier waarop de informatie in</w:t>
        </w:r>
        <w:r w:rsidR="00062FA4">
          <w:rPr>
            <w:rFonts w:cs="Arial"/>
            <w:lang w:val="nl-NL" w:eastAsia="nl-NL"/>
          </w:rPr>
          <w:t xml:space="preserve">gewonnen, opgeslagen, beheerd </w:t>
        </w:r>
      </w:ins>
      <w:ins w:id="515" w:author="Jan Campschroer" w:date="2014-09-10T08:10:00Z">
        <w:r w:rsidR="00062FA4">
          <w:rPr>
            <w:rFonts w:cs="Arial"/>
            <w:lang w:val="nl-NL" w:eastAsia="nl-NL"/>
          </w:rPr>
          <w:t>of</w:t>
        </w:r>
      </w:ins>
      <w:ins w:id="516" w:author="Jan Campschroer" w:date="2014-08-13T20:19:00Z">
        <w:r w:rsidR="00E36733">
          <w:rPr>
            <w:rFonts w:cs="Arial"/>
            <w:lang w:val="nl-NL" w:eastAsia="nl-NL"/>
          </w:rPr>
          <w:t xml:space="preserve"> </w:t>
        </w:r>
      </w:ins>
      <w:ins w:id="517" w:author="Jan Campschroer" w:date="2014-08-13T19:52:00Z">
        <w:r w:rsidR="005E0CB0">
          <w:rPr>
            <w:rFonts w:cs="Arial"/>
            <w:lang w:val="nl-NL" w:eastAsia="nl-NL"/>
          </w:rPr>
          <w:t>uitgewisseld wordt. Er wordt alleen puur naar de inhoud gekeken.</w:t>
        </w:r>
      </w:ins>
      <w:ins w:id="518" w:author="Jan Campschroer" w:date="2014-09-10T08:11:00Z">
        <w:r w:rsidR="00062FA4">
          <w:rPr>
            <w:rFonts w:cs="Arial"/>
            <w:lang w:val="nl-NL" w:eastAsia="nl-NL"/>
          </w:rPr>
          <w:t xml:space="preserve"> </w:t>
        </w:r>
      </w:ins>
      <w:ins w:id="519" w:author="Jan Campschroer" w:date="2014-08-13T19:52:00Z">
        <w:r w:rsidR="005E0CB0">
          <w:rPr>
            <w:rFonts w:cs="Arial"/>
            <w:lang w:val="nl-NL" w:eastAsia="nl-NL"/>
          </w:rPr>
          <w:t>Het informatiemodel vormt de formele beschrijving van alles dat van belang is binnen een</w:t>
        </w:r>
      </w:ins>
      <w:ins w:id="520" w:author="Jan Campschroer" w:date="2014-08-13T20:19:00Z">
        <w:r w:rsidR="00E36733">
          <w:rPr>
            <w:rFonts w:cs="Arial"/>
            <w:lang w:val="nl-NL" w:eastAsia="nl-NL"/>
          </w:rPr>
          <w:t xml:space="preserve"> </w:t>
        </w:r>
      </w:ins>
      <w:ins w:id="521" w:author="Jan Campschroer" w:date="2014-08-13T19:52:00Z">
        <w:r w:rsidR="005E0CB0">
          <w:rPr>
            <w:rFonts w:cs="Arial"/>
            <w:lang w:val="nl-NL" w:eastAsia="nl-NL"/>
          </w:rPr>
          <w:t>domein</w:t>
        </w:r>
      </w:ins>
    </w:p>
    <w:p w:rsidR="005E0CB0" w:rsidRDefault="005E0CB0" w:rsidP="0053499C">
      <w:pPr>
        <w:rPr>
          <w:ins w:id="522" w:author="Jan Campschroer" w:date="2014-08-13T19:52:00Z"/>
        </w:rPr>
      </w:pPr>
    </w:p>
    <w:p w:rsidR="0053499C" w:rsidRPr="00CC03CA" w:rsidRDefault="0053499C" w:rsidP="0053499C">
      <w:pPr>
        <w:rPr>
          <w:ins w:id="523" w:author="Jan Campschroer" w:date="2014-08-13T19:18:00Z"/>
        </w:rPr>
      </w:pPr>
      <w:ins w:id="524" w:author="Jan Campschroer" w:date="2014-08-13T19:36:00Z">
        <w:r>
          <w:t xml:space="preserve">In een informatiemodel ligt de nadruk op de betekenis van de </w:t>
        </w:r>
      </w:ins>
      <w:ins w:id="525" w:author="Jan Campschroer" w:date="2014-08-13T19:37:00Z">
        <w:r>
          <w:t xml:space="preserve">gegevens. Er </w:t>
        </w:r>
      </w:ins>
      <w:ins w:id="526" w:author="Jan Campschroer" w:date="2014-08-13T19:38:00Z">
        <w:r w:rsidR="0078348F">
          <w:t>zijn</w:t>
        </w:r>
      </w:ins>
      <w:ins w:id="527" w:author="Jan Campschroer" w:date="2014-08-13T19:37:00Z">
        <w:r>
          <w:t xml:space="preserve"> echter ook functionele eisen </w:t>
        </w:r>
      </w:ins>
      <w:ins w:id="528" w:author="Jan Campschroer" w:date="2014-08-13T19:38:00Z">
        <w:r w:rsidR="0078348F">
          <w:t>opgenomen</w:t>
        </w:r>
      </w:ins>
      <w:ins w:id="529" w:author="Jan Campschroer" w:date="2014-08-13T19:39:00Z">
        <w:r w:rsidR="0078348F">
          <w:t xml:space="preserve"> </w:t>
        </w:r>
      </w:ins>
      <w:ins w:id="530" w:author="Jan Campschroer" w:date="2014-08-13T19:37:00Z">
        <w:r>
          <w:t xml:space="preserve">aan de </w:t>
        </w:r>
        <w:r w:rsidR="0078348F">
          <w:t>administraties (gegevensverzamel</w:t>
        </w:r>
      </w:ins>
      <w:ins w:id="531" w:author="Jan Campschroer" w:date="2014-08-13T19:38:00Z">
        <w:r w:rsidR="0078348F">
          <w:t>ingen)</w:t>
        </w:r>
        <w:r w:rsidR="00E36733">
          <w:t xml:space="preserve"> waarin deze gegevens voorkomen</w:t>
        </w:r>
      </w:ins>
      <w:ins w:id="532" w:author="Jan Campschroer" w:date="2014-08-13T20:21:00Z">
        <w:r w:rsidR="00E36733">
          <w:t xml:space="preserve">. Ook bevat het de </w:t>
        </w:r>
      </w:ins>
      <w:ins w:id="533" w:author="Jan Campschroer" w:date="2014-08-13T20:20:00Z">
        <w:r w:rsidR="00E36733">
          <w:t xml:space="preserve">eisen aan </w:t>
        </w:r>
      </w:ins>
      <w:ins w:id="534" w:author="Jan Campschroer" w:date="2014-08-13T19:38:00Z">
        <w:r w:rsidR="0078348F">
          <w:t xml:space="preserve">de te gebruiken waarden </w:t>
        </w:r>
        <w:r w:rsidR="00EE6695">
          <w:t>om deze gegevens te registreren</w:t>
        </w:r>
      </w:ins>
      <w:ins w:id="535" w:author="Jan Campschroer" w:date="2014-08-13T19:58:00Z">
        <w:r w:rsidR="00EE6695">
          <w:t xml:space="preserve"> of te presenteren aan een menselijk gebruiker. </w:t>
        </w:r>
      </w:ins>
      <w:ins w:id="536" w:author="Jan Campschroer" w:date="2014-08-13T20:20:00Z">
        <w:r w:rsidR="00E36733">
          <w:t>Daarmee definieert een informatiemodel ook het jargon (d</w:t>
        </w:r>
      </w:ins>
      <w:ins w:id="537" w:author="Jan Campschroer" w:date="2014-08-13T20:21:00Z">
        <w:r w:rsidR="00E36733">
          <w:t xml:space="preserve">e vaktaal) </w:t>
        </w:r>
      </w:ins>
      <w:ins w:id="538" w:author="Jan Campschroer" w:date="2014-08-13T20:20:00Z">
        <w:r w:rsidR="00E36733">
          <w:t>voor dat domein.</w:t>
        </w:r>
      </w:ins>
    </w:p>
    <w:p w:rsidR="00161636" w:rsidRDefault="005C194A">
      <w:pPr>
        <w:pStyle w:val="Kop3"/>
        <w:rPr>
          <w:ins w:id="539" w:author="Jan Campschroer" w:date="2014-08-13T17:39:00Z"/>
        </w:rPr>
      </w:pPr>
      <w:bookmarkStart w:id="540" w:name="_Toc395882594"/>
      <w:ins w:id="541" w:author="Jan Campschroer" w:date="2014-08-13T17:44:00Z">
        <w:r>
          <w:t>Sectormodel</w:t>
        </w:r>
      </w:ins>
      <w:bookmarkEnd w:id="540"/>
    </w:p>
    <w:p w:rsidR="00CC2B75" w:rsidRDefault="008A7321" w:rsidP="00CC2B75">
      <w:pPr>
        <w:rPr>
          <w:ins w:id="542" w:author="Jan Campschroer" w:date="2014-08-15T17:11:00Z"/>
        </w:rPr>
      </w:pPr>
      <w:ins w:id="543" w:author="Jan Campschroer" w:date="2014-08-15T17:11:00Z">
        <w:r w:rsidRPr="008A7321">
          <w:t xml:space="preserve">Een sectormodel is een StUF-onderdeel met als functie het koppelen van (niet nader bekend veronderstelde) applicaties binnen een bepaalde sector (domein, toepassingsgebied) of tussen bepaalde sectoren (ketens) op basis van een afgebakende set aan gegevens beschreven in een </w:t>
        </w:r>
        <w:r w:rsidR="00E55940" w:rsidRPr="00E55940">
          <w:rPr>
            <w:i/>
            <w:rPrChange w:id="544" w:author="Jan Campschroer" w:date="2014-08-15T17:11:00Z">
              <w:rPr>
                <w:color w:val="0000FF"/>
                <w:u w:val="single"/>
              </w:rPr>
            </w:rPrChange>
          </w:rPr>
          <w:t>informatiemodel</w:t>
        </w:r>
        <w:r>
          <w:t>.</w:t>
        </w:r>
      </w:ins>
    </w:p>
    <w:p w:rsidR="008A7321" w:rsidRDefault="008A7321" w:rsidP="00CC2B75">
      <w:pPr>
        <w:rPr>
          <w:ins w:id="545" w:author="Jan Campschroer" w:date="2014-08-13T19:18:00Z"/>
        </w:rPr>
      </w:pPr>
    </w:p>
    <w:p w:rsidR="00CC03CA" w:rsidRDefault="00CC03CA" w:rsidP="00CC2B75">
      <w:pPr>
        <w:rPr>
          <w:ins w:id="546" w:author="Jan Campschroer" w:date="2014-08-13T20:25:00Z"/>
        </w:rPr>
      </w:pPr>
      <w:ins w:id="547" w:author="Jan Campschroer" w:date="2014-08-13T19:18:00Z">
        <w:r>
          <w:t xml:space="preserve">Een sectormodel is altijd gebaseerd op één </w:t>
        </w:r>
        <w:r w:rsidRPr="00BD1EAF">
          <w:rPr>
            <w:i/>
          </w:rPr>
          <w:t>Informatiemodel</w:t>
        </w:r>
        <w:r>
          <w:rPr>
            <w:i/>
          </w:rPr>
          <w:t>.</w:t>
        </w:r>
      </w:ins>
      <w:ins w:id="548" w:author="Jan Campschroer" w:date="2014-08-13T19:41:00Z">
        <w:r w:rsidR="0078348F">
          <w:rPr>
            <w:i/>
          </w:rPr>
          <w:t xml:space="preserve"> </w:t>
        </w:r>
      </w:ins>
      <w:ins w:id="549" w:author="Jan Campschroer" w:date="2014-08-13T19:42:00Z">
        <w:r w:rsidR="007D53B1" w:rsidRPr="007D53B1">
          <w:t>D</w:t>
        </w:r>
        <w:r w:rsidR="0078348F">
          <w:t xml:space="preserve">it informatiemodel beschrijft de gegevens </w:t>
        </w:r>
        <w:r w:rsidR="0068117B">
          <w:t xml:space="preserve">die in </w:t>
        </w:r>
      </w:ins>
      <w:ins w:id="550" w:author="Jan Campschroer" w:date="2014-08-13T19:43:00Z">
        <w:r w:rsidR="0068117B">
          <w:t xml:space="preserve">deze applicaties worden geadministreerd </w:t>
        </w:r>
      </w:ins>
      <w:ins w:id="551" w:author="Jan Campschroer" w:date="2014-08-13T19:44:00Z">
        <w:r w:rsidR="0068117B">
          <w:t xml:space="preserve">of gebruikt </w:t>
        </w:r>
      </w:ins>
      <w:ins w:id="552" w:author="Jan Campschroer" w:date="2014-08-13T19:43:00Z">
        <w:r w:rsidR="0068117B">
          <w:t>en tussen de</w:t>
        </w:r>
      </w:ins>
      <w:ins w:id="553" w:author="Jan Campschroer" w:date="2014-08-13T19:44:00Z">
        <w:r w:rsidR="0068117B">
          <w:t>ze</w:t>
        </w:r>
      </w:ins>
      <w:ins w:id="554" w:author="Jan Campschroer" w:date="2014-08-13T19:43:00Z">
        <w:r w:rsidR="0068117B">
          <w:t xml:space="preserve"> applicaties worden uitgewisseld.</w:t>
        </w:r>
      </w:ins>
      <w:ins w:id="555" w:author="Jan Campschroer" w:date="2014-08-13T20:40:00Z">
        <w:r w:rsidR="000E3E3B">
          <w:t xml:space="preserve"> Voor een gedetailleerde beschrijving hoe sectormodellen worden a</w:t>
        </w:r>
      </w:ins>
      <w:ins w:id="556" w:author="Jan Campschroer" w:date="2014-08-13T20:41:00Z">
        <w:r w:rsidR="000E3E3B">
          <w:t>fgeleid</w:t>
        </w:r>
      </w:ins>
      <w:ins w:id="557" w:author="Jan Campschroer" w:date="2014-08-13T20:40:00Z">
        <w:r w:rsidR="000E3E3B">
          <w:t xml:space="preserve"> uit informatiemodellen wordt verwezen naar het document ‘Regels en best practices voor het ontwerpen van StUF-berichten’. </w:t>
        </w:r>
      </w:ins>
    </w:p>
    <w:p w:rsidR="00CC03CA" w:rsidRDefault="00CC03CA" w:rsidP="00CC2B75">
      <w:pPr>
        <w:rPr>
          <w:ins w:id="558" w:author="Jan Campschroer" w:date="2014-08-13T18:54:00Z"/>
        </w:rPr>
      </w:pPr>
    </w:p>
    <w:p w:rsidR="00161636" w:rsidRDefault="002A58CC">
      <w:pPr>
        <w:rPr>
          <w:ins w:id="559" w:author="Jan Campschroer" w:date="2014-08-13T18:55:00Z"/>
        </w:rPr>
      </w:pPr>
      <w:ins w:id="560" w:author="Jan Campschroer" w:date="2014-08-13T18:54:00Z">
        <w:r>
          <w:t xml:space="preserve">Een sectormodel </w:t>
        </w:r>
      </w:ins>
      <w:ins w:id="561" w:author="Jan Campschroer" w:date="2014-08-13T18:55:00Z">
        <w:r>
          <w:t>bestaat ui</w:t>
        </w:r>
      </w:ins>
      <w:ins w:id="562" w:author="Jan Campschroer" w:date="2014-08-13T18:56:00Z">
        <w:r w:rsidR="009C630C">
          <w:t>t</w:t>
        </w:r>
      </w:ins>
      <w:ins w:id="563" w:author="Jan Campschroer" w:date="2014-08-13T18:55:00Z">
        <w:r>
          <w:t xml:space="preserve"> </w:t>
        </w:r>
      </w:ins>
      <w:ins w:id="564" w:author="Jan Campschroer" w:date="2014-08-13T18:54:00Z">
        <w:r>
          <w:t xml:space="preserve">een </w:t>
        </w:r>
        <w:r w:rsidRPr="002A58CC">
          <w:rPr>
            <w:i/>
          </w:rPr>
          <w:t>vast deel</w:t>
        </w:r>
      </w:ins>
      <w:ins w:id="565" w:author="Jan Campschroer" w:date="2014-08-13T18:55:00Z">
        <w:r>
          <w:t xml:space="preserve"> en één of meer </w:t>
        </w:r>
        <w:r w:rsidR="007D53B1" w:rsidRPr="007D53B1">
          <w:rPr>
            <w:i/>
          </w:rPr>
          <w:t>aanvullende</w:t>
        </w:r>
        <w:r>
          <w:t xml:space="preserve"> </w:t>
        </w:r>
      </w:ins>
      <w:ins w:id="566" w:author="Jan Campschroer" w:date="2014-08-13T18:56:00Z">
        <w:r w:rsidR="007D53B1" w:rsidRPr="007D53B1">
          <w:rPr>
            <w:i/>
          </w:rPr>
          <w:t>b</w:t>
        </w:r>
      </w:ins>
      <w:ins w:id="567" w:author="Jan Campschroer" w:date="2014-08-13T18:55:00Z">
        <w:r w:rsidR="007D53B1" w:rsidRPr="007D53B1">
          <w:rPr>
            <w:i/>
          </w:rPr>
          <w:t>erichtcatalogi</w:t>
        </w:r>
      </w:ins>
      <w:ins w:id="568" w:author="Jan Campschroer" w:date="2014-08-13T18:54:00Z">
        <w:r>
          <w:t xml:space="preserve">. </w:t>
        </w:r>
      </w:ins>
    </w:p>
    <w:p w:rsidR="00161636" w:rsidRDefault="002A58CC">
      <w:pPr>
        <w:rPr>
          <w:ins w:id="569" w:author="Jan Campschroer" w:date="2014-08-13T18:54:00Z"/>
        </w:rPr>
      </w:pPr>
      <w:ins w:id="570" w:author="Jan Campschroer" w:date="2014-08-13T18:55:00Z">
        <w:r>
          <w:t xml:space="preserve">Het vaste deel </w:t>
        </w:r>
      </w:ins>
      <w:ins w:id="571" w:author="Jan Campschroer" w:date="2014-08-13T18:54:00Z">
        <w:r>
          <w:t>bevat:</w:t>
        </w:r>
      </w:ins>
    </w:p>
    <w:p w:rsidR="00161636" w:rsidRDefault="00EA7D21">
      <w:pPr>
        <w:pStyle w:val="Lijstalinea"/>
        <w:numPr>
          <w:ilvl w:val="0"/>
          <w:numId w:val="47"/>
        </w:numPr>
        <w:rPr>
          <w:ins w:id="572" w:author="Jan Campschroer" w:date="2014-08-13T18:59:00Z"/>
        </w:rPr>
      </w:pPr>
      <w:ins w:id="573" w:author="Jan Campschroer" w:date="2014-08-13T19:14:00Z">
        <w:r>
          <w:t>E</w:t>
        </w:r>
      </w:ins>
      <w:ins w:id="574" w:author="Jan Campschroer" w:date="2014-08-13T18:54:00Z">
        <w:r w:rsidR="002A58CC">
          <w:t xml:space="preserve">en XSD met </w:t>
        </w:r>
        <w:r w:rsidR="002A58CC" w:rsidRPr="00BC5312">
          <w:rPr>
            <w:i/>
          </w:rPr>
          <w:t>generieke berichtstructuren</w:t>
        </w:r>
      </w:ins>
      <w:ins w:id="575" w:author="Jan Campschroer" w:date="2014-08-13T19:14:00Z">
        <w:r>
          <w:rPr>
            <w:i/>
          </w:rPr>
          <w:t>.</w:t>
        </w:r>
      </w:ins>
    </w:p>
    <w:p w:rsidR="00161636" w:rsidRDefault="009C630C">
      <w:pPr>
        <w:pStyle w:val="Lijstalinea"/>
        <w:numPr>
          <w:ilvl w:val="0"/>
          <w:numId w:val="47"/>
        </w:numPr>
        <w:rPr>
          <w:ins w:id="576" w:author="Jan Campschroer" w:date="2014-08-13T19:01:00Z"/>
        </w:rPr>
      </w:pPr>
      <w:ins w:id="577" w:author="Jan Campschroer" w:date="2014-08-13T18:59:00Z">
        <w:r>
          <w:t xml:space="preserve">Een </w:t>
        </w:r>
      </w:ins>
      <w:ins w:id="578" w:author="Jan Campschroer" w:date="2014-08-13T18:54:00Z">
        <w:r w:rsidR="002A58CC" w:rsidRPr="00A348D3">
          <w:rPr>
            <w:i/>
          </w:rPr>
          <w:t>mutatiecatalogus</w:t>
        </w:r>
      </w:ins>
      <w:ins w:id="579" w:author="Jan Campschroer" w:date="2014-08-13T18:59:00Z">
        <w:r>
          <w:rPr>
            <w:i/>
          </w:rPr>
          <w:t>.</w:t>
        </w:r>
        <w:r>
          <w:t xml:space="preserve"> Dit</w:t>
        </w:r>
      </w:ins>
      <w:ins w:id="580" w:author="Jan Campschroer" w:date="2014-08-13T18:54:00Z">
        <w:r w:rsidR="002A58CC" w:rsidRPr="007B21A7">
          <w:t xml:space="preserve"> </w:t>
        </w:r>
        <w:r w:rsidR="002A58CC">
          <w:t xml:space="preserve">is een </w:t>
        </w:r>
      </w:ins>
      <w:commentRangeStart w:id="581"/>
      <w:ins w:id="582" w:author="Jan Campschroer" w:date="2014-08-13T19:02:00Z">
        <w:r w:rsidR="00D84871">
          <w:t xml:space="preserve"> </w:t>
        </w:r>
      </w:ins>
      <w:commentRangeEnd w:id="581"/>
      <w:ins w:id="583" w:author="Jan Campschroer" w:date="2014-08-13T19:04:00Z">
        <w:r w:rsidR="00D84871">
          <w:rPr>
            <w:rStyle w:val="Verwijzingopmerking"/>
          </w:rPr>
          <w:commentReference w:id="581"/>
        </w:r>
      </w:ins>
      <w:ins w:id="584" w:author="Jan Campschroer" w:date="2014-08-13T19:14:00Z">
        <w:r w:rsidR="00EA7D21">
          <w:rPr>
            <w:i/>
          </w:rPr>
          <w:t xml:space="preserve">berichtcatalogus </w:t>
        </w:r>
      </w:ins>
      <w:ins w:id="585" w:author="Jan Campschroer" w:date="2014-08-13T18:54:00Z">
        <w:r>
          <w:t>met bericht</w:t>
        </w:r>
      </w:ins>
      <w:ins w:id="586" w:author="Jan Campschroer" w:date="2014-08-13T19:01:00Z">
        <w:r>
          <w:t>specificaties</w:t>
        </w:r>
      </w:ins>
      <w:ins w:id="587" w:author="Jan Campschroer" w:date="2014-08-13T18:54:00Z">
        <w:r w:rsidR="002A58CC" w:rsidRPr="007B21A7">
          <w:t xml:space="preserve"> voor het </w:t>
        </w:r>
      </w:ins>
      <w:ins w:id="588" w:author="Jan Campschroer" w:date="2014-08-13T19:03:00Z">
        <w:r w:rsidR="00D84871">
          <w:t xml:space="preserve">melden en </w:t>
        </w:r>
      </w:ins>
      <w:ins w:id="589" w:author="Jan Campschroer" w:date="2014-08-13T18:54:00Z">
        <w:r w:rsidR="002A58CC" w:rsidRPr="007B21A7">
          <w:t>doorgeven van mutaties</w:t>
        </w:r>
      </w:ins>
      <w:ins w:id="590" w:author="Jan Campschroer" w:date="2014-08-13T19:07:00Z">
        <w:r w:rsidR="00CE7DCF">
          <w:t>.</w:t>
        </w:r>
      </w:ins>
    </w:p>
    <w:p w:rsidR="00EA7D21" w:rsidRDefault="00D84871" w:rsidP="00EA7D21">
      <w:pPr>
        <w:pStyle w:val="Lijstalinea"/>
        <w:numPr>
          <w:ilvl w:val="0"/>
          <w:numId w:val="47"/>
        </w:numPr>
        <w:rPr>
          <w:ins w:id="591" w:author="Jan Campschroer" w:date="2014-08-13T19:14:00Z"/>
        </w:rPr>
      </w:pPr>
      <w:ins w:id="592" w:author="Jan Campschroer" w:date="2014-08-13T19:02:00Z">
        <w:r>
          <w:t xml:space="preserve">Een </w:t>
        </w:r>
      </w:ins>
      <w:ins w:id="593" w:author="Jan Campschroer" w:date="2014-08-13T18:54:00Z">
        <w:r w:rsidR="002A58CC" w:rsidRPr="00B93F5E">
          <w:rPr>
            <w:i/>
          </w:rPr>
          <w:t>vraag/antwoord catalogus</w:t>
        </w:r>
        <w:r w:rsidR="002A58CC">
          <w:t xml:space="preserve">. </w:t>
        </w:r>
      </w:ins>
      <w:ins w:id="594" w:author="Jan Campschroer" w:date="2014-08-13T19:02:00Z">
        <w:r>
          <w:t>Dit is een</w:t>
        </w:r>
      </w:ins>
      <w:ins w:id="595" w:author="Jan Campschroer" w:date="2014-08-13T19:14:00Z">
        <w:r w:rsidR="00EA7D21">
          <w:t xml:space="preserve"> </w:t>
        </w:r>
        <w:r w:rsidR="00EA7D21">
          <w:rPr>
            <w:rStyle w:val="Verwijzingopmerking"/>
          </w:rPr>
          <w:commentReference w:id="596"/>
        </w:r>
        <w:r w:rsidR="00EA7D21">
          <w:rPr>
            <w:i/>
          </w:rPr>
          <w:t>berichtcatalogus</w:t>
        </w:r>
      </w:ins>
      <w:ins w:id="597" w:author="Jan Campschroer" w:date="2014-08-13T19:02:00Z">
        <w:r>
          <w:t xml:space="preserve"> </w:t>
        </w:r>
      </w:ins>
      <w:ins w:id="598" w:author="Jan Campschroer" w:date="2014-08-13T18:54:00Z">
        <w:r w:rsidR="002A58CC" w:rsidRPr="007B21A7">
          <w:t xml:space="preserve">met </w:t>
        </w:r>
      </w:ins>
      <w:ins w:id="599" w:author="Jan Campschroer" w:date="2014-08-13T19:02:00Z">
        <w:r>
          <w:t>berichts</w:t>
        </w:r>
      </w:ins>
      <w:ins w:id="600" w:author="Jan Campschroer" w:date="2014-08-13T19:03:00Z">
        <w:r>
          <w:t xml:space="preserve">pecificaties </w:t>
        </w:r>
      </w:ins>
      <w:ins w:id="601" w:author="Jan Campschroer" w:date="2014-08-13T18:54:00Z">
        <w:r w:rsidR="002A58CC">
          <w:t>vo</w:t>
        </w:r>
        <w:r w:rsidR="009C630C">
          <w:t>or het bevragen van applicaties</w:t>
        </w:r>
      </w:ins>
      <w:ins w:id="602" w:author="Jan Campschroer" w:date="2014-08-13T19:03:00Z">
        <w:r>
          <w:t>.</w:t>
        </w:r>
      </w:ins>
      <w:ins w:id="603" w:author="Jan Campschroer" w:date="2014-08-13T19:14:00Z">
        <w:r w:rsidR="00EA7D21" w:rsidRPr="00EA7D21">
          <w:t xml:space="preserve"> </w:t>
        </w:r>
      </w:ins>
    </w:p>
    <w:p w:rsidR="00161636" w:rsidRDefault="00EA7D21">
      <w:pPr>
        <w:pStyle w:val="Lijstalinea"/>
        <w:numPr>
          <w:ilvl w:val="0"/>
          <w:numId w:val="47"/>
        </w:numPr>
        <w:rPr>
          <w:ins w:id="604" w:author="Jan Campschroer" w:date="2014-08-13T18:56:00Z"/>
        </w:rPr>
      </w:pPr>
      <w:ins w:id="605" w:author="Jan Campschroer" w:date="2014-08-13T19:16:00Z">
        <w:r>
          <w:t>E</w:t>
        </w:r>
      </w:ins>
      <w:ins w:id="606" w:author="Jan Campschroer" w:date="2014-08-13T19:14:00Z">
        <w:r>
          <w:t xml:space="preserve">en of meer beschrijvende documenten voor </w:t>
        </w:r>
      </w:ins>
      <w:ins w:id="607" w:author="Jan Campschroer" w:date="2014-08-13T19:16:00Z">
        <w:r>
          <w:t xml:space="preserve">bovenstaande </w:t>
        </w:r>
      </w:ins>
      <w:ins w:id="608" w:author="Jan Campschroer" w:date="2014-08-13T19:14:00Z">
        <w:r>
          <w:t>onderdelen</w:t>
        </w:r>
      </w:ins>
      <w:ins w:id="609" w:author="Jan Campschroer" w:date="2014-08-13T19:16:00Z">
        <w:r>
          <w:t>.</w:t>
        </w:r>
      </w:ins>
    </w:p>
    <w:p w:rsidR="00161636" w:rsidRDefault="00161636">
      <w:pPr>
        <w:ind w:left="720"/>
        <w:rPr>
          <w:ins w:id="610" w:author="Jan Campschroer" w:date="2014-08-13T20:26:00Z"/>
        </w:rPr>
      </w:pPr>
    </w:p>
    <w:p w:rsidR="00161636" w:rsidRDefault="00712ADE">
      <w:pPr>
        <w:rPr>
          <w:ins w:id="611" w:author="Jan Campschroer" w:date="2014-08-13T20:26:00Z"/>
        </w:rPr>
      </w:pPr>
      <w:ins w:id="612" w:author="Jan Campschroer" w:date="2014-08-13T20:26:00Z">
        <w:r>
          <w:t xml:space="preserve">Een sectormodel is </w:t>
        </w:r>
      </w:ins>
      <w:ins w:id="613" w:author="Jan Campschroer" w:date="2014-08-13T20:29:00Z">
        <w:r w:rsidR="008E0987">
          <w:t>ó</w:t>
        </w:r>
      </w:ins>
      <w:ins w:id="614" w:author="Jan Campschroer" w:date="2014-08-13T20:26:00Z">
        <w:r>
          <w:t xml:space="preserve">f een horizontaal </w:t>
        </w:r>
      </w:ins>
      <w:ins w:id="615" w:author="Jan Campschroer" w:date="2014-08-13T20:29:00Z">
        <w:r w:rsidR="008E0987">
          <w:t>ó</w:t>
        </w:r>
      </w:ins>
      <w:ins w:id="616" w:author="Jan Campschroer" w:date="2014-08-13T20:26:00Z">
        <w:r>
          <w:t>f een verticaal sectormodel.</w:t>
        </w:r>
      </w:ins>
      <w:ins w:id="617" w:author="Jan Campschroer" w:date="2014-08-13T20:27:00Z">
        <w:r>
          <w:t xml:space="preserve"> In een h</w:t>
        </w:r>
      </w:ins>
      <w:ins w:id="618" w:author="Jan Campschroer" w:date="2014-08-13T20:26:00Z">
        <w:r>
          <w:t>orizontale sectormodel</w:t>
        </w:r>
      </w:ins>
      <w:ins w:id="619" w:author="Jan Campschroer" w:date="2014-08-13T20:27:00Z">
        <w:r>
          <w:t xml:space="preserve"> is het gekozen domein </w:t>
        </w:r>
      </w:ins>
      <w:ins w:id="620" w:author="Jan Campschroer" w:date="2014-08-13T20:26:00Z">
        <w:r>
          <w:t>sector</w:t>
        </w:r>
      </w:ins>
      <w:ins w:id="621" w:author="Jan Campschroer" w:date="2014-08-13T20:28:00Z">
        <w:r>
          <w:t xml:space="preserve"> </w:t>
        </w:r>
      </w:ins>
      <w:ins w:id="622" w:author="Jan Campschroer" w:date="2014-08-13T20:26:00Z">
        <w:r>
          <w:t>overschrijdend.</w:t>
        </w:r>
      </w:ins>
      <w:ins w:id="623" w:author="Jan Campschroer" w:date="2014-08-13T20:28:00Z">
        <w:r w:rsidR="008E0987">
          <w:t xml:space="preserve"> In een verticaal </w:t>
        </w:r>
      </w:ins>
      <w:ins w:id="624" w:author="Jan Campschroer" w:date="2014-08-13T20:29:00Z">
        <w:r w:rsidR="008E0987">
          <w:t xml:space="preserve">sectormodel is het gekozen domein </w:t>
        </w:r>
      </w:ins>
      <w:ins w:id="625" w:author="Jan Campschroer" w:date="2014-08-13T20:26:00Z">
        <w:r>
          <w:t xml:space="preserve">een </w:t>
        </w:r>
      </w:ins>
      <w:ins w:id="626" w:author="Jan Campschroer" w:date="2014-08-13T20:29:00Z">
        <w:r w:rsidR="008E0987">
          <w:t xml:space="preserve">(gemeentelijke) </w:t>
        </w:r>
      </w:ins>
      <w:ins w:id="627" w:author="Jan Campschroer" w:date="2014-08-13T20:26:00Z">
        <w:r>
          <w:t>sector</w:t>
        </w:r>
      </w:ins>
      <w:ins w:id="628" w:author="Jan Campschroer" w:date="2014-08-13T20:29:00Z">
        <w:r w:rsidR="008E0987">
          <w:t xml:space="preserve"> of een keten</w:t>
        </w:r>
      </w:ins>
      <w:ins w:id="629" w:author="Jan Campschroer" w:date="2014-08-13T20:26:00Z">
        <w:r>
          <w:t>.</w:t>
        </w:r>
      </w:ins>
      <w:ins w:id="630" w:author="Jan Campschroer" w:date="2014-08-13T20:30:00Z">
        <w:r w:rsidR="008E0987">
          <w:t xml:space="preserve"> Verticale sectormodellen kunnen gebruik maken van de specif</w:t>
        </w:r>
      </w:ins>
      <w:ins w:id="631" w:author="Jan Campschroer" w:date="2014-08-14T19:09:00Z">
        <w:r w:rsidR="00A22640">
          <w:t>i</w:t>
        </w:r>
      </w:ins>
      <w:ins w:id="632" w:author="Jan Campschroer" w:date="2014-08-13T20:30:00Z">
        <w:r w:rsidR="008E0987">
          <w:t>caties in horizontale modellen.</w:t>
        </w:r>
      </w:ins>
      <w:ins w:id="633" w:author="Jan Campschroer" w:date="2014-08-13T20:31:00Z">
        <w:r w:rsidR="008E0987">
          <w:t xml:space="preserve"> </w:t>
        </w:r>
      </w:ins>
      <w:ins w:id="634" w:author="Jan Campschroer" w:date="2014-08-13T20:30:00Z">
        <w:r w:rsidR="008E0987">
          <w:t xml:space="preserve"> </w:t>
        </w:r>
      </w:ins>
    </w:p>
    <w:p w:rsidR="00161636" w:rsidRDefault="00161636">
      <w:pPr>
        <w:rPr>
          <w:ins w:id="635" w:author="Jan Campschroer" w:date="2014-08-13T18:58:00Z"/>
        </w:rPr>
      </w:pPr>
    </w:p>
    <w:p w:rsidR="002A58CC" w:rsidRDefault="002A58CC" w:rsidP="002A58CC">
      <w:pPr>
        <w:rPr>
          <w:ins w:id="636" w:author="Jan Campschroer" w:date="2014-08-13T19:09:00Z"/>
        </w:rPr>
      </w:pPr>
      <w:ins w:id="637" w:author="Jan Campschroer" w:date="2014-08-13T18:54:00Z">
        <w:r>
          <w:t xml:space="preserve">Een sectormodel kan uitgebreid worden met één of meer </w:t>
        </w:r>
        <w:r w:rsidRPr="00BC5312">
          <w:rPr>
            <w:i/>
          </w:rPr>
          <w:t>aanvullende berichtcatalogi</w:t>
        </w:r>
        <w:r>
          <w:t xml:space="preserve">. </w:t>
        </w:r>
      </w:ins>
      <w:ins w:id="638" w:author="Jan Campschroer" w:date="2014-08-13T19:10:00Z">
        <w:r w:rsidR="00CE7DCF">
          <w:t xml:space="preserve">Met </w:t>
        </w:r>
      </w:ins>
      <w:ins w:id="639" w:author="Jan Campschroer" w:date="2014-08-13T18:54:00Z">
        <w:r>
          <w:t>een aanvullende berichtencatalogus k</w:t>
        </w:r>
      </w:ins>
      <w:ins w:id="640" w:author="Jan Campschroer" w:date="2014-08-13T19:08:00Z">
        <w:r w:rsidR="00CE7DCF">
          <w:t xml:space="preserve">unnen </w:t>
        </w:r>
      </w:ins>
      <w:ins w:id="641" w:author="Jan Campschroer" w:date="2014-08-13T18:57:00Z">
        <w:r w:rsidR="009C630C">
          <w:t xml:space="preserve">de berichten voor </w:t>
        </w:r>
      </w:ins>
      <w:ins w:id="642" w:author="Jan Campschroer" w:date="2014-08-13T19:08:00Z">
        <w:r w:rsidR="00CE7DCF">
          <w:t xml:space="preserve">de koppelingen binnen </w:t>
        </w:r>
      </w:ins>
      <w:ins w:id="643" w:author="Jan Campschroer" w:date="2014-08-13T18:57:00Z">
        <w:r w:rsidR="009C630C">
          <w:t xml:space="preserve">specifieke processen </w:t>
        </w:r>
      </w:ins>
      <w:ins w:id="644" w:author="Jan Campschroer" w:date="2014-08-13T19:45:00Z">
        <w:r w:rsidR="0068117B">
          <w:t xml:space="preserve">en applicaties </w:t>
        </w:r>
      </w:ins>
      <w:ins w:id="645" w:author="Jan Campschroer" w:date="2014-08-13T18:57:00Z">
        <w:r w:rsidR="009C630C">
          <w:t xml:space="preserve">worden opgenomen. </w:t>
        </w:r>
      </w:ins>
    </w:p>
    <w:p w:rsidR="00CE7DCF" w:rsidRDefault="00CE7DCF" w:rsidP="002A58CC">
      <w:pPr>
        <w:rPr>
          <w:ins w:id="646" w:author="Jan Campschroer" w:date="2014-08-13T19:10:00Z"/>
        </w:rPr>
      </w:pPr>
    </w:p>
    <w:p w:rsidR="00161636" w:rsidRDefault="00CE7DCF">
      <w:pPr>
        <w:rPr>
          <w:ins w:id="647" w:author="Jan Campschroer" w:date="2014-08-13T19:16:00Z"/>
        </w:rPr>
      </w:pPr>
      <w:ins w:id="648" w:author="Jan Campschroer" w:date="2014-08-13T19:10:00Z">
        <w:r>
          <w:t xml:space="preserve">Een </w:t>
        </w:r>
        <w:r w:rsidRPr="00D01F34">
          <w:t xml:space="preserve">berichtcatalogus </w:t>
        </w:r>
        <w:r>
          <w:t>bevat</w:t>
        </w:r>
      </w:ins>
      <w:ins w:id="649" w:author="Jan Campschroer" w:date="2014-08-13T19:16:00Z">
        <w:r w:rsidR="00EA7D21">
          <w:t>:</w:t>
        </w:r>
      </w:ins>
    </w:p>
    <w:p w:rsidR="00CC03CA" w:rsidRDefault="00CE7DCF" w:rsidP="00EA7D21">
      <w:pPr>
        <w:pStyle w:val="Lijstalinea"/>
        <w:numPr>
          <w:ilvl w:val="0"/>
          <w:numId w:val="47"/>
        </w:numPr>
        <w:rPr>
          <w:ins w:id="650" w:author="Jan Campschroer" w:date="2014-08-13T19:17:00Z"/>
        </w:rPr>
      </w:pPr>
      <w:ins w:id="651" w:author="Jan Campschroer" w:date="2014-08-13T19:10:00Z">
        <w:r>
          <w:t xml:space="preserve">een XSD met </w:t>
        </w:r>
        <w:r w:rsidRPr="00A348D3">
          <w:t xml:space="preserve">berichtdefinities </w:t>
        </w:r>
        <w:r>
          <w:t>(berichtschema’s) en de daarbij horende (XML-)</w:t>
        </w:r>
      </w:ins>
      <w:ins w:id="652" w:author="Jan Campschroer" w:date="2014-08-13T19:17:00Z">
        <w:r w:rsidR="00CC03CA">
          <w:t xml:space="preserve"> </w:t>
        </w:r>
      </w:ins>
      <w:ins w:id="653" w:author="Jan Campschroer" w:date="2014-08-13T19:10:00Z">
        <w:r>
          <w:t xml:space="preserve">gegevenselementen. </w:t>
        </w:r>
      </w:ins>
    </w:p>
    <w:p w:rsidR="00161636" w:rsidRDefault="00CE7DCF">
      <w:pPr>
        <w:pStyle w:val="Lijstalinea"/>
        <w:numPr>
          <w:ilvl w:val="0"/>
          <w:numId w:val="47"/>
        </w:numPr>
        <w:rPr>
          <w:ins w:id="654" w:author="Jan Campschroer" w:date="2014-08-13T19:45:00Z"/>
        </w:rPr>
      </w:pPr>
      <w:ins w:id="655" w:author="Jan Campschroer" w:date="2014-08-13T19:10:00Z">
        <w:r>
          <w:t>voorbeelden van servicespecificaties in de vorm van WSDL-bestanden met daarin de operaties en de te gebruiken berichtschema’s.</w:t>
        </w:r>
      </w:ins>
    </w:p>
    <w:p w:rsidR="00161636" w:rsidRDefault="0068117B">
      <w:pPr>
        <w:pStyle w:val="Lijstalinea"/>
        <w:numPr>
          <w:ilvl w:val="0"/>
          <w:numId w:val="47"/>
        </w:numPr>
        <w:rPr>
          <w:ins w:id="656" w:author="Jan Campschroer" w:date="2014-08-13T19:21:00Z"/>
        </w:rPr>
      </w:pPr>
      <w:ins w:id="657" w:author="Jan Campschroer" w:date="2014-08-13T19:46:00Z">
        <w:r>
          <w:t>Een of meer beschrijvende documenten voor bovenstaande onderdelen.</w:t>
        </w:r>
      </w:ins>
    </w:p>
    <w:p w:rsidR="008020E6" w:rsidRDefault="008020E6" w:rsidP="008020E6">
      <w:pPr>
        <w:pStyle w:val="Kop3"/>
        <w:rPr>
          <w:ins w:id="658" w:author="Jan Campschroer" w:date="2014-08-13T20:32:00Z"/>
        </w:rPr>
      </w:pPr>
      <w:bookmarkStart w:id="659" w:name="_Toc395882595"/>
      <w:ins w:id="660" w:author="Jan Campschroer" w:date="2014-08-13T20:14:00Z">
        <w:r>
          <w:t>Koppelvlak</w:t>
        </w:r>
      </w:ins>
      <w:bookmarkEnd w:id="659"/>
    </w:p>
    <w:p w:rsidR="00161636" w:rsidRDefault="008E0987">
      <w:pPr>
        <w:rPr>
          <w:ins w:id="661" w:author="Jan Campschroer" w:date="2014-08-13T20:33:00Z"/>
        </w:rPr>
      </w:pPr>
      <w:ins w:id="662" w:author="Jan Campschroer" w:date="2014-08-13T20:32:00Z">
        <w:r w:rsidRPr="008E0987">
          <w:t xml:space="preserve">Voor specifieke processen of ketens zijn zogenaamde koppelvlakken te onderkennen. </w:t>
        </w:r>
      </w:ins>
      <w:ins w:id="663" w:author="Jan Campschroer" w:date="2014-09-10T08:21:00Z">
        <w:r w:rsidR="00101F48">
          <w:t xml:space="preserve">Een </w:t>
        </w:r>
        <w:commentRangeStart w:id="664"/>
        <w:r w:rsidR="00101F48">
          <w:t xml:space="preserve">koppelvlak </w:t>
        </w:r>
        <w:commentRangeEnd w:id="664"/>
        <w:r w:rsidR="00101F48">
          <w:rPr>
            <w:rStyle w:val="Verwijzingopmerking"/>
          </w:rPr>
          <w:commentReference w:id="664"/>
        </w:r>
        <w:r w:rsidR="00101F48">
          <w:t xml:space="preserve">is </w:t>
        </w:r>
        <w:r w:rsidR="00101F48">
          <w:t xml:space="preserve">een afgebakend en samenhangend deel van de ketenprocessen waar een gemeente in participeert </w:t>
        </w:r>
        <w:r w:rsidR="00101F48">
          <w:t xml:space="preserve">en </w:t>
        </w:r>
        <w:r w:rsidR="00101F48">
          <w:t>waarvoor er een (bedrijfseconomisch onderbouwde) behoefte is aan standaardisatie van begrippen, gegevens, processen, applicatieinteractie, services en bijbehorende berichten.</w:t>
        </w:r>
      </w:ins>
    </w:p>
    <w:p w:rsidR="00161636" w:rsidRDefault="00161636">
      <w:pPr>
        <w:rPr>
          <w:ins w:id="665" w:author="Jan Campschroer" w:date="2014-08-13T20:34:00Z"/>
        </w:rPr>
      </w:pPr>
    </w:p>
    <w:p w:rsidR="00161636" w:rsidRDefault="00C01F78">
      <w:pPr>
        <w:rPr>
          <w:ins w:id="666" w:author="Jan Campschroer" w:date="2014-09-10T08:17:00Z"/>
        </w:rPr>
      </w:pPr>
      <w:ins w:id="667" w:author="Jan Campschroer" w:date="2014-08-13T20:34:00Z">
        <w:r>
          <w:lastRenderedPageBreak/>
          <w:t>Een koppelvlak ma</w:t>
        </w:r>
      </w:ins>
      <w:ins w:id="668" w:author="Jan Campschroer" w:date="2014-08-13T20:35:00Z">
        <w:r>
          <w:t>a</w:t>
        </w:r>
      </w:ins>
      <w:ins w:id="669" w:author="Jan Campschroer" w:date="2014-08-13T20:34:00Z">
        <w:r>
          <w:t xml:space="preserve">kt </w:t>
        </w:r>
      </w:ins>
      <w:ins w:id="670" w:author="Jan Campschroer" w:date="2014-08-13T20:35:00Z">
        <w:r>
          <w:t xml:space="preserve">voor het onderkennen van berichten en services </w:t>
        </w:r>
      </w:ins>
      <w:ins w:id="671" w:author="Jan Campschroer" w:date="2014-08-13T20:34:00Z">
        <w:r>
          <w:t>gebruik van de referentiecomponenten zoals gedefinieerd in de GEMMA Referentie architectu</w:t>
        </w:r>
      </w:ins>
      <w:ins w:id="672" w:author="Jan Campschroer" w:date="2014-08-13T20:35:00Z">
        <w:r>
          <w:t xml:space="preserve">ur. </w:t>
        </w:r>
      </w:ins>
    </w:p>
    <w:p w:rsidR="00101F48" w:rsidRDefault="00101F48">
      <w:pPr>
        <w:rPr>
          <w:ins w:id="673" w:author="Jan Campschroer" w:date="2014-09-10T08:17:00Z"/>
        </w:rPr>
      </w:pPr>
    </w:p>
    <w:p w:rsidR="00101F48" w:rsidRDefault="00101F48" w:rsidP="00101F48">
      <w:pPr>
        <w:rPr>
          <w:ins w:id="674" w:author="Jan Campschroer" w:date="2014-09-10T08:17:00Z"/>
        </w:rPr>
      </w:pPr>
      <w:ins w:id="675" w:author="Jan Campschroer" w:date="2014-09-10T08:17:00Z">
        <w:r>
          <w:t xml:space="preserve">Een koppelvlakspecificatie bestaat uit een aantal </w:t>
        </w:r>
      </w:ins>
      <w:ins w:id="676" w:author="Jan Campschroer" w:date="2014-09-10T08:19:00Z">
        <w:r w:rsidRPr="008E0987">
          <w:t>specificerende documenten</w:t>
        </w:r>
      </w:ins>
      <w:ins w:id="677" w:author="Jan Campschroer" w:date="2014-09-10T08:17:00Z">
        <w:r>
          <w:t xml:space="preserve"> w</w:t>
        </w:r>
        <w:r>
          <w:t>aarvan detail en d</w:t>
        </w:r>
        <w:r>
          <w:t>iepgang nog wel kunnen variëren</w:t>
        </w:r>
        <w:r>
          <w:t>:</w:t>
        </w:r>
      </w:ins>
    </w:p>
    <w:p w:rsidR="00101F48" w:rsidRDefault="00101F48" w:rsidP="00101F48">
      <w:pPr>
        <w:pStyle w:val="Lijstalinea"/>
        <w:numPr>
          <w:ilvl w:val="0"/>
          <w:numId w:val="47"/>
        </w:numPr>
        <w:rPr>
          <w:ins w:id="678" w:author="Jan Campschroer" w:date="2014-09-10T08:17:00Z"/>
        </w:rPr>
        <w:pPrChange w:id="679" w:author="Jan Campschroer" w:date="2014-09-10T08:18:00Z">
          <w:pPr/>
        </w:pPrChange>
      </w:pPr>
      <w:ins w:id="680" w:author="Jan Campschroer" w:date="2014-09-10T08:17:00Z">
        <w:r>
          <w:t>Een beschrijving van het werkingsgebied (= het afgebakend en samenhangend deel van de ketenprocessen waar een gemeente in participeert)</w:t>
        </w:r>
      </w:ins>
    </w:p>
    <w:p w:rsidR="00101F48" w:rsidRDefault="00101F48" w:rsidP="00101F48">
      <w:pPr>
        <w:pStyle w:val="Lijstalinea"/>
        <w:numPr>
          <w:ilvl w:val="0"/>
          <w:numId w:val="47"/>
        </w:numPr>
        <w:rPr>
          <w:ins w:id="681" w:author="Jan Campschroer" w:date="2014-09-10T08:17:00Z"/>
        </w:rPr>
        <w:pPrChange w:id="682" w:author="Jan Campschroer" w:date="2014-09-10T08:18:00Z">
          <w:pPr/>
        </w:pPrChange>
      </w:pPr>
      <w:ins w:id="683" w:author="Jan Campschroer" w:date="2014-09-10T08:17:00Z">
        <w:r>
          <w:t>Een beschrijving van de "businesscase", het nut van de standaard. (De (bedrijfse</w:t>
        </w:r>
        <w:r>
          <w:t>conomisch onderbouwde) behoefte</w:t>
        </w:r>
        <w:r>
          <w:t>)</w:t>
        </w:r>
      </w:ins>
      <w:ins w:id="684" w:author="Jan Campschroer" w:date="2014-09-10T08:18:00Z">
        <w:r>
          <w:t>.</w:t>
        </w:r>
      </w:ins>
    </w:p>
    <w:p w:rsidR="00101F48" w:rsidRDefault="00101F48" w:rsidP="00101F48">
      <w:pPr>
        <w:pStyle w:val="Lijstalinea"/>
        <w:numPr>
          <w:ilvl w:val="0"/>
          <w:numId w:val="47"/>
        </w:numPr>
        <w:rPr>
          <w:ins w:id="685" w:author="Jan Campschroer" w:date="2014-09-10T08:17:00Z"/>
        </w:rPr>
        <w:pPrChange w:id="686" w:author="Jan Campschroer" w:date="2014-09-10T08:18:00Z">
          <w:pPr/>
        </w:pPrChange>
      </w:pPr>
      <w:ins w:id="687" w:author="Jan Campschroer" w:date="2014-09-10T08:17:00Z">
        <w:r>
          <w:t>Een begrippenkader</w:t>
        </w:r>
      </w:ins>
    </w:p>
    <w:p w:rsidR="00101F48" w:rsidRDefault="00101F48" w:rsidP="00101F48">
      <w:pPr>
        <w:pStyle w:val="Lijstalinea"/>
        <w:numPr>
          <w:ilvl w:val="0"/>
          <w:numId w:val="47"/>
        </w:numPr>
        <w:rPr>
          <w:ins w:id="688" w:author="Jan Campschroer" w:date="2014-09-10T08:17:00Z"/>
        </w:rPr>
        <w:pPrChange w:id="689" w:author="Jan Campschroer" w:date="2014-09-10T08:18:00Z">
          <w:pPr/>
        </w:pPrChange>
      </w:pPr>
      <w:ins w:id="690" w:author="Jan Campschroer" w:date="2014-09-10T08:17:00Z">
        <w:r>
          <w:t>Een informatiemodel</w:t>
        </w:r>
      </w:ins>
      <w:ins w:id="691" w:author="Jan Campschroer" w:date="2014-09-10T08:18:00Z">
        <w:r>
          <w:t>, w</w:t>
        </w:r>
      </w:ins>
      <w:ins w:id="692" w:author="Jan Campschroer" w:date="2014-09-10T08:17:00Z">
        <w:r>
          <w:t xml:space="preserve">aarbij zoveel mogelijk geleend wordt van de horizontale </w:t>
        </w:r>
      </w:ins>
      <w:ins w:id="693" w:author="Jan Campschroer" w:date="2014-09-10T08:18:00Z">
        <w:r>
          <w:t>informatie</w:t>
        </w:r>
      </w:ins>
      <w:ins w:id="694" w:author="Jan Campschroer" w:date="2014-09-10T08:17:00Z">
        <w:r>
          <w:t>modellen</w:t>
        </w:r>
      </w:ins>
      <w:ins w:id="695" w:author="Jan Campschroer" w:date="2014-09-10T08:18:00Z">
        <w:r>
          <w:t>.</w:t>
        </w:r>
      </w:ins>
    </w:p>
    <w:p w:rsidR="00101F48" w:rsidRDefault="00101F48" w:rsidP="00101F48">
      <w:pPr>
        <w:pStyle w:val="Lijstalinea"/>
        <w:numPr>
          <w:ilvl w:val="0"/>
          <w:numId w:val="47"/>
        </w:numPr>
        <w:rPr>
          <w:ins w:id="696" w:author="Jan Campschroer" w:date="2014-09-10T08:17:00Z"/>
        </w:rPr>
        <w:pPrChange w:id="697" w:author="Jan Campschroer" w:date="2014-09-10T08:18:00Z">
          <w:pPr/>
        </w:pPrChange>
      </w:pPr>
      <w:ins w:id="698" w:author="Jan Campschroer" w:date="2014-09-10T08:17:00Z">
        <w:r>
          <w:t>Een procesmodel</w:t>
        </w:r>
      </w:ins>
      <w:ins w:id="699" w:author="Jan Campschroer" w:date="2014-09-10T08:18:00Z">
        <w:r>
          <w:t xml:space="preserve">, </w:t>
        </w:r>
      </w:ins>
      <w:ins w:id="700" w:author="Jan Campschroer" w:date="2014-09-10T08:17:00Z">
        <w:r>
          <w:t>steunend op de Procesarchit</w:t>
        </w:r>
        <w:r>
          <w:t>ectuur van GEMMA</w:t>
        </w:r>
      </w:ins>
      <w:ins w:id="701" w:author="Jan Campschroer" w:date="2014-09-10T08:18:00Z">
        <w:r>
          <w:t>.</w:t>
        </w:r>
      </w:ins>
    </w:p>
    <w:p w:rsidR="00101F48" w:rsidRDefault="00101F48" w:rsidP="00101F48">
      <w:pPr>
        <w:pStyle w:val="Lijstalinea"/>
        <w:numPr>
          <w:ilvl w:val="0"/>
          <w:numId w:val="47"/>
        </w:numPr>
        <w:rPr>
          <w:ins w:id="702" w:author="Jan Campschroer" w:date="2014-09-10T08:17:00Z"/>
        </w:rPr>
        <w:pPrChange w:id="703" w:author="Jan Campschroer" w:date="2014-09-10T08:18:00Z">
          <w:pPr/>
        </w:pPrChange>
      </w:pPr>
      <w:ins w:id="704" w:author="Jan Campschroer" w:date="2014-09-10T08:17:00Z">
        <w:r>
          <w:t>Een applicatie architectuur icm de applicatieinteractie</w:t>
        </w:r>
      </w:ins>
      <w:ins w:id="705" w:author="Jan Campschroer" w:date="2014-09-10T08:18:00Z">
        <w:r>
          <w:t xml:space="preserve">, </w:t>
        </w:r>
      </w:ins>
      <w:ins w:id="706" w:author="Jan Campschroer" w:date="2014-09-10T08:17:00Z">
        <w:r>
          <w:t>steunend op de referentie com</w:t>
        </w:r>
        <w:r>
          <w:t>ponenten architectuur van GEMMA</w:t>
        </w:r>
      </w:ins>
      <w:ins w:id="707" w:author="Jan Campschroer" w:date="2014-09-10T08:19:00Z">
        <w:r>
          <w:t>.</w:t>
        </w:r>
      </w:ins>
    </w:p>
    <w:p w:rsidR="00101F48" w:rsidRDefault="00101F48" w:rsidP="00101F48">
      <w:pPr>
        <w:pStyle w:val="Lijstalinea"/>
        <w:numPr>
          <w:ilvl w:val="0"/>
          <w:numId w:val="47"/>
        </w:numPr>
        <w:rPr>
          <w:ins w:id="708" w:author="Jan Campschroer" w:date="2014-09-10T08:17:00Z"/>
        </w:rPr>
        <w:pPrChange w:id="709" w:author="Jan Campschroer" w:date="2014-09-10T08:18:00Z">
          <w:pPr/>
        </w:pPrChange>
      </w:pPr>
      <w:ins w:id="710" w:author="Jan Campschroer" w:date="2014-09-10T08:17:00Z">
        <w:r>
          <w:t>De specificatie van de services waarmee die interactie wordt gerealiseerd</w:t>
        </w:r>
      </w:ins>
    </w:p>
    <w:p w:rsidR="00101F48" w:rsidRDefault="00101F48" w:rsidP="00101F48">
      <w:pPr>
        <w:pStyle w:val="Lijstalinea"/>
        <w:numPr>
          <w:ilvl w:val="0"/>
          <w:numId w:val="47"/>
        </w:numPr>
        <w:rPr>
          <w:ins w:id="711" w:author="Jan Campschroer" w:date="2014-08-13T20:33:00Z"/>
        </w:rPr>
        <w:pPrChange w:id="712" w:author="Jan Campschroer" w:date="2014-09-10T08:18:00Z">
          <w:pPr/>
        </w:pPrChange>
      </w:pPr>
      <w:ins w:id="713" w:author="Jan Campschroer" w:date="2014-09-10T08:17:00Z">
        <w:r>
          <w:t>De berichten die door deze services worden gebruikt in hun werking (in- en output berichten eigenlijk)</w:t>
        </w:r>
      </w:ins>
      <w:ins w:id="714" w:author="Jan Campschroer" w:date="2014-09-10T08:20:00Z">
        <w:r>
          <w:t xml:space="preserve"> in de vorm van </w:t>
        </w:r>
        <w:r w:rsidRPr="008E0987">
          <w:t xml:space="preserve">een verticaal sectormodel </w:t>
        </w:r>
        <w:r>
          <w:t>en/</w:t>
        </w:r>
        <w:r w:rsidRPr="008E0987">
          <w:t>of een aanvullende berichtcatalogus</w:t>
        </w:r>
        <w:r>
          <w:t>.</w:t>
        </w:r>
      </w:ins>
    </w:p>
    <w:p w:rsidR="00062FA4" w:rsidRDefault="00062FA4" w:rsidP="00062FA4">
      <w:pPr>
        <w:pStyle w:val="Kop3"/>
        <w:rPr>
          <w:ins w:id="715" w:author="Jan Campschroer" w:date="2014-09-10T08:12:00Z"/>
        </w:rPr>
        <w:pPrChange w:id="716" w:author="Jan Campschroer" w:date="2014-09-10T08:12:00Z">
          <w:pPr/>
        </w:pPrChange>
      </w:pPr>
      <w:ins w:id="717" w:author="Jan Campschroer" w:date="2014-09-10T08:12:00Z">
        <w:r>
          <w:t>Testset</w:t>
        </w:r>
      </w:ins>
    </w:p>
    <w:p w:rsidR="00161636" w:rsidRDefault="008E0987">
      <w:pPr>
        <w:rPr>
          <w:ins w:id="718" w:author="Jan Campschroer" w:date="2014-08-13T20:14:00Z"/>
        </w:rPr>
      </w:pPr>
      <w:ins w:id="719" w:author="Jan Campschroer" w:date="2014-08-13T20:32:00Z">
        <w:r w:rsidRPr="008E0987">
          <w:t xml:space="preserve">Voor elk koppelvlak is er een </w:t>
        </w:r>
        <w:r w:rsidR="007D53B1" w:rsidRPr="007D53B1">
          <w:rPr>
            <w:i/>
          </w:rPr>
          <w:t>testset</w:t>
        </w:r>
        <w:r w:rsidRPr="008E0987">
          <w:t xml:space="preserve"> waarmee apllicaties die dit koppelvlak zeggen te ondersteunen op het StUF Test Platform (STP) kunnen worden getest.</w:t>
        </w:r>
      </w:ins>
      <w:ins w:id="720" w:author="Jan Campschroer" w:date="2014-09-10T08:12:00Z">
        <w:r w:rsidR="00062FA4">
          <w:t xml:space="preserve"> De testset zien we niet als een onderdeel van het koppelvlak, maar </w:t>
        </w:r>
      </w:ins>
      <w:ins w:id="721" w:author="Jan Campschroer" w:date="2014-09-10T08:13:00Z">
        <w:r w:rsidR="00062FA4">
          <w:t xml:space="preserve">een testset is wel gebaseerd op een koppelvlak. Dat betekent dat als er een nieuwe versie komt van een koppelvlak er ook een nieuwe versie moet komen van de testset. Wel </w:t>
        </w:r>
      </w:ins>
      <w:ins w:id="722" w:author="Jan Campschroer" w:date="2014-09-10T08:14:00Z">
        <w:r w:rsidR="00062FA4">
          <w:t>kunnen er nieuwe versies komen van de testset zonder wijzigingen van het koppelvlak.</w:t>
        </w:r>
      </w:ins>
    </w:p>
    <w:p w:rsidR="008020E6" w:rsidRDefault="008020E6" w:rsidP="008020E6">
      <w:pPr>
        <w:pStyle w:val="Kop3"/>
        <w:rPr>
          <w:ins w:id="723" w:author="Jan Campschroer" w:date="2014-08-13T20:39:00Z"/>
        </w:rPr>
      </w:pPr>
      <w:bookmarkStart w:id="724" w:name="_Toc395882596"/>
      <w:commentRangeStart w:id="725"/>
      <w:ins w:id="726" w:author="Jan Campschroer" w:date="2014-08-13T20:14:00Z">
        <w:r>
          <w:t>Vertaling</w:t>
        </w:r>
      </w:ins>
      <w:commentRangeEnd w:id="725"/>
      <w:ins w:id="727" w:author="Jan Campschroer" w:date="2014-08-15T10:06:00Z">
        <w:r w:rsidR="00FA0974">
          <w:rPr>
            <w:rStyle w:val="Verwijzingopmerking"/>
            <w:rFonts w:cs="Times New Roman"/>
            <w:b w:val="0"/>
            <w:bCs w:val="0"/>
          </w:rPr>
          <w:commentReference w:id="725"/>
        </w:r>
      </w:ins>
      <w:bookmarkEnd w:id="724"/>
    </w:p>
    <w:p w:rsidR="00161636" w:rsidRDefault="000E3E3B">
      <w:pPr>
        <w:rPr>
          <w:ins w:id="728" w:author="Jan Campschroer" w:date="2014-08-13T20:14:00Z"/>
        </w:rPr>
      </w:pPr>
      <w:ins w:id="729" w:author="Jan Campschroer" w:date="2014-08-13T20:39:00Z">
        <w:r>
          <w:t xml:space="preserve">Voor die gevallen waar gegevens in verschillende berichtstructuren worden uitgewisseld zijn </w:t>
        </w:r>
        <w:r>
          <w:rPr>
            <w:i/>
          </w:rPr>
          <w:t>vertalingen</w:t>
        </w:r>
        <w:r>
          <w:t xml:space="preserve"> beschikbaar.</w:t>
        </w:r>
      </w:ins>
    </w:p>
    <w:p w:rsidR="00161636" w:rsidRDefault="00CC03CA">
      <w:pPr>
        <w:pStyle w:val="Kop3"/>
        <w:rPr>
          <w:ins w:id="730" w:author="Jan Campschroer" w:date="2014-08-13T19:46:00Z"/>
        </w:rPr>
      </w:pPr>
      <w:bookmarkStart w:id="731" w:name="_Toc395882597"/>
      <w:ins w:id="732" w:author="Jan Campschroer" w:date="2014-08-13T19:21:00Z">
        <w:r>
          <w:t>Basisonderde</w:t>
        </w:r>
      </w:ins>
      <w:ins w:id="733" w:author="Jan Campschroer" w:date="2014-08-13T19:22:00Z">
        <w:r>
          <w:t>el</w:t>
        </w:r>
      </w:ins>
      <w:bookmarkEnd w:id="731"/>
    </w:p>
    <w:p w:rsidR="00161636" w:rsidRDefault="0068117B">
      <w:pPr>
        <w:rPr>
          <w:ins w:id="734" w:author="Jan Campschroer" w:date="2014-08-13T19:46:00Z"/>
        </w:rPr>
      </w:pPr>
      <w:ins w:id="735" w:author="Jan Campschroer" w:date="2014-08-13T19:46:00Z">
        <w:r>
          <w:t xml:space="preserve">Er zijn </w:t>
        </w:r>
      </w:ins>
      <w:ins w:id="736" w:author="Jan Campschroer" w:date="2014-08-13T19:48:00Z">
        <w:r w:rsidR="005E0CB0">
          <w:t>drie</w:t>
        </w:r>
      </w:ins>
      <w:ins w:id="737" w:author="Jan Campschroer" w:date="2014-08-13T19:46:00Z">
        <w:r>
          <w:t xml:space="preserve"> basisonderdelen: </w:t>
        </w:r>
      </w:ins>
    </w:p>
    <w:p w:rsidR="00161636" w:rsidRDefault="0068117B">
      <w:pPr>
        <w:pStyle w:val="Lijstalinea"/>
        <w:numPr>
          <w:ilvl w:val="0"/>
          <w:numId w:val="47"/>
        </w:numPr>
        <w:rPr>
          <w:ins w:id="738" w:author="Jan Campschroer" w:date="2014-08-13T19:47:00Z"/>
        </w:rPr>
      </w:pPr>
      <w:ins w:id="739" w:author="Jan Campschroer" w:date="2014-08-13T19:47:00Z">
        <w:r>
          <w:t xml:space="preserve">een document dat </w:t>
        </w:r>
        <w:r w:rsidRPr="00BD1EAF">
          <w:rPr>
            <w:i/>
          </w:rPr>
          <w:t>protocolbindingen</w:t>
        </w:r>
        <w:r w:rsidR="00EE6695">
          <w:t xml:space="preserve"> beschrijft </w:t>
        </w:r>
      </w:ins>
    </w:p>
    <w:p w:rsidR="00161636" w:rsidRDefault="0068117B">
      <w:pPr>
        <w:pStyle w:val="Lijstalinea"/>
        <w:numPr>
          <w:ilvl w:val="0"/>
          <w:numId w:val="47"/>
        </w:numPr>
        <w:rPr>
          <w:ins w:id="740" w:author="Jan Campschroer" w:date="2014-08-13T19:48:00Z"/>
        </w:rPr>
      </w:pPr>
      <w:ins w:id="741" w:author="Jan Campschroer" w:date="2014-08-13T19:47:00Z">
        <w:r>
          <w:t>de</w:t>
        </w:r>
        <w:r w:rsidRPr="0088336C">
          <w:rPr>
            <w:i/>
          </w:rPr>
          <w:t xml:space="preserve"> berichtenstandaard</w:t>
        </w:r>
      </w:ins>
      <w:ins w:id="742" w:author="Jan Campschroer" w:date="2014-08-13T20:00:00Z">
        <w:r w:rsidR="00EE6695">
          <w:rPr>
            <w:i/>
          </w:rPr>
          <w:t xml:space="preserve"> </w:t>
        </w:r>
      </w:ins>
      <w:ins w:id="743" w:author="Jan Campschroer" w:date="2014-08-13T20:03:00Z">
        <w:r w:rsidR="007D53B1" w:rsidRPr="007D53B1">
          <w:t>welke</w:t>
        </w:r>
        <w:r w:rsidR="00945EAA">
          <w:rPr>
            <w:i/>
          </w:rPr>
          <w:t xml:space="preserve"> </w:t>
        </w:r>
      </w:ins>
      <w:ins w:id="744" w:author="Jan Campschroer" w:date="2014-08-13T20:00:00Z">
        <w:r w:rsidR="00EE6695">
          <w:t>bestaat</w:t>
        </w:r>
      </w:ins>
      <w:ins w:id="745" w:author="Jan Campschroer" w:date="2014-08-13T20:03:00Z">
        <w:r w:rsidR="00945EAA">
          <w:t xml:space="preserve"> uit:</w:t>
        </w:r>
      </w:ins>
    </w:p>
    <w:p w:rsidR="00EE6695" w:rsidRDefault="00EE6695" w:rsidP="00EE6695">
      <w:pPr>
        <w:pStyle w:val="Lijstalinea"/>
        <w:numPr>
          <w:ilvl w:val="1"/>
          <w:numId w:val="47"/>
        </w:numPr>
        <w:rPr>
          <w:ins w:id="746" w:author="Jan Campschroer" w:date="2014-08-13T20:00:00Z"/>
        </w:rPr>
      </w:pPr>
      <w:ins w:id="747" w:author="Jan Campschroer" w:date="2014-08-13T20:00:00Z">
        <w:r>
          <w:t xml:space="preserve">een document met de afspraken over </w:t>
        </w:r>
      </w:ins>
      <w:ins w:id="748" w:author="Jan Campschroer" w:date="2014-08-13T20:02:00Z">
        <w:r>
          <w:t xml:space="preserve">de </w:t>
        </w:r>
      </w:ins>
      <w:ins w:id="749" w:author="Jan Campschroer" w:date="2014-08-13T20:01:00Z">
        <w:r>
          <w:t>onderdelen die gebruikt kunnen worden en regels die gelden voor</w:t>
        </w:r>
      </w:ins>
      <w:ins w:id="750" w:author="Jan Campschroer" w:date="2014-08-13T20:00:00Z">
        <w:r>
          <w:t xml:space="preserve"> </w:t>
        </w:r>
      </w:ins>
      <w:ins w:id="751" w:author="Jan Campschroer" w:date="2014-08-13T20:02:00Z">
        <w:r>
          <w:t xml:space="preserve">het </w:t>
        </w:r>
      </w:ins>
      <w:ins w:id="752" w:author="Jan Campschroer" w:date="2014-08-13T20:01:00Z">
        <w:r>
          <w:t>construeren van sectormodellen</w:t>
        </w:r>
      </w:ins>
      <w:ins w:id="753" w:author="Jan Campschroer" w:date="2014-08-13T20:12:00Z">
        <w:r w:rsidR="0017194F">
          <w:t xml:space="preserve">, </w:t>
        </w:r>
      </w:ins>
      <w:ins w:id="754" w:author="Jan Campschroer" w:date="2014-08-13T20:01:00Z">
        <w:r>
          <w:t>berichtcatalogi</w:t>
        </w:r>
      </w:ins>
      <w:ins w:id="755" w:author="Jan Campschroer" w:date="2014-08-13T20:12:00Z">
        <w:r w:rsidR="0017194F">
          <w:t>, koppelv</w:t>
        </w:r>
      </w:ins>
      <w:ins w:id="756" w:author="Jan Campschroer" w:date="2014-08-13T20:13:00Z">
        <w:r w:rsidR="0017194F">
          <w:t>lakken en vertalingen</w:t>
        </w:r>
      </w:ins>
      <w:ins w:id="757" w:author="Jan Campschroer" w:date="2014-08-13T20:02:00Z">
        <w:r>
          <w:t>.</w:t>
        </w:r>
      </w:ins>
      <w:ins w:id="758" w:author="Jan Campschroer" w:date="2014-08-13T20:00:00Z">
        <w:r>
          <w:t xml:space="preserve"> </w:t>
        </w:r>
      </w:ins>
    </w:p>
    <w:p w:rsidR="00EE6695" w:rsidRDefault="00EE6695" w:rsidP="00EE6695">
      <w:pPr>
        <w:pStyle w:val="Lijstalinea"/>
        <w:numPr>
          <w:ilvl w:val="1"/>
          <w:numId w:val="47"/>
        </w:numPr>
        <w:rPr>
          <w:ins w:id="759" w:author="Jan Campschroer" w:date="2014-08-13T20:00:00Z"/>
        </w:rPr>
      </w:pPr>
      <w:ins w:id="760" w:author="Jan Campschroer" w:date="2014-08-13T20:00:00Z">
        <w:r>
          <w:t>een XSD met generieke elementen.</w:t>
        </w:r>
      </w:ins>
    </w:p>
    <w:p w:rsidR="00161636" w:rsidRDefault="00EE6695">
      <w:pPr>
        <w:pStyle w:val="Lijstalinea"/>
        <w:numPr>
          <w:ilvl w:val="0"/>
          <w:numId w:val="47"/>
        </w:numPr>
        <w:rPr>
          <w:ins w:id="761" w:author="Jan Campschroer" w:date="2014-08-13T20:05:00Z"/>
        </w:rPr>
      </w:pPr>
      <w:ins w:id="762" w:author="Jan Campschroer" w:date="2014-08-13T19:59:00Z">
        <w:r>
          <w:t>e</w:t>
        </w:r>
      </w:ins>
      <w:ins w:id="763" w:author="Jan Campschroer" w:date="2014-08-13T19:48:00Z">
        <w:r w:rsidR="005E0CB0">
          <w:t xml:space="preserve">en </w:t>
        </w:r>
      </w:ins>
      <w:commentRangeStart w:id="764"/>
      <w:ins w:id="765" w:author="Jan Campschroer" w:date="2014-08-13T20:05:00Z">
        <w:r w:rsidR="007D53B1" w:rsidRPr="007D53B1">
          <w:rPr>
            <w:i/>
          </w:rPr>
          <w:t>informatiestandaard</w:t>
        </w:r>
        <w:r w:rsidR="00945EAA">
          <w:t xml:space="preserve"> </w:t>
        </w:r>
      </w:ins>
      <w:commentRangeEnd w:id="764"/>
      <w:ins w:id="766" w:author="Jan Campschroer" w:date="2014-08-13T20:09:00Z">
        <w:r w:rsidR="0017194F">
          <w:rPr>
            <w:rStyle w:val="Verwijzingopmerking"/>
          </w:rPr>
          <w:commentReference w:id="764"/>
        </w:r>
      </w:ins>
      <w:ins w:id="767" w:author="Jan Campschroer" w:date="2014-08-13T20:05:00Z">
        <w:r w:rsidR="00945EAA">
          <w:t>welke bestaat uit:</w:t>
        </w:r>
      </w:ins>
    </w:p>
    <w:p w:rsidR="005E0CB0" w:rsidRDefault="00945EAA" w:rsidP="00945EAA">
      <w:pPr>
        <w:pStyle w:val="Lijstalinea"/>
        <w:numPr>
          <w:ilvl w:val="1"/>
          <w:numId w:val="47"/>
        </w:numPr>
        <w:rPr>
          <w:ins w:id="768" w:author="Jan Campschroer" w:date="2014-08-13T20:06:00Z"/>
        </w:rPr>
      </w:pPr>
      <w:ins w:id="769" w:author="Jan Campschroer" w:date="2014-08-13T20:05:00Z">
        <w:r>
          <w:t xml:space="preserve">een </w:t>
        </w:r>
      </w:ins>
      <w:ins w:id="770" w:author="Jan Campschroer" w:date="2014-08-13T20:03:00Z">
        <w:r>
          <w:rPr>
            <w:i/>
          </w:rPr>
          <w:t>metamodel</w:t>
        </w:r>
      </w:ins>
      <w:ins w:id="771" w:author="Jan Campschroer" w:date="2014-08-13T20:04:00Z">
        <w:r>
          <w:rPr>
            <w:i/>
          </w:rPr>
          <w:t xml:space="preserve"> </w:t>
        </w:r>
        <w:r w:rsidR="007D53B1" w:rsidRPr="007D53B1">
          <w:t>met</w:t>
        </w:r>
        <w:r>
          <w:rPr>
            <w:i/>
          </w:rPr>
          <w:t xml:space="preserve"> </w:t>
        </w:r>
      </w:ins>
      <w:ins w:id="772" w:author="Jan Campschroer" w:date="2014-08-13T20:05:00Z">
        <w:r w:rsidR="007D53B1" w:rsidRPr="007D53B1">
          <w:t>daarin</w:t>
        </w:r>
        <w:r>
          <w:rPr>
            <w:i/>
          </w:rPr>
          <w:t xml:space="preserve"> </w:t>
        </w:r>
      </w:ins>
      <w:ins w:id="773" w:author="Jan Campschroer" w:date="2014-08-13T20:04:00Z">
        <w:r>
          <w:t>de afspraken over de onderdelen die gebruikt kunnen worden en regels die gelden voor het construeren van informatiemodellen.</w:t>
        </w:r>
      </w:ins>
    </w:p>
    <w:p w:rsidR="00161636" w:rsidRDefault="00945EAA">
      <w:pPr>
        <w:pStyle w:val="Lijstalinea"/>
        <w:numPr>
          <w:ilvl w:val="1"/>
          <w:numId w:val="47"/>
        </w:numPr>
        <w:rPr>
          <w:ins w:id="774" w:author="Jan Campschroer" w:date="2014-08-13T20:22:00Z"/>
        </w:rPr>
      </w:pPr>
      <w:ins w:id="775" w:author="Jan Campschroer" w:date="2014-08-13T20:06:00Z">
        <w:r>
          <w:t xml:space="preserve">Een </w:t>
        </w:r>
      </w:ins>
      <w:ins w:id="776" w:author="Jan Campschroer" w:date="2014-09-10T08:26:00Z">
        <w:r w:rsidR="00D65062">
          <w:t>‘</w:t>
        </w:r>
      </w:ins>
      <w:ins w:id="777" w:author="Jan Campschroer" w:date="2014-08-13T20:06:00Z">
        <w:r>
          <w:t>informatiemodel</w:t>
        </w:r>
      </w:ins>
      <w:ins w:id="778" w:author="Jan Campschroer" w:date="2014-09-10T08:26:00Z">
        <w:r w:rsidR="00D65062">
          <w:t>’</w:t>
        </w:r>
      </w:ins>
      <w:ins w:id="779" w:author="Jan Campschroer" w:date="2014-08-13T20:06:00Z">
        <w:r>
          <w:t xml:space="preserve"> met </w:t>
        </w:r>
        <w:commentRangeStart w:id="780"/>
        <w:r>
          <w:t>domein</w:t>
        </w:r>
      </w:ins>
      <w:ins w:id="781" w:author="Jan Campschroer" w:date="2014-08-13T20:07:00Z">
        <w:r>
          <w:t xml:space="preserve">onafhankelijke </w:t>
        </w:r>
      </w:ins>
      <w:commentRangeEnd w:id="780"/>
      <w:ins w:id="782" w:author="Jan Campschroer" w:date="2014-08-13T20:08:00Z">
        <w:r w:rsidR="0017194F">
          <w:rPr>
            <w:rStyle w:val="Verwijzingopmerking"/>
          </w:rPr>
          <w:commentReference w:id="780"/>
        </w:r>
      </w:ins>
      <w:ins w:id="783" w:author="Jan Campschroer" w:date="2014-09-10T08:27:00Z">
        <w:r w:rsidR="0049085E">
          <w:t>semantische beschrijvingen</w:t>
        </w:r>
      </w:ins>
      <w:ins w:id="784" w:author="Jan Campschroer" w:date="2014-08-13T20:07:00Z">
        <w:r>
          <w:t>.</w:t>
        </w:r>
      </w:ins>
      <w:ins w:id="785" w:author="Jan Campschroer" w:date="2014-09-10T08:26:00Z">
        <w:r w:rsidR="00D65062">
          <w:t xml:space="preserve"> </w:t>
        </w:r>
        <w:r w:rsidR="00D65062">
          <w:br/>
          <w:t xml:space="preserve">Denk aan </w:t>
        </w:r>
      </w:ins>
      <w:ins w:id="786" w:author="Jan Campschroer" w:date="2014-09-10T08:27:00Z">
        <w:r w:rsidR="0049085E">
          <w:t xml:space="preserve">omgaan met (onvolledige) </w:t>
        </w:r>
      </w:ins>
      <w:ins w:id="787" w:author="Jan Campschroer" w:date="2014-09-10T08:26:00Z">
        <w:r w:rsidR="00D65062">
          <w:t>datum</w:t>
        </w:r>
      </w:ins>
      <w:ins w:id="788" w:author="Jan Campschroer" w:date="2014-09-10T08:27:00Z">
        <w:r w:rsidR="0049085E">
          <w:t>s</w:t>
        </w:r>
      </w:ins>
      <w:ins w:id="789" w:author="Jan Campschroer" w:date="2014-09-10T08:26:00Z">
        <w:r w:rsidR="00D65062">
          <w:t xml:space="preserve">, </w:t>
        </w:r>
      </w:ins>
      <w:ins w:id="790" w:author="Jan Campschroer" w:date="2014-09-10T08:27:00Z">
        <w:r w:rsidR="0049085E">
          <w:t xml:space="preserve">omgaan met </w:t>
        </w:r>
      </w:ins>
      <w:ins w:id="791" w:author="Jan Campschroer" w:date="2014-09-10T08:28:00Z">
        <w:r w:rsidR="0049085E">
          <w:t xml:space="preserve">formele en materiële </w:t>
        </w:r>
      </w:ins>
      <w:ins w:id="792" w:author="Jan Campschroer" w:date="2014-09-10T08:27:00Z">
        <w:r w:rsidR="00D65062">
          <w:t>historie, of</w:t>
        </w:r>
      </w:ins>
      <w:ins w:id="793" w:author="Jan Campschroer" w:date="2014-09-10T08:28:00Z">
        <w:r w:rsidR="0049085E">
          <w:t xml:space="preserve"> omgaan met het onbekend, niet aanwezig of irrelevant zijn van gegevens.</w:t>
        </w:r>
      </w:ins>
    </w:p>
    <w:p w:rsidR="00E36733" w:rsidRDefault="00E36733" w:rsidP="00E36733">
      <w:pPr>
        <w:rPr>
          <w:ins w:id="794" w:author="Jan Campschroer" w:date="2014-08-13T20:22:00Z"/>
        </w:rPr>
      </w:pPr>
    </w:p>
    <w:p w:rsidR="00E36733" w:rsidRDefault="00E36733" w:rsidP="00E36733">
      <w:pPr>
        <w:rPr>
          <w:ins w:id="795" w:author="Jan Campschroer" w:date="2014-08-13T19:09:00Z"/>
        </w:rPr>
      </w:pPr>
      <w:ins w:id="796" w:author="Jan Campschroer" w:date="2014-08-13T20:23:00Z">
        <w:r w:rsidRPr="00E36733">
          <w:t xml:space="preserve">De </w:t>
        </w:r>
        <w:r>
          <w:t xml:space="preserve">basisonderdelen vormen samen </w:t>
        </w:r>
        <w:r w:rsidR="007D53B1" w:rsidRPr="007D53B1">
          <w:rPr>
            <w:i/>
          </w:rPr>
          <w:t>de onderlaag</w:t>
        </w:r>
        <w:r>
          <w:rPr>
            <w:i/>
          </w:rPr>
          <w:t xml:space="preserve">. </w:t>
        </w:r>
        <w:r>
          <w:t>D</w:t>
        </w:r>
      </w:ins>
      <w:ins w:id="797" w:author="Jan Campschroer" w:date="2014-08-13T20:24:00Z">
        <w:r w:rsidR="00712ADE">
          <w:t xml:space="preserve">e onderlaag </w:t>
        </w:r>
      </w:ins>
      <w:ins w:id="798" w:author="Jan Campschroer" w:date="2014-08-13T20:23:00Z">
        <w:r w:rsidRPr="00E36733">
          <w:t>is de algeme</w:t>
        </w:r>
        <w:r w:rsidR="00712ADE">
          <w:t xml:space="preserve">ne en sectoronafhankelijke </w:t>
        </w:r>
        <w:r w:rsidRPr="00E36733">
          <w:t xml:space="preserve">laag van </w:t>
        </w:r>
      </w:ins>
      <w:ins w:id="799" w:author="Jan Campschroer" w:date="2014-08-13T20:24:00Z">
        <w:r w:rsidR="00712ADE">
          <w:t xml:space="preserve">de </w:t>
        </w:r>
      </w:ins>
      <w:ins w:id="800" w:author="Jan Campschroer" w:date="2014-08-13T20:23:00Z">
        <w:r w:rsidRPr="00E36733">
          <w:t xml:space="preserve">StUF </w:t>
        </w:r>
      </w:ins>
      <w:ins w:id="801" w:author="Jan Campschroer" w:date="2014-08-13T20:24:00Z">
        <w:r w:rsidR="00712ADE">
          <w:t xml:space="preserve">Familie. </w:t>
        </w:r>
      </w:ins>
      <w:ins w:id="802" w:author="Jan Campschroer" w:date="2014-08-13T20:23:00Z">
        <w:r w:rsidRPr="00E36733">
          <w:t>De onderlaag kan worden gezien als een gereedschapskist met generieke constructies waarmee zowel horizontale als verticale sectormo</w:t>
        </w:r>
        <w:r w:rsidR="00712ADE">
          <w:t>dellen kunnen worden ontworpen.</w:t>
        </w:r>
      </w:ins>
    </w:p>
    <w:p w:rsidR="00161636" w:rsidRDefault="00CC03CA">
      <w:pPr>
        <w:pStyle w:val="Kop3"/>
        <w:rPr>
          <w:ins w:id="803" w:author="Jan Campschroer" w:date="2014-08-13T17:51:00Z"/>
        </w:rPr>
      </w:pPr>
      <w:bookmarkStart w:id="804" w:name="_Toc395882598"/>
      <w:ins w:id="805" w:author="Jan Campschroer" w:date="2014-08-13T19:21:00Z">
        <w:r>
          <w:t>Aanvullend document</w:t>
        </w:r>
      </w:ins>
      <w:bookmarkEnd w:id="804"/>
    </w:p>
    <w:p w:rsidR="000E3E3B" w:rsidRDefault="000E3E3B" w:rsidP="000E3E3B">
      <w:pPr>
        <w:rPr>
          <w:ins w:id="806" w:author="Jan Campschroer" w:date="2014-08-13T20:39:00Z"/>
        </w:rPr>
      </w:pPr>
      <w:ins w:id="807" w:author="Jan Campschroer" w:date="2014-08-13T20:39:00Z">
        <w:r>
          <w:t>Er zijn een aantal soorten</w:t>
        </w:r>
      </w:ins>
      <w:ins w:id="808" w:author="Jan Campschroer" w:date="2014-08-13T20:40:00Z">
        <w:r>
          <w:t xml:space="preserve"> </w:t>
        </w:r>
      </w:ins>
      <w:del w:id="809" w:author="Jan Campschroer" w:date="2014-08-11T22:07:00Z">
        <w:r w:rsidR="00B20AE6" w:rsidRPr="00D04828" w:rsidDel="008C61F0">
          <w:delText>:</w:delText>
        </w:r>
      </w:del>
      <w:del w:id="810" w:author="Jan Campschroer" w:date="2014-08-11T22:09:00Z">
        <w:r w:rsidR="00B20AE6" w:rsidRPr="00D04828" w:rsidDel="00362A09">
          <w:delText xml:space="preserve"> een </w:delText>
        </w:r>
      </w:del>
      <w:del w:id="811" w:author="Jan Campschroer" w:date="2014-08-12T10:23:00Z">
        <w:r w:rsidR="00B20AE6" w:rsidRPr="00D04828" w:rsidDel="005A146E">
          <w:delText xml:space="preserve">generieke </w:delText>
        </w:r>
      </w:del>
      <w:del w:id="812" w:author="Jan Campschroer" w:date="2014-08-13T20:22:00Z">
        <w:r w:rsidR="007D53B1" w:rsidRPr="007D53B1">
          <w:rPr>
            <w:i/>
          </w:rPr>
          <w:delText>onderlaag</w:delText>
        </w:r>
        <w:r w:rsidR="00B20AE6" w:rsidRPr="00D04828" w:rsidDel="00E36733">
          <w:delText xml:space="preserve"> </w:delText>
        </w:r>
      </w:del>
      <w:del w:id="813" w:author="Jan Campschroer" w:date="2014-08-11T22:11:00Z">
        <w:r w:rsidR="00B20AE6" w:rsidRPr="00D04828" w:rsidDel="00362A09">
          <w:delText xml:space="preserve">en </w:delText>
        </w:r>
      </w:del>
      <w:del w:id="814" w:author="Jan Campschroer" w:date="2014-08-13T20:25:00Z">
        <w:r w:rsidR="00B20AE6" w:rsidRPr="00D04828" w:rsidDel="00712ADE">
          <w:delText xml:space="preserve">horizontale </w:delText>
        </w:r>
      </w:del>
      <w:moveToRangeStart w:id="815" w:author="Jan Campschroer" w:date="2014-08-12T23:10:00Z" w:name="move395648380"/>
      <w:moveTo w:id="816" w:author="Jan Campschroer" w:date="2014-08-12T23:10:00Z">
        <w:del w:id="817" w:author="Jan Campschroer" w:date="2014-08-12T23:11:00Z">
          <w:r w:rsidR="00BC5312" w:rsidRPr="00D04828" w:rsidDel="00BC5312">
            <w:delText>De h</w:delText>
          </w:r>
        </w:del>
        <w:del w:id="818" w:author="Jan Campschroer" w:date="2014-08-13T20:25:00Z">
          <w:r w:rsidR="00BC5312" w:rsidRPr="00D04828" w:rsidDel="00712ADE">
            <w:delText>orizontale sectormodellen specificeren berichtdefinities met een sectoroverschrijdend karakter.</w:delText>
          </w:r>
        </w:del>
      </w:moveTo>
      <w:moveToRangeEnd w:id="815"/>
      <w:del w:id="819" w:author="Jan Campschroer" w:date="2014-08-11T22:12:00Z">
        <w:r w:rsidR="00B20AE6" w:rsidRPr="00D04828" w:rsidDel="00362A09">
          <w:delText xml:space="preserve">en </w:delText>
        </w:r>
      </w:del>
      <w:del w:id="820" w:author="Jan Campschroer" w:date="2014-08-13T20:25:00Z">
        <w:r w:rsidR="00B20AE6" w:rsidRPr="00D04828" w:rsidDel="00712ADE">
          <w:delText xml:space="preserve">verticale sectormodellen. </w:delText>
        </w:r>
      </w:del>
      <w:ins w:id="821" w:author="Jan Campschroer" w:date="2014-08-12T10:55:00Z">
        <w:r w:rsidR="007D53B1" w:rsidRPr="007D53B1">
          <w:rPr>
            <w:i/>
          </w:rPr>
          <w:t>aanvullende documenten</w:t>
        </w:r>
      </w:ins>
      <w:ins w:id="822" w:author="Jan Campschroer" w:date="2014-08-12T23:18:00Z">
        <w:r w:rsidR="00D01F34">
          <w:rPr>
            <w:i/>
          </w:rPr>
          <w:t>:</w:t>
        </w:r>
      </w:ins>
      <w:ins w:id="823" w:author="Jan Campschroer" w:date="2014-08-12T10:56:00Z">
        <w:r w:rsidR="00D6176C">
          <w:t xml:space="preserve"> </w:t>
        </w:r>
      </w:ins>
    </w:p>
    <w:p w:rsidR="00161636" w:rsidRDefault="00D01F34">
      <w:pPr>
        <w:pStyle w:val="Lijstalinea"/>
        <w:numPr>
          <w:ilvl w:val="0"/>
          <w:numId w:val="47"/>
        </w:numPr>
        <w:rPr>
          <w:ins w:id="824" w:author="Jan Campschroer" w:date="2014-08-13T20:39:00Z"/>
        </w:rPr>
      </w:pPr>
      <w:ins w:id="825" w:author="Jan Campschroer" w:date="2014-08-12T23:18:00Z">
        <w:r w:rsidRPr="00D04828">
          <w:t>fac</w:t>
        </w:r>
        <w:r w:rsidR="00AB48B7">
          <w:t>tsheets</w:t>
        </w:r>
      </w:ins>
    </w:p>
    <w:p w:rsidR="00161636" w:rsidRDefault="00AB48B7">
      <w:pPr>
        <w:pStyle w:val="Lijstalinea"/>
        <w:numPr>
          <w:ilvl w:val="0"/>
          <w:numId w:val="47"/>
        </w:numPr>
        <w:rPr>
          <w:ins w:id="826" w:author="Jan Campschroer" w:date="2014-08-13T20:39:00Z"/>
        </w:rPr>
      </w:pPr>
      <w:ins w:id="827" w:author="Jan Campschroer" w:date="2014-08-13T17:48:00Z">
        <w:r>
          <w:t>bestekteksten</w:t>
        </w:r>
      </w:ins>
    </w:p>
    <w:p w:rsidR="00161636" w:rsidRDefault="00AB48B7">
      <w:pPr>
        <w:pStyle w:val="Lijstalinea"/>
        <w:numPr>
          <w:ilvl w:val="0"/>
          <w:numId w:val="47"/>
        </w:numPr>
        <w:rPr>
          <w:ins w:id="828" w:author="Jan Campschroer" w:date="2014-08-13T20:39:00Z"/>
        </w:rPr>
      </w:pPr>
      <w:ins w:id="829" w:author="Jan Campschroer" w:date="2014-08-12T23:18:00Z">
        <w:r>
          <w:lastRenderedPageBreak/>
          <w:t>presentaties</w:t>
        </w:r>
      </w:ins>
    </w:p>
    <w:p w:rsidR="00161636" w:rsidRDefault="00D01F34">
      <w:pPr>
        <w:pStyle w:val="Lijstalinea"/>
        <w:numPr>
          <w:ilvl w:val="0"/>
          <w:numId w:val="47"/>
        </w:numPr>
        <w:rPr>
          <w:ins w:id="830" w:author="Jan Campschroer" w:date="2014-08-12T17:33:00Z"/>
        </w:rPr>
      </w:pPr>
      <w:ins w:id="831" w:author="Jan Campschroer" w:date="2014-08-12T23:18:00Z">
        <w:r w:rsidRPr="00D04828">
          <w:t>opleidings</w:t>
        </w:r>
        <w:r>
          <w:t>- en instructie</w:t>
        </w:r>
        <w:r w:rsidRPr="00D04828">
          <w:t>materiaal</w:t>
        </w:r>
        <w:r>
          <w:t xml:space="preserve"> </w:t>
        </w:r>
      </w:ins>
      <w:ins w:id="832" w:author="Jan Campschroer" w:date="2014-08-12T10:55:00Z">
        <w:r w:rsidR="00D6176C">
          <w:t>voor opleiding</w:t>
        </w:r>
      </w:ins>
      <w:ins w:id="833" w:author="Jan Campschroer" w:date="2014-08-12T10:56:00Z">
        <w:r w:rsidR="00D6176C">
          <w:t xml:space="preserve"> en ondersteuning in gebruik.</w:t>
        </w:r>
      </w:ins>
    </w:p>
    <w:p w:rsidR="00664F4B" w:rsidRPr="00C34837" w:rsidDel="00A348D3" w:rsidRDefault="00B20AE6" w:rsidP="00664F4B">
      <w:pPr>
        <w:rPr>
          <w:del w:id="834" w:author="Jan Campschroer" w:date="2014-08-12T23:44:00Z"/>
        </w:rPr>
      </w:pPr>
      <w:del w:id="835" w:author="Jan Campschroer" w:date="2014-08-12T22:59:00Z">
        <w:r w:rsidRPr="00D04828" w:rsidDel="00484372">
          <w:delText>StUF onderdelen in de StUF familie zijn onderling afhankelijk: bovenliggende StUF onderdelen zijn gebaseerd op onderliggende StUF onderdelen.</w:delText>
        </w:r>
      </w:del>
      <w:moveToRangeStart w:id="836" w:author="Jan Campschroer" w:date="2014-08-12T23:40:00Z" w:name="move395650169"/>
      <w:moveTo w:id="837" w:author="Jan Campschroer" w:date="2014-08-12T23:40:00Z">
        <w:del w:id="838" w:author="Jan Campschroer" w:date="2014-08-12T23:44:00Z">
          <w:r w:rsidR="00664F4B" w:rsidDel="00A348D3">
            <w:delText xml:space="preserve">De onderlaag bevat de gemeenschappelijke berichtstructuren (entiteiten) op basis waarvan  de berichtcatalogi gedefinieerd zijn. De berichtcatalogi bevatten de berichtdefinities (XML Schema’s) en voorbeelden van </w:delText>
          </w:r>
        </w:del>
        <w:del w:id="839" w:author="Jan Campschroer" w:date="2014-08-12T23:43:00Z">
          <w:r w:rsidR="00664F4B" w:rsidDel="00A348D3">
            <w:delText xml:space="preserve">servicespecificaties </w:delText>
          </w:r>
        </w:del>
        <w:del w:id="840" w:author="Jan Campschroer" w:date="2014-08-12T23:44:00Z">
          <w:r w:rsidR="00664F4B" w:rsidDel="00A348D3">
            <w:delText>(WSDL’s). Een sectormodel bevat standaard twee berichtcatalogi:</w:delText>
          </w:r>
        </w:del>
      </w:moveTo>
    </w:p>
    <w:p w:rsidR="00664F4B" w:rsidRPr="00C34837" w:rsidDel="00AB48B7" w:rsidRDefault="00664F4B" w:rsidP="00664F4B">
      <w:pPr>
        <w:rPr>
          <w:del w:id="841" w:author="Jan Campschroer" w:date="2014-08-14T19:16:00Z"/>
        </w:rPr>
      </w:pPr>
    </w:p>
    <w:p w:rsidR="00664F4B" w:rsidRPr="007B21A7" w:rsidDel="00A348D3" w:rsidRDefault="00664F4B" w:rsidP="00664F4B">
      <w:pPr>
        <w:pStyle w:val="Lijstalinea"/>
        <w:rPr>
          <w:del w:id="842" w:author="Jan Campschroer" w:date="2014-08-12T23:44:00Z"/>
        </w:rPr>
      </w:pPr>
      <w:moveTo w:id="843" w:author="Jan Campschroer" w:date="2014-08-12T23:40:00Z">
        <w:del w:id="844" w:author="Jan Campschroer" w:date="2014-08-12T23:44:00Z">
          <w:r w:rsidRPr="007B21A7" w:rsidDel="00A348D3">
            <w:delText>De mutatiecatalogus met de berichten voor het doorgeven van mutaties door</w:delText>
          </w:r>
          <w:r w:rsidDel="00A348D3">
            <w:delText xml:space="preserve"> </w:delText>
          </w:r>
          <w:r w:rsidRPr="007B21A7" w:rsidDel="00A348D3">
            <w:delText>middel van enkelvoudige kennisgevingen en synchronistatieberichten.</w:delText>
          </w:r>
        </w:del>
      </w:moveTo>
    </w:p>
    <w:p w:rsidR="00664F4B" w:rsidRPr="007B21A7" w:rsidDel="00723C4E" w:rsidRDefault="00664F4B" w:rsidP="00664F4B">
      <w:pPr>
        <w:pStyle w:val="Lijstalinea"/>
        <w:rPr>
          <w:del w:id="845" w:author="Jan Campschroer" w:date="2014-08-12T23:51:00Z"/>
        </w:rPr>
      </w:pPr>
      <w:moveTo w:id="846" w:author="Jan Campschroer" w:date="2014-08-12T23:40:00Z">
        <w:del w:id="847" w:author="Jan Campschroer" w:date="2014-08-12T23:51:00Z">
          <w:r w:rsidRPr="007B21A7" w:rsidDel="00723C4E">
            <w:delText>De vraagAntwoord-catalogus met berichten voor het bevragen van systemen.</w:delText>
          </w:r>
        </w:del>
      </w:moveTo>
    </w:p>
    <w:p w:rsidR="00664F4B" w:rsidRPr="00CD441A" w:rsidDel="00723C4E" w:rsidRDefault="00664F4B" w:rsidP="00664F4B">
      <w:pPr>
        <w:rPr>
          <w:del w:id="848" w:author="Jan Campschroer" w:date="2014-08-12T23:52:00Z"/>
        </w:rPr>
      </w:pPr>
    </w:p>
    <w:p w:rsidR="00664F4B" w:rsidDel="00723C4E" w:rsidRDefault="00664F4B" w:rsidP="00664F4B">
      <w:pPr>
        <w:rPr>
          <w:del w:id="849" w:author="Jan Campschroer" w:date="2014-08-12T23:55:00Z"/>
        </w:rPr>
      </w:pPr>
      <w:moveTo w:id="850" w:author="Jan Campschroer" w:date="2014-08-12T23:40:00Z">
        <w:del w:id="851" w:author="Jan Campschroer" w:date="2014-08-12T23:53:00Z">
          <w:r w:rsidRPr="00BD3C5A" w:rsidDel="00723C4E">
            <w:delText xml:space="preserve">Deze </w:delText>
          </w:r>
          <w:r w:rsidDel="00723C4E">
            <w:delText>bericht</w:delText>
          </w:r>
          <w:r w:rsidRPr="00BD3C5A" w:rsidDel="00723C4E">
            <w:delText xml:space="preserve">catalogi vormen samen met de onderlaag het vaste deel van het sectormodel. Rechts van de stippellijn bevindt zich het uitbreidbare deel van het sectormodel waarin nieuwe berichtcatalogi </w:delText>
          </w:r>
        </w:del>
        <w:del w:id="852" w:author="Jan Campschroer" w:date="2014-08-12T23:55:00Z">
          <w:r w:rsidRPr="00BD3C5A" w:rsidDel="00723C4E">
            <w:delText>kunnen worden toegevoegd.</w:delText>
          </w:r>
          <w:r w:rsidDel="00723C4E">
            <w:delText xml:space="preserve"> </w:delText>
          </w:r>
        </w:del>
        <w:del w:id="853" w:author="Jan Campschroer" w:date="2014-08-12T23:54:00Z">
          <w:r w:rsidDel="00723C4E">
            <w:delText xml:space="preserve">Daar kunnen bijvoorbeeld samengestelde kennisgevingen en vrije berichten worden gedefinieerd. </w:delText>
          </w:r>
        </w:del>
        <w:del w:id="854" w:author="Jan Campschroer" w:date="2014-08-12T23:55:00Z">
          <w:r w:rsidDel="00723C4E">
            <w:delText xml:space="preserve">Het toevoegen van overige berichtcatalogi heeft geen consequenties: de versie van het sectormodel blijft onveranderd. Wijzigingen in het vaste deel (onderlaag en de twee catalogi links van de stippellijn in </w:delText>
          </w:r>
          <w:r w:rsidR="00E55940" w:rsidDel="00723C4E">
            <w:fldChar w:fldCharType="begin"/>
          </w:r>
          <w:r w:rsidDel="00723C4E">
            <w:delInstrText xml:space="preserve"> REF _Ref292274351 \h </w:delInstrText>
          </w:r>
        </w:del>
      </w:moveTo>
      <w:del w:id="855" w:author="Jan Campschroer" w:date="2014-08-12T23:55:00Z"/>
      <w:moveTo w:id="856" w:author="Jan Campschroer" w:date="2014-08-12T23:40:00Z">
        <w:del w:id="857" w:author="Jan Campschroer" w:date="2014-08-12T23:55:00Z">
          <w:r w:rsidR="00E55940" w:rsidDel="00723C4E">
            <w:fldChar w:fldCharType="separate"/>
          </w:r>
          <w:r w:rsidRPr="00307342" w:rsidDel="00723C4E">
            <w:rPr>
              <w:u w:val="single"/>
            </w:rPr>
            <w:delText xml:space="preserve">Figuur </w:delText>
          </w:r>
          <w:r w:rsidDel="00723C4E">
            <w:rPr>
              <w:noProof/>
              <w:u w:val="single"/>
            </w:rPr>
            <w:delText>2</w:delText>
          </w:r>
          <w:r w:rsidR="00E55940" w:rsidDel="00723C4E">
            <w:fldChar w:fldCharType="end"/>
          </w:r>
          <w:r w:rsidDel="00723C4E">
            <w:delText>) leiden wel tot een nieuwe versie en daarmee tot een nieuwe namespace van het sectormodel.</w:delText>
          </w:r>
        </w:del>
      </w:moveTo>
    </w:p>
    <w:p w:rsidR="00664F4B" w:rsidDel="00723C4E" w:rsidRDefault="00664F4B" w:rsidP="00664F4B">
      <w:pPr>
        <w:rPr>
          <w:del w:id="858" w:author="Jan Campschroer" w:date="2014-08-12T23:55:00Z"/>
        </w:rPr>
      </w:pPr>
    </w:p>
    <w:p w:rsidR="00664F4B" w:rsidDel="000E3E3B" w:rsidRDefault="00664F4B" w:rsidP="00664F4B">
      <w:pPr>
        <w:rPr>
          <w:del w:id="859" w:author="Jan Campschroer" w:date="2014-08-13T20:40:00Z"/>
        </w:rPr>
      </w:pPr>
      <w:moveTo w:id="860" w:author="Jan Campschroer" w:date="2014-08-12T23:40:00Z">
        <w:del w:id="861" w:author="Jan Campschroer" w:date="2014-08-13T20:40:00Z">
          <w:r w:rsidDel="000E3E3B">
            <w:delText xml:space="preserve">Voor een gedetailleerde beschrijving hoe sectormodellen worden opgebouwd wordt verwezen naar het document ‘Regels en best practices voor het ontwerpen van StUF-berichten’. </w:delText>
          </w:r>
        </w:del>
      </w:moveTo>
    </w:p>
    <w:moveToRangeEnd w:id="836"/>
    <w:p w:rsidR="00161636" w:rsidRDefault="00161636">
      <w:pPr>
        <w:pStyle w:val="Bijschrift"/>
        <w:rPr>
          <w:del w:id="862" w:author="Jan Campschroer" w:date="2014-08-14T19:29:00Z"/>
        </w:rPr>
      </w:pPr>
    </w:p>
    <w:p w:rsidR="00B20AE6" w:rsidRPr="00D04828" w:rsidRDefault="00B20AE6" w:rsidP="0093143E"/>
    <w:p w:rsidR="00161636" w:rsidRDefault="008C6063">
      <w:pPr>
        <w:pStyle w:val="Kop3"/>
        <w:rPr>
          <w:ins w:id="863" w:author="Jan Campschroer" w:date="2014-08-14T19:32:00Z"/>
        </w:rPr>
      </w:pPr>
      <w:bookmarkStart w:id="864" w:name="_Toc395882599"/>
      <w:ins w:id="865" w:author="Jan Campschroer" w:date="2014-08-14T19:32:00Z">
        <w:r>
          <w:t>Configuratiemanagement</w:t>
        </w:r>
        <w:bookmarkEnd w:id="864"/>
      </w:ins>
    </w:p>
    <w:p w:rsidR="00B1108C" w:rsidRDefault="00B1108C" w:rsidP="00B1108C">
      <w:pPr>
        <w:rPr>
          <w:ins w:id="866" w:author="Jan Campschroer" w:date="2014-08-12T22:59:00Z"/>
        </w:rPr>
      </w:pPr>
      <w:ins w:id="867" w:author="Jan Campschroer" w:date="2014-08-12T22:59:00Z">
        <w:r>
          <w:t xml:space="preserve">In het document “StUF Onderdelen Administratie” is de volledige, actuele situatie geadministreerd. </w:t>
        </w:r>
        <w:r w:rsidRPr="00D04828">
          <w:t xml:space="preserve">StUF onderdelen in de StUF familie zijn onderling afhankelijk: </w:t>
        </w:r>
        <w:r>
          <w:t xml:space="preserve">globaal kun je zeggen dat </w:t>
        </w:r>
        <w:r w:rsidRPr="00D04828">
          <w:t>bovenliggende StUF onderdelen zijn gebaseerd op onderliggende StUF onderdelen.</w:t>
        </w:r>
        <w:r>
          <w:t xml:space="preserve"> In de StUF Onderdelen Administratie zijn deze afhankelijkheden precies geregistreerd.</w:t>
        </w:r>
      </w:ins>
    </w:p>
    <w:p w:rsidR="00B1108C" w:rsidRDefault="00B1108C" w:rsidP="0093143E">
      <w:pPr>
        <w:rPr>
          <w:ins w:id="868" w:author="Jan Campschroer" w:date="2014-08-12T22:59:00Z"/>
        </w:rPr>
      </w:pPr>
    </w:p>
    <w:p w:rsidR="00484372" w:rsidRDefault="00484372" w:rsidP="0093143E">
      <w:pPr>
        <w:rPr>
          <w:ins w:id="869" w:author="Jan Campschroer" w:date="2014-08-12T22:58:00Z"/>
        </w:rPr>
      </w:pPr>
      <w:ins w:id="870" w:author="Jan Campschroer" w:date="2014-08-12T22:56:00Z">
        <w:r>
          <w:t>De onderlaag, de horizontale sectormodellen</w:t>
        </w:r>
      </w:ins>
      <w:ins w:id="871" w:author="Jan Campschroer" w:date="2014-08-12T22:57:00Z">
        <w:r>
          <w:t>, de vertalingen</w:t>
        </w:r>
      </w:ins>
      <w:ins w:id="872" w:author="Jan Campschroer" w:date="2014-08-12T23:00:00Z">
        <w:r w:rsidR="00B1108C">
          <w:t>, de aanvullende documenten</w:t>
        </w:r>
      </w:ins>
      <w:ins w:id="873" w:author="Jan Campschroer" w:date="2014-08-12T22:57:00Z">
        <w:r>
          <w:t xml:space="preserve"> en een gedeelte van de </w:t>
        </w:r>
      </w:ins>
      <w:ins w:id="874" w:author="Jan Campschroer" w:date="2014-08-12T23:01:00Z">
        <w:r w:rsidR="00B1108C">
          <w:t>v</w:t>
        </w:r>
      </w:ins>
      <w:ins w:id="875" w:author="Jan Campschroer" w:date="2014-08-12T22:57:00Z">
        <w:r>
          <w:t xml:space="preserve">erticale sectormodellen en koppelvlakken zijn in beheer bij KING, </w:t>
        </w:r>
      </w:ins>
      <w:ins w:id="876" w:author="Jan Campschroer" w:date="2014-08-12T22:58:00Z">
        <w:r>
          <w:t xml:space="preserve">de overige onderdelen zijn bij diverse andere partijen in beheer. </w:t>
        </w:r>
      </w:ins>
      <w:ins w:id="877" w:author="Jan Campschroer" w:date="2014-08-12T23:00:00Z">
        <w:r w:rsidR="00B1108C">
          <w:t>In de Stuf Onderdelen Administratie is ook opgenomen wie welk onderdeel beheert</w:t>
        </w:r>
      </w:ins>
      <w:ins w:id="878" w:author="Jan Campschroer" w:date="2014-08-12T23:01:00Z">
        <w:r w:rsidR="00B1108C">
          <w:t xml:space="preserve">. </w:t>
        </w:r>
      </w:ins>
    </w:p>
    <w:p w:rsidR="00484372" w:rsidRDefault="00484372" w:rsidP="0093143E">
      <w:pPr>
        <w:rPr>
          <w:ins w:id="879" w:author="Jan Campschroer" w:date="2014-08-12T22:56:00Z"/>
        </w:rPr>
      </w:pPr>
      <w:ins w:id="880" w:author="Jan Campschroer" w:date="2014-08-12T22:57:00Z">
        <w:r>
          <w:t xml:space="preserve"> </w:t>
        </w:r>
      </w:ins>
    </w:p>
    <w:p w:rsidR="00B20AE6" w:rsidRPr="00D04828" w:rsidDel="008C6063" w:rsidRDefault="00B20AE6" w:rsidP="0093143E">
      <w:pPr>
        <w:rPr>
          <w:del w:id="881" w:author="Jan Campschroer" w:date="2014-08-14T19:33:00Z"/>
        </w:rPr>
      </w:pPr>
      <w:del w:id="882" w:author="Jan Campschroer" w:date="2014-08-14T19:33:00Z">
        <w:r w:rsidRPr="00D04828" w:rsidDel="008C6063">
          <w:delText xml:space="preserve">Onderliggend beheermodel gaat over de generieke onderlaag en de twee horizontale sectormodellen. In onderstaand figuur zijn de StUF onderdelen binnen de scope van </w:delText>
        </w:r>
        <w:r w:rsidR="00A663BE" w:rsidDel="008C6063">
          <w:delText>dit</w:delText>
        </w:r>
        <w:r w:rsidR="00A663BE" w:rsidRPr="00D04828" w:rsidDel="008C6063">
          <w:delText xml:space="preserve"> </w:delText>
        </w:r>
        <w:r w:rsidRPr="00D04828" w:rsidDel="008C6063">
          <w:delText xml:space="preserve">beheermodel omkaderd: </w:delText>
        </w:r>
      </w:del>
    </w:p>
    <w:p w:rsidR="00B20AE6" w:rsidDel="008C6063" w:rsidRDefault="00E55940" w:rsidP="0093143E">
      <w:pPr>
        <w:pStyle w:val="Koptekst"/>
        <w:rPr>
          <w:del w:id="883" w:author="Jan Campschroer" w:date="2014-08-14T19:33:00Z"/>
          <w:color w:val="800080"/>
        </w:rPr>
      </w:pPr>
      <w:del w:id="884" w:author="Jan Campschroer" w:date="2014-08-12T23:30:00Z">
        <w:r w:rsidRPr="00E55940">
          <w:rPr>
            <w:noProof/>
            <w:lang w:val="nl-NL" w:eastAsia="nl-NL"/>
          </w:rPr>
          <w:pict>
            <v:shapetype id="_x0000_t202" coordsize="21600,21600" o:spt="202" path="m,l,21600r21600,l21600,xe">
              <v:stroke joinstyle="miter"/>
              <v:path gradientshapeok="t" o:connecttype="rect"/>
            </v:shapetype>
            <v:shape id="Text Box 383" o:spid="_x0000_s1026" type="#_x0000_t202" style="position:absolute;margin-left:0;margin-top:214.9pt;width:470.15pt;height:11.5pt;z-index:251678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" stroked="f">
              <v:textbox style="mso-next-textbox:#Text Box 383;mso-fit-shape-to-text:t" inset="0,0,0,0">
                <w:txbxContent>
                  <w:p w:rsidR="00FA29CE" w:rsidRPr="00307342" w:rsidRDefault="00FA29CE" w:rsidP="0093143E">
                    <w:pPr>
                      <w:pStyle w:val="Koptekst"/>
                    </w:pPr>
                    <w:bookmarkStart w:id="885" w:name="_Ref292273760"/>
                    <w:r w:rsidRPr="00307342">
                      <w:t xml:space="preserve">Figuur </w:t>
                    </w:r>
                    <w:fldSimple w:instr=" SEQ Figuur \* ARABIC ">
                      <w:ins w:id="886" w:author="Jan Campschroer" w:date="2014-08-15T10:57:00Z">
                        <w:r>
                          <w:rPr>
                            <w:noProof/>
                          </w:rPr>
                          <w:t>2</w:t>
                        </w:r>
                      </w:ins>
                      <w:del w:id="887" w:author="Jan Campschroer" w:date="2014-08-12T22:55:00Z">
                        <w:r w:rsidDel="00484372">
                          <w:rPr>
                            <w:noProof/>
                          </w:rPr>
                          <w:delText>1</w:delText>
                        </w:r>
                      </w:del>
                    </w:fldSimple>
                    <w:bookmarkEnd w:id="885"/>
                    <w:r w:rsidRPr="00307342">
                      <w:t>: Globale familiestructuur van StUF</w:t>
                    </w:r>
                  </w:p>
                </w:txbxContent>
              </v:textbox>
              <w10:wrap type="topAndBottom"/>
            </v:shape>
          </w:pict>
        </w:r>
      </w:del>
    </w:p>
    <w:p w:rsidR="00307342" w:rsidDel="00246162" w:rsidRDefault="00FA29CE" w:rsidP="00246162">
      <w:pPr>
        <w:pStyle w:val="Koptekst"/>
        <w:rPr>
          <w:del w:id="888" w:author="Jan Campschroer" w:date="2014-08-12T23:31:00Z"/>
        </w:rPr>
      </w:pPr>
      <w:commentRangeStart w:id="889"/>
      <w:del w:id="890" w:author="Jan Campschroer" w:date="2014-08-12T23:30:00Z">
        <w:r>
          <w:rPr>
            <w:noProof/>
            <w:lang w:val="nl-NL" w:eastAsia="nl-NL"/>
            <w:rPrChange w:id="891" w:author="Unknown">
              <w:rPr>
                <w:noProof/>
                <w:color w:val="0000FF"/>
                <w:u w:val="single"/>
                <w:lang w:val="nl-NL" w:eastAsia="nl-NL"/>
              </w:rPr>
            </w:rPrChange>
          </w:rPr>
          <w:drawing>
            <wp:inline distT="0" distB="0" distL="0" distR="0">
              <wp:extent cx="3656441" cy="2361537"/>
              <wp:effectExtent l="19050" t="19050" r="20209" b="19713"/>
              <wp:docPr id="5" name="Afbeelding 4" descr="stuf familie + rechterkant.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uf familie + rechterkant.bmp"/>
                      <pic:cNvPicPr/>
                    </pic:nvPicPr>
                    <pic:blipFill>
                      <a:blip r:embed="rId14" cstate="print"/>
                      <a:srcRect r="36537" b="34414"/>
                      <a:stretch>
                        <a:fillRect/>
                      </a:stretch>
                    </pic:blipFill>
                    <pic:spPr>
                      <a:xfrm>
                        <a:off x="0" y="0"/>
                        <a:ext cx="3656441" cy="2361537"/>
                      </a:xfrm>
                      <a:prstGeom prst="rect">
                        <a:avLst/>
                      </a:prstGeom>
                      <a:ln w="3175">
                        <a:solidFill>
                          <a:schemeClr val="tx1"/>
                        </a:solidFill>
                      </a:ln>
                    </pic:spPr>
                  </pic:pic>
                </a:graphicData>
              </a:graphic>
            </wp:inline>
          </w:drawing>
        </w:r>
      </w:del>
    </w:p>
    <w:p w:rsidR="00307342" w:rsidDel="00246162" w:rsidRDefault="00307342" w:rsidP="00246162">
      <w:pPr>
        <w:pStyle w:val="Koptekst"/>
        <w:rPr>
          <w:del w:id="892" w:author="Jan Campschroer" w:date="2014-08-12T23:31:00Z"/>
        </w:rPr>
      </w:pPr>
      <w:bookmarkStart w:id="893" w:name="_GoBack"/>
      <w:bookmarkEnd w:id="893"/>
    </w:p>
    <w:p w:rsidR="00307342" w:rsidRPr="00D04828" w:rsidDel="00246162" w:rsidRDefault="00307342" w:rsidP="00246162">
      <w:pPr>
        <w:pStyle w:val="Koptekst"/>
        <w:rPr>
          <w:del w:id="894" w:author="Jan Campschroer" w:date="2014-08-12T23:31:00Z"/>
        </w:rPr>
      </w:pPr>
    </w:p>
    <w:p w:rsidR="00161636" w:rsidRDefault="00B20AE6">
      <w:pPr>
        <w:pStyle w:val="Koptekst"/>
        <w:rPr>
          <w:del w:id="895" w:author="Jan Campschroer" w:date="2014-08-12T23:12:00Z"/>
          <w:rFonts w:ascii="Segoe UI" w:hAnsi="Segoe UI" w:cs="Segoe UI"/>
          <w:sz w:val="27"/>
          <w:szCs w:val="27"/>
          <w:lang w:val="nl-NL" w:eastAsia="nl-NL"/>
        </w:rPr>
      </w:pPr>
      <w:del w:id="896" w:author="Jan Campschroer" w:date="2014-08-12T23:04:00Z">
        <w:r w:rsidRPr="00D04828" w:rsidDel="0088336C">
          <w:delText xml:space="preserve">De generieke onderlaag is de algemene en sectoronafhankelijke basislaag van StUF met generieke functionaliteit van berichtenuitwisseling en met de aansluiting op protocollen voor transport en logistiek zoals de protocollen voor de </w:delText>
        </w:r>
        <w:r w:rsidR="00571051" w:rsidDel="0088336C">
          <w:delText>Digikoppeling</w:delText>
        </w:r>
        <w:r w:rsidRPr="00D04828" w:rsidDel="0088336C">
          <w:delText xml:space="preserve">. De aansluiting op de verschillende protocollen is opgenomen in een separaat document. </w:delText>
        </w:r>
        <w:r w:rsidR="003F16FC" w:rsidRPr="003F16FC" w:rsidDel="0088336C">
          <w:rPr>
            <w:rFonts w:cs="Arial"/>
            <w:lang w:val="nl-NL" w:eastAsia="nl-NL"/>
          </w:rPr>
          <w:delText>Vroeger waren de protocolbindingen onderdeel van de StUF berichtenstandaard, maar zijn nu afgesp</w:delText>
        </w:r>
        <w:r w:rsidR="00FE1A75" w:rsidDel="0088336C">
          <w:rPr>
            <w:rFonts w:cs="Arial"/>
            <w:lang w:val="nl-NL" w:eastAsia="nl-NL"/>
          </w:rPr>
          <w:delText>l</w:delText>
        </w:r>
        <w:r w:rsidR="003F16FC" w:rsidRPr="003F16FC" w:rsidDel="0088336C">
          <w:rPr>
            <w:rFonts w:cs="Arial"/>
            <w:lang w:val="nl-NL" w:eastAsia="nl-NL"/>
          </w:rPr>
          <w:delText xml:space="preserve">itst in een zelfstandige beheereenheid. </w:delText>
        </w:r>
      </w:del>
      <w:ins w:id="897" w:author="Henri Korver" w:date="2014-05-23T09:29:00Z">
        <w:del w:id="898" w:author="Jan Campschroer" w:date="2014-08-12T23:04:00Z">
          <w:r w:rsidR="00FB40E4" w:rsidDel="0088336C">
            <w:rPr>
              <w:rFonts w:cs="Arial"/>
              <w:lang w:val="nl-NL" w:eastAsia="nl-NL"/>
            </w:rPr>
            <w:delText>De onderste twee lagen, d</w:delText>
          </w:r>
        </w:del>
      </w:ins>
      <w:del w:id="899" w:author="Jan Campschroer" w:date="2014-08-12T23:04:00Z">
        <w:r w:rsidR="003F16FC" w:rsidRPr="003F16FC" w:rsidDel="0088336C">
          <w:rPr>
            <w:rFonts w:cs="Arial"/>
            <w:lang w:val="nl-NL" w:eastAsia="nl-NL"/>
          </w:rPr>
          <w:delText xml:space="preserve">De </w:delText>
        </w:r>
      </w:del>
      <w:ins w:id="900" w:author="Henri Korver" w:date="2014-05-23T09:29:00Z">
        <w:del w:id="901" w:author="Jan Campschroer" w:date="2014-08-12T23:04:00Z">
          <w:r w:rsidR="00FB40E4" w:rsidDel="0088336C">
            <w:rPr>
              <w:rFonts w:cs="Arial"/>
              <w:lang w:val="nl-NL" w:eastAsia="nl-NL"/>
            </w:rPr>
            <w:delText xml:space="preserve">protocolbindingen en de </w:delText>
          </w:r>
        </w:del>
      </w:ins>
      <w:del w:id="902" w:author="Jan Campschroer" w:date="2014-08-12T23:04:00Z">
        <w:r w:rsidR="003F16FC" w:rsidRPr="003F16FC" w:rsidDel="0088336C">
          <w:rPr>
            <w:rFonts w:cs="Arial"/>
            <w:lang w:val="nl-NL" w:eastAsia="nl-NL"/>
          </w:rPr>
          <w:delText>StUF berichtenstandaard</w:delText>
        </w:r>
      </w:del>
      <w:ins w:id="903" w:author="Henri Korver" w:date="2014-05-23T09:29:00Z">
        <w:del w:id="904" w:author="Jan Campschroer" w:date="2014-08-12T23:04:00Z">
          <w:r w:rsidR="00FB40E4" w:rsidDel="0088336C">
            <w:rPr>
              <w:rFonts w:cs="Arial"/>
              <w:lang w:val="nl-NL" w:eastAsia="nl-NL"/>
            </w:rPr>
            <w:delText xml:space="preserve">, </w:delText>
          </w:r>
        </w:del>
      </w:ins>
      <w:ins w:id="905" w:author="Henri Korver" w:date="2014-05-23T09:30:00Z">
        <w:del w:id="906" w:author="Jan Campschroer" w:date="2014-08-12T23:04:00Z">
          <w:r w:rsidR="00FB40E4" w:rsidDel="0088336C">
            <w:rPr>
              <w:rFonts w:cs="Arial"/>
              <w:lang w:val="nl-NL" w:eastAsia="nl-NL"/>
            </w:rPr>
            <w:delText xml:space="preserve">kunnen worden gezien als een gereedschapskist met </w:delText>
          </w:r>
        </w:del>
      </w:ins>
      <w:ins w:id="907" w:author="Henri Korver" w:date="2014-05-23T09:31:00Z">
        <w:del w:id="908" w:author="Jan Campschroer" w:date="2014-08-12T23:04:00Z">
          <w:r w:rsidR="00FB40E4" w:rsidDel="0088336C">
            <w:rPr>
              <w:rFonts w:cs="Arial"/>
              <w:lang w:val="nl-NL" w:eastAsia="nl-NL"/>
            </w:rPr>
            <w:delText xml:space="preserve">generieke constructies </w:delText>
          </w:r>
        </w:del>
      </w:ins>
      <w:ins w:id="909" w:author="Henri Korver" w:date="2014-05-23T09:30:00Z">
        <w:del w:id="910" w:author="Jan Campschroer" w:date="2014-08-12T23:04:00Z">
          <w:r w:rsidR="00FB40E4" w:rsidDel="0088336C">
            <w:rPr>
              <w:rFonts w:cs="Arial"/>
              <w:lang w:val="nl-NL" w:eastAsia="nl-NL"/>
            </w:rPr>
            <w:delText>waarmee</w:delText>
          </w:r>
        </w:del>
      </w:ins>
      <w:del w:id="911" w:author="Jan Campschroer" w:date="2014-08-12T23:04:00Z">
        <w:r w:rsidR="003F16FC" w:rsidRPr="003F16FC" w:rsidDel="0088336C">
          <w:rPr>
            <w:rFonts w:cs="Arial"/>
            <w:lang w:val="nl-NL" w:eastAsia="nl-NL"/>
          </w:rPr>
          <w:delText xml:space="preserve"> tezamen met de protocolbindingen vormen de StUF standaard. Deze twee lagen vormen de basis voor zowel horizontale en verticale sectormodellen</w:delText>
        </w:r>
      </w:del>
      <w:ins w:id="912" w:author="Henri Korver" w:date="2014-05-23T09:32:00Z">
        <w:del w:id="913" w:author="Jan Campschroer" w:date="2014-08-12T23:04:00Z">
          <w:r w:rsidR="00FB40E4" w:rsidDel="0088336C">
            <w:rPr>
              <w:rFonts w:cs="Arial"/>
              <w:lang w:val="nl-NL" w:eastAsia="nl-NL"/>
            </w:rPr>
            <w:delText xml:space="preserve"> kunnen worden ontworpen</w:delText>
          </w:r>
        </w:del>
      </w:ins>
      <w:del w:id="914" w:author="Jan Campschroer" w:date="2014-08-12T23:04:00Z">
        <w:r w:rsidR="003F16FC" w:rsidRPr="003F16FC" w:rsidDel="0088336C">
          <w:rPr>
            <w:rFonts w:cs="Arial"/>
            <w:lang w:val="nl-NL" w:eastAsia="nl-NL"/>
          </w:rPr>
          <w:delText xml:space="preserve">. </w:delText>
        </w:r>
      </w:del>
      <w:del w:id="915" w:author="Jan Campschroer" w:date="2014-08-12T23:12:00Z">
        <w:r w:rsidR="003F16FC" w:rsidRPr="003F16FC" w:rsidDel="00BC5312">
          <w:rPr>
            <w:rFonts w:cs="Arial"/>
            <w:lang w:val="nl-NL" w:eastAsia="nl-NL"/>
          </w:rPr>
          <w:delText>Het hele bouwwerk wordt ook wel de StUF familie genoemd.</w:delText>
        </w:r>
      </w:del>
      <w:ins w:id="916" w:author="Henri Korver" w:date="2014-05-23T09:27:00Z">
        <w:del w:id="917" w:author="Jan Campschroer" w:date="2014-08-12T23:12:00Z">
          <w:r w:rsidR="00FB40E4" w:rsidDel="00BC5312">
            <w:rPr>
              <w:rFonts w:cs="Arial"/>
              <w:lang w:val="nl-NL" w:eastAsia="nl-NL"/>
            </w:rPr>
            <w:delText xml:space="preserve"> </w:delText>
          </w:r>
        </w:del>
      </w:ins>
    </w:p>
    <w:p w:rsidR="00B20AE6" w:rsidRPr="003F16FC" w:rsidDel="00BC5312" w:rsidRDefault="00B20AE6" w:rsidP="00246162">
      <w:pPr>
        <w:pStyle w:val="Koptekst"/>
        <w:rPr>
          <w:del w:id="918" w:author="Jan Campschroer" w:date="2014-08-12T23:12:00Z"/>
          <w:lang w:val="nl-NL"/>
        </w:rPr>
      </w:pPr>
    </w:p>
    <w:p w:rsidR="00161636" w:rsidRDefault="00B20AE6">
      <w:pPr>
        <w:pStyle w:val="Koptekst"/>
        <w:rPr>
          <w:del w:id="919" w:author="Jan Campschroer" w:date="2014-08-12T23:17:00Z"/>
        </w:rPr>
      </w:pPr>
      <w:moveFromRangeStart w:id="920" w:author="Jan Campschroer" w:date="2014-08-12T23:10:00Z" w:name="move395648380"/>
      <w:moveFrom w:id="921" w:author="Jan Campschroer" w:date="2014-08-12T23:10:00Z">
        <w:del w:id="922" w:author="Jan Campschroer" w:date="2014-08-12T23:17:00Z">
          <w:r w:rsidRPr="00D04828" w:rsidDel="00D01F34">
            <w:delText xml:space="preserve">De horizontale sectormodellen specificeren berichtdefinities met een sectoroverschrijdend karakter. </w:delText>
          </w:r>
        </w:del>
      </w:moveFrom>
      <w:moveFromRangeEnd w:id="920"/>
      <w:del w:id="923" w:author="Jan Campschroer" w:date="2014-08-12T23:17:00Z">
        <w:r w:rsidRPr="00D04828" w:rsidDel="00D01F34">
          <w:delText>Voor StUF-BG en StUF-ZKN gaat het om:</w:delText>
        </w:r>
      </w:del>
    </w:p>
    <w:p w:rsidR="00161636" w:rsidRDefault="00B20AE6">
      <w:pPr>
        <w:pStyle w:val="Koptekst"/>
        <w:rPr>
          <w:del w:id="924" w:author="Jan Campschroer" w:date="2014-08-12T23:12:00Z"/>
        </w:rPr>
      </w:pPr>
      <w:del w:id="925" w:author="Jan Campschroer" w:date="2014-08-12T23:12:00Z">
        <w:r w:rsidRPr="00D04828" w:rsidDel="00BC5312">
          <w:delText>XML Schema Definitions (XSD bestanden)</w:delText>
        </w:r>
        <w:r w:rsidR="00FB40E4" w:rsidDel="00BC5312">
          <w:delText xml:space="preserve"> </w:delText>
        </w:r>
        <w:r w:rsidRPr="00D04828" w:rsidDel="00BC5312">
          <w:delText>met daarin de b</w:delText>
        </w:r>
        <w:r w:rsidRPr="00D04828" w:rsidDel="00BC5312">
          <w:rPr>
            <w:rFonts w:cs="Arial"/>
          </w:rPr>
          <w:delText>erichtschema’s en de daarbij horende gegevenselementen</w:delText>
        </w:r>
      </w:del>
    </w:p>
    <w:p w:rsidR="00161636" w:rsidRDefault="00B20AE6">
      <w:pPr>
        <w:pStyle w:val="Koptekst"/>
        <w:rPr>
          <w:del w:id="926" w:author="Jan Campschroer" w:date="2014-08-12T23:12:00Z"/>
        </w:rPr>
      </w:pPr>
      <w:del w:id="927" w:author="Jan Campschroer" w:date="2014-08-12T23:12:00Z">
        <w:r w:rsidRPr="00D04828" w:rsidDel="00BC5312">
          <w:delText>WSDL-bestanden met daarin de operaties en de te gebruiken berichtschema’s</w:delText>
        </w:r>
      </w:del>
    </w:p>
    <w:p w:rsidR="00161636" w:rsidRDefault="00B20AE6">
      <w:pPr>
        <w:pStyle w:val="Koptekst"/>
        <w:rPr>
          <w:del w:id="928" w:author="Jan Campschroer" w:date="2014-08-12T23:12:00Z"/>
        </w:rPr>
      </w:pPr>
      <w:del w:id="929" w:author="Jan Campschroer" w:date="2014-08-12T23:12:00Z">
        <w:r w:rsidRPr="00D04828" w:rsidDel="00BC5312">
          <w:delText>Bijbehorende documentatie</w:delText>
        </w:r>
      </w:del>
    </w:p>
    <w:p w:rsidR="00B20AE6" w:rsidRPr="00D04828" w:rsidDel="00246162" w:rsidRDefault="00B20AE6" w:rsidP="00246162">
      <w:pPr>
        <w:pStyle w:val="Koptekst"/>
        <w:rPr>
          <w:del w:id="930" w:author="Jan Campschroer" w:date="2014-08-12T23:31:00Z"/>
        </w:rPr>
      </w:pPr>
    </w:p>
    <w:p w:rsidR="00161636" w:rsidRDefault="00B20AE6">
      <w:pPr>
        <w:pStyle w:val="Koptekst"/>
        <w:rPr>
          <w:del w:id="931" w:author="Jan Campschroer" w:date="2014-08-12T23:31:00Z"/>
        </w:rPr>
      </w:pPr>
      <w:del w:id="932" w:author="Jan Campschroer" w:date="2014-08-12T23:31:00Z">
        <w:r w:rsidRPr="00D04828" w:rsidDel="00246162">
          <w:delText xml:space="preserve">Het beheer heeft ook betrekking op de bij de StUF-familie behorende documenten, bestanden en voorzieningen, zoals nieuws en persberichten, </w:delText>
        </w:r>
      </w:del>
      <w:del w:id="933" w:author="Jan Campschroer" w:date="2014-08-12T23:18:00Z">
        <w:r w:rsidRPr="00D04828" w:rsidDel="00D01F34">
          <w:delText>factsheets, presentaties, opleidingsmateriaal</w:delText>
        </w:r>
      </w:del>
      <w:del w:id="934" w:author="Jan Campschroer" w:date="2014-08-12T23:31:00Z">
        <w:r w:rsidRPr="00D04828" w:rsidDel="00246162">
          <w:delText>, relatiegegevens van StUF participanten, ondersteunende hulpmiddelen en ICT voorzieningen.</w:delText>
        </w:r>
      </w:del>
    </w:p>
    <w:p w:rsidR="00161636" w:rsidRDefault="00161636">
      <w:pPr>
        <w:pStyle w:val="Koptekst"/>
        <w:rPr>
          <w:del w:id="935" w:author="Jan Campschroer" w:date="2014-08-12T23:31:00Z"/>
        </w:rPr>
      </w:pPr>
    </w:p>
    <w:p w:rsidR="00161636" w:rsidRDefault="00B20AE6">
      <w:pPr>
        <w:pStyle w:val="Koptekst"/>
        <w:rPr>
          <w:del w:id="936" w:author="Jan Campschroer" w:date="2014-08-12T23:34:00Z"/>
        </w:rPr>
      </w:pPr>
      <w:del w:id="937" w:author="Jan Campschroer" w:date="2014-08-12T23:31:00Z">
        <w:r w:rsidRPr="00D04828" w:rsidDel="00246162">
          <w:delText>Het beheer van verticale sectormodellen wordt binnen de betreffende sector uitgevoerd. In Bijlage E is een overzicht opgenomen welke organisatie per StUF onderdeel (eind)verantwoordelijk is voor het beheer.</w:delText>
        </w:r>
        <w:r w:rsidR="001A46D2" w:rsidRPr="00D04828" w:rsidDel="00246162">
          <w:delText xml:space="preserve"> </w:delText>
        </w:r>
      </w:del>
      <w:r w:rsidRPr="00D04828">
        <w:t xml:space="preserve">De </w:t>
      </w:r>
      <w:ins w:id="938" w:author="Jan Campschroer" w:date="2014-08-12T23:31:00Z">
        <w:r w:rsidR="00246162">
          <w:t xml:space="preserve">wijze van </w:t>
        </w:r>
      </w:ins>
      <w:r w:rsidRPr="00D04828">
        <w:t xml:space="preserve">(door)ontwikkeling en het beheer van </w:t>
      </w:r>
      <w:ins w:id="939" w:author="Jan Campschroer" w:date="2014-08-15T12:34:00Z">
        <w:r w:rsidR="00E72A6C">
          <w:t xml:space="preserve">de </w:t>
        </w:r>
      </w:ins>
      <w:ins w:id="940" w:author="Jan Campschroer" w:date="2014-08-12T23:31:00Z">
        <w:r w:rsidR="00246162">
          <w:t xml:space="preserve">door anderen dan KING </w:t>
        </w:r>
      </w:ins>
      <w:ins w:id="941" w:author="Jan Campschroer" w:date="2014-08-12T23:34:00Z">
        <w:r w:rsidR="00246162">
          <w:t xml:space="preserve">beheerde onderdelen </w:t>
        </w:r>
      </w:ins>
      <w:del w:id="942" w:author="Jan Campschroer" w:date="2014-08-12T23:31:00Z">
        <w:r w:rsidRPr="00D04828" w:rsidDel="00246162">
          <w:delText xml:space="preserve">de verticale sectormodellen </w:delText>
        </w:r>
      </w:del>
      <w:r w:rsidRPr="00D04828">
        <w:t xml:space="preserve">valt buiten de scope </w:t>
      </w:r>
    </w:p>
    <w:p w:rsidR="00161636" w:rsidRDefault="00B20AE6">
      <w:pPr>
        <w:pStyle w:val="Koptekst"/>
      </w:pPr>
      <w:r w:rsidRPr="00D04828">
        <w:t xml:space="preserve">van dit beheermodel. Wel </w:t>
      </w:r>
      <w:r w:rsidR="0053736B">
        <w:t>beoorde</w:t>
      </w:r>
      <w:ins w:id="943" w:author="Jan Campschroer" w:date="2014-08-15T12:34:00Z">
        <w:r w:rsidR="00E72A6C">
          <w:t>l</w:t>
        </w:r>
      </w:ins>
      <w:del w:id="944" w:author="Jan Campschroer" w:date="2014-08-15T12:34:00Z">
        <w:r w:rsidR="0053736B" w:rsidDel="00E72A6C">
          <w:delText>el</w:delText>
        </w:r>
      </w:del>
      <w:ins w:id="945" w:author="Jan Campschroer" w:date="2014-08-15T12:34:00Z">
        <w:r w:rsidR="00E72A6C">
          <w:t>en</w:t>
        </w:r>
      </w:ins>
      <w:del w:id="946" w:author="Jan Campschroer" w:date="2014-08-15T12:34:00Z">
        <w:r w:rsidR="0053736B" w:rsidDel="00E72A6C">
          <w:delText>t</w:delText>
        </w:r>
      </w:del>
      <w:r w:rsidR="0053736B" w:rsidRPr="00D04828">
        <w:t xml:space="preserve"> </w:t>
      </w:r>
      <w:r w:rsidRPr="00D04828">
        <w:t xml:space="preserve">de StUF </w:t>
      </w:r>
      <w:ins w:id="947" w:author="Jan Campschroer" w:date="2014-08-12T23:32:00Z">
        <w:r w:rsidR="00246162">
          <w:t>regie- en e</w:t>
        </w:r>
      </w:ins>
      <w:ins w:id="948" w:author="Jan Campschroer" w:date="2014-08-12T23:33:00Z">
        <w:r w:rsidR="00246162">
          <w:t xml:space="preserve">xpertgroepen </w:t>
        </w:r>
      </w:ins>
      <w:del w:id="949" w:author="Jan Campschroer" w:date="2014-08-12T23:33:00Z">
        <w:r w:rsidRPr="00D04828" w:rsidDel="00246162">
          <w:delText xml:space="preserve">beheerder </w:delText>
        </w:r>
      </w:del>
      <w:r w:rsidR="006F54CE">
        <w:t xml:space="preserve">of een </w:t>
      </w:r>
      <w:r w:rsidR="0053736B">
        <w:t xml:space="preserve">nieuw </w:t>
      </w:r>
      <w:ins w:id="950" w:author="Jan Campschroer" w:date="2014-08-12T23:32:00Z">
        <w:r w:rsidR="008C6063">
          <w:t>onderdeel</w:t>
        </w:r>
      </w:ins>
      <w:ins w:id="951" w:author="Jan Campschroer" w:date="2014-08-14T19:33:00Z">
        <w:r w:rsidR="008C6063">
          <w:t xml:space="preserve">, de beheerder en het beheerproces </w:t>
        </w:r>
      </w:ins>
      <w:del w:id="952" w:author="Jan Campschroer" w:date="2014-08-12T23:32:00Z">
        <w:r w:rsidR="006F54CE" w:rsidDel="00246162">
          <w:delText>(</w:delText>
        </w:r>
        <w:r w:rsidR="0053736B" w:rsidDel="00246162">
          <w:delText>verticaal</w:delText>
        </w:r>
        <w:r w:rsidR="006F54CE" w:rsidDel="00246162">
          <w:delText>)</w:delText>
        </w:r>
        <w:r w:rsidR="0053736B" w:rsidDel="00246162">
          <w:delText xml:space="preserve"> sec</w:delText>
        </w:r>
        <w:r w:rsidR="006F54CE" w:rsidDel="00246162">
          <w:delText xml:space="preserve">tormodel </w:delText>
        </w:r>
      </w:del>
      <w:r w:rsidR="006F54CE">
        <w:t>voldoet aan de familie-</w:t>
      </w:r>
      <w:r w:rsidR="0053736B">
        <w:t xml:space="preserve">eisen (zie sectie </w:t>
      </w:r>
      <w:r w:rsidR="00E55940">
        <w:fldChar w:fldCharType="begin"/>
      </w:r>
      <w:r w:rsidR="0053736B">
        <w:instrText xml:space="preserve"> REF _Ref298248703 \w \h </w:instrText>
      </w:r>
      <w:r w:rsidR="00E55940">
        <w:fldChar w:fldCharType="separate"/>
      </w:r>
      <w:r w:rsidR="002F798E">
        <w:t>2.6.1</w:t>
      </w:r>
      <w:r w:rsidR="00E55940">
        <w:fldChar w:fldCharType="end"/>
      </w:r>
      <w:r w:rsidR="0053736B">
        <w:t>)</w:t>
      </w:r>
      <w:r w:rsidR="006F54CE">
        <w:t xml:space="preserve">. </w:t>
      </w:r>
      <w:commentRangeEnd w:id="889"/>
      <w:r w:rsidR="00246162">
        <w:rPr>
          <w:rStyle w:val="Verwijzingopmerking"/>
        </w:rPr>
        <w:commentReference w:id="889"/>
      </w:r>
      <w:r w:rsidR="006F54CE">
        <w:t xml:space="preserve">Deze beoordeling is in principe eenmalig om een </w:t>
      </w:r>
      <w:ins w:id="953" w:author="Jan Campschroer" w:date="2014-08-12T23:33:00Z">
        <w:r w:rsidR="00246162">
          <w:t xml:space="preserve">onderdeel </w:t>
        </w:r>
      </w:ins>
      <w:del w:id="954" w:author="Jan Campschroer" w:date="2014-08-12T23:33:00Z">
        <w:r w:rsidR="006F54CE" w:rsidDel="00246162">
          <w:delText xml:space="preserve">sectormodel </w:delText>
        </w:r>
      </w:del>
      <w:r w:rsidR="006F54CE">
        <w:t>tot de familie toe te laten, maar kan op verzoek van de beheerder of een belanghebbende bij nieuwe releases opnieuw worden uitgevoerd.</w:t>
      </w:r>
    </w:p>
    <w:p w:rsidR="007B21A7" w:rsidDel="00664F4B" w:rsidRDefault="008D4F40" w:rsidP="0093143E">
      <w:pPr>
        <w:pStyle w:val="Kop2"/>
        <w:rPr>
          <w:del w:id="955" w:author="Jan Campschroer" w:date="2014-08-12T23:38:00Z"/>
        </w:rPr>
      </w:pPr>
      <w:bookmarkStart w:id="956" w:name="_Toc395882600"/>
      <w:del w:id="957" w:author="Jan Campschroer" w:date="2014-08-12T23:38:00Z">
        <w:r w:rsidDel="00664F4B">
          <w:delText>S</w:delText>
        </w:r>
        <w:r w:rsidR="00C34837" w:rsidDel="00664F4B">
          <w:delText>ectormodel</w:delText>
        </w:r>
        <w:bookmarkEnd w:id="956"/>
      </w:del>
    </w:p>
    <w:p w:rsidR="00FF1230" w:rsidDel="00664F4B" w:rsidRDefault="00A81AC7" w:rsidP="0093143E">
      <w:pPr>
        <w:rPr>
          <w:del w:id="958" w:author="Jan Campschroer" w:date="2014-08-12T23:38:00Z"/>
        </w:rPr>
      </w:pPr>
      <w:del w:id="959" w:author="Jan Campschroer" w:date="2014-08-12T23:38:00Z">
        <w:r w:rsidDel="00664F4B">
          <w:delText>Zowel horizontale als verticale s</w:delText>
        </w:r>
        <w:r w:rsidR="00A663BE" w:rsidDel="00664F4B">
          <w:delText>ectormodellen hebben</w:delText>
        </w:r>
        <w:r w:rsidR="001B1BFE" w:rsidDel="00664F4B">
          <w:delText xml:space="preserve"> </w:delText>
        </w:r>
        <w:r w:rsidR="00A663BE" w:rsidDel="00664F4B">
          <w:delText xml:space="preserve">zelf ook een structuur met samenhangende onderdelen die </w:delText>
        </w:r>
        <w:r w:rsidR="00C34837" w:rsidDel="00664F4B">
          <w:delText xml:space="preserve">sterk lijkt op de </w:delText>
        </w:r>
        <w:r w:rsidR="00A663BE" w:rsidDel="00664F4B">
          <w:delText>structuur van</w:delText>
        </w:r>
        <w:r w:rsidR="003A6006" w:rsidDel="00664F4B">
          <w:delText xml:space="preserve"> </w:delText>
        </w:r>
        <w:r w:rsidR="00E55940" w:rsidDel="00664F4B">
          <w:fldChar w:fldCharType="begin"/>
        </w:r>
        <w:r w:rsidR="003A6006" w:rsidDel="00664F4B">
          <w:delInstrText xml:space="preserve"> REF _Ref292273760 \h </w:delInstrText>
        </w:r>
        <w:r w:rsidR="00E55940" w:rsidDel="00664F4B">
          <w:fldChar w:fldCharType="separate"/>
        </w:r>
        <w:r w:rsidR="002F798E" w:rsidRPr="00307342" w:rsidDel="00664F4B">
          <w:rPr>
            <w:u w:val="single"/>
          </w:rPr>
          <w:delText xml:space="preserve">Figuur </w:delText>
        </w:r>
        <w:r w:rsidR="002F798E" w:rsidDel="00664F4B">
          <w:rPr>
            <w:noProof/>
            <w:u w:val="single"/>
          </w:rPr>
          <w:delText>1</w:delText>
        </w:r>
        <w:r w:rsidR="00E55940" w:rsidDel="00664F4B">
          <w:fldChar w:fldCharType="end"/>
        </w:r>
        <w:r w:rsidR="003A6006" w:rsidDel="00664F4B">
          <w:delText xml:space="preserve">. </w:delText>
        </w:r>
        <w:r w:rsidR="001B1BFE" w:rsidDel="00664F4B">
          <w:delText>De</w:delText>
        </w:r>
        <w:r w:rsidR="003A6006" w:rsidDel="00664F4B">
          <w:delText xml:space="preserve"> interne structuur </w:delText>
        </w:r>
        <w:r w:rsidR="001B1BFE" w:rsidDel="00664F4B">
          <w:delText xml:space="preserve">van een sectormodel </w:delText>
        </w:r>
        <w:r w:rsidR="003A6006" w:rsidDel="00664F4B">
          <w:delText xml:space="preserve">is weergeveven in </w:delText>
        </w:r>
        <w:r w:rsidR="00E55940" w:rsidDel="00664F4B">
          <w:fldChar w:fldCharType="begin"/>
        </w:r>
        <w:r w:rsidR="003A6006" w:rsidDel="00664F4B">
          <w:delInstrText xml:space="preserve"> REF _Ref292274351 \h </w:delInstrText>
        </w:r>
        <w:r w:rsidR="00E55940" w:rsidDel="00664F4B">
          <w:fldChar w:fldCharType="separate"/>
        </w:r>
        <w:r w:rsidR="002F798E" w:rsidRPr="00307342" w:rsidDel="00664F4B">
          <w:rPr>
            <w:u w:val="single"/>
          </w:rPr>
          <w:delText xml:space="preserve">Figuur </w:delText>
        </w:r>
        <w:r w:rsidR="002F798E" w:rsidDel="00664F4B">
          <w:rPr>
            <w:noProof/>
            <w:u w:val="single"/>
          </w:rPr>
          <w:delText>2</w:delText>
        </w:r>
        <w:r w:rsidR="00E55940" w:rsidDel="00664F4B">
          <w:fldChar w:fldCharType="end"/>
        </w:r>
        <w:r w:rsidR="003A6006" w:rsidDel="00664F4B">
          <w:delText>.</w:delText>
        </w:r>
      </w:del>
    </w:p>
    <w:p w:rsidR="003A6006" w:rsidDel="00664F4B" w:rsidRDefault="003A6006" w:rsidP="0093143E">
      <w:pPr>
        <w:rPr>
          <w:del w:id="960" w:author="Jan Campschroer" w:date="2014-08-12T23:38:00Z"/>
        </w:rPr>
      </w:pPr>
    </w:p>
    <w:p w:rsidR="007B21A7" w:rsidRDefault="00FA29CE" w:rsidP="0093143E">
      <w:del w:id="961" w:author="Jan Campschroer" w:date="2014-08-12T23:38:00Z">
        <w:r>
          <w:rPr>
            <w:noProof/>
            <w:lang w:val="nl-NL" w:eastAsia="nl-NL"/>
            <w:rPrChange w:id="962" w:author="Unknown">
              <w:rPr>
                <w:noProof/>
                <w:color w:val="0000FF"/>
                <w:u w:val="single"/>
                <w:lang w:val="nl-NL" w:eastAsia="nl-NL"/>
              </w:rPr>
            </w:rPrChange>
          </w:rPr>
          <w:drawing>
            <wp:inline distT="0" distB="0" distL="0" distR="0">
              <wp:extent cx="2150110" cy="2188210"/>
              <wp:effectExtent l="19050" t="19050" r="21590" b="2159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2150110" cy="2188210"/>
                      </a:xfrm>
                      <a:prstGeom prst="rect">
                        <a:avLst/>
                      </a:prstGeom>
                      <a:noFill/>
                      <a:ln w="3175">
                        <a:solidFill>
                          <a:schemeClr val="tx1"/>
                        </a:solidFill>
                        <a:miter lim="800000"/>
                        <a:headEnd/>
                        <a:tailEnd/>
                      </a:ln>
                    </pic:spPr>
                  </pic:pic>
                </a:graphicData>
              </a:graphic>
            </wp:inline>
          </w:drawing>
        </w:r>
      </w:del>
    </w:p>
    <w:p w:rsidR="007B21A7" w:rsidRDefault="007B21A7" w:rsidP="0093143E">
      <w:pPr>
        <w:pStyle w:val="Bijschrift"/>
      </w:pPr>
    </w:p>
    <w:p w:rsidR="007B21A7" w:rsidRPr="00307342" w:rsidDel="00664F4B" w:rsidRDefault="003A6006" w:rsidP="0093143E">
      <w:pPr>
        <w:pStyle w:val="Koptekst"/>
        <w:rPr>
          <w:del w:id="963" w:author="Jan Campschroer" w:date="2014-08-12T23:38:00Z"/>
        </w:rPr>
      </w:pPr>
      <w:bookmarkStart w:id="964" w:name="_Ref292274351"/>
      <w:del w:id="965" w:author="Jan Campschroer" w:date="2014-08-12T23:38:00Z">
        <w:r w:rsidRPr="00307342" w:rsidDel="00664F4B">
          <w:delText xml:space="preserve">Figuur </w:delText>
        </w:r>
        <w:r w:rsidR="00E55940" w:rsidRPr="00307342" w:rsidDel="00664F4B">
          <w:fldChar w:fldCharType="begin"/>
        </w:r>
        <w:r w:rsidRPr="00307342" w:rsidDel="00664F4B">
          <w:delInstrText xml:space="preserve"> SEQ Figuur \* ARABIC </w:delInstrText>
        </w:r>
        <w:r w:rsidR="00E55940" w:rsidRPr="00307342" w:rsidDel="00664F4B">
          <w:fldChar w:fldCharType="separate"/>
        </w:r>
      </w:del>
      <w:del w:id="966" w:author="Jan Campschroer" w:date="2014-08-12T22:55:00Z">
        <w:r w:rsidR="00E848BF" w:rsidDel="00484372">
          <w:rPr>
            <w:noProof/>
          </w:rPr>
          <w:delText>2</w:delText>
        </w:r>
      </w:del>
      <w:del w:id="967" w:author="Jan Campschroer" w:date="2014-08-12T23:38:00Z">
        <w:r w:rsidR="00E55940" w:rsidRPr="00307342" w:rsidDel="00664F4B">
          <w:fldChar w:fldCharType="end"/>
        </w:r>
        <w:bookmarkEnd w:id="964"/>
        <w:r w:rsidRPr="00307342" w:rsidDel="00664F4B">
          <w:delText>: Interne structuur van een sectormodel</w:delText>
        </w:r>
      </w:del>
    </w:p>
    <w:p w:rsidR="00CD441A" w:rsidRDefault="00CD441A" w:rsidP="0093143E"/>
    <w:p w:rsidR="001B1BFE" w:rsidRPr="00C34837" w:rsidDel="00664F4B" w:rsidRDefault="006D2DF2" w:rsidP="0093143E">
      <w:moveFromRangeStart w:id="968" w:author="Jan Campschroer" w:date="2014-08-12T23:40:00Z" w:name="move395650169"/>
      <w:moveFrom w:id="969" w:author="Jan Campschroer" w:date="2014-08-12T23:40:00Z">
        <w:r w:rsidDel="00664F4B">
          <w:t xml:space="preserve">De onderlaag bevat de </w:t>
        </w:r>
        <w:r w:rsidR="00A81AC7" w:rsidDel="00664F4B">
          <w:t xml:space="preserve">gemeenschappelijke </w:t>
        </w:r>
        <w:r w:rsidR="00BD3C5A" w:rsidDel="00664F4B">
          <w:t>berichtstructuren</w:t>
        </w:r>
        <w:r w:rsidDel="00664F4B">
          <w:t xml:space="preserve"> (entiteiten) op basis waarvan  de berichtcatalogi gedefinieerd zijn. De berichtcatalogi bevatten de berichtdefinities (XML Schema’s) en </w:t>
        </w:r>
        <w:r w:rsidDel="00664F4B">
          <w:lastRenderedPageBreak/>
          <w:t>voorbeelden van servicespecificaties (WSDL</w:t>
        </w:r>
        <w:r w:rsidR="0054760F" w:rsidDel="00664F4B">
          <w:t>’</w:t>
        </w:r>
        <w:r w:rsidDel="00664F4B">
          <w:t xml:space="preserve">s). Een sectormodel bevat </w:t>
        </w:r>
        <w:r w:rsidR="0054760F" w:rsidDel="00664F4B">
          <w:t xml:space="preserve">standaard twee </w:t>
        </w:r>
        <w:r w:rsidDel="00664F4B">
          <w:t>berichtcatalogi:</w:t>
        </w:r>
      </w:moveFrom>
    </w:p>
    <w:p w:rsidR="0017536D" w:rsidRPr="00C34837" w:rsidDel="00664F4B" w:rsidRDefault="0017536D" w:rsidP="0093143E"/>
    <w:p w:rsidR="007B21A7" w:rsidRPr="007B21A7" w:rsidDel="00664F4B" w:rsidRDefault="007B21A7" w:rsidP="0093143E">
      <w:pPr>
        <w:pStyle w:val="Lijstalinea"/>
      </w:pPr>
      <w:moveFrom w:id="970" w:author="Jan Campschroer" w:date="2014-08-12T23:40:00Z">
        <w:r w:rsidRPr="007B21A7" w:rsidDel="00664F4B">
          <w:t>De mutatiecatalogus met de berichten voor het doorgeven van mutaties door</w:t>
        </w:r>
        <w:r w:rsidR="00740D38" w:rsidDel="00664F4B">
          <w:t xml:space="preserve"> </w:t>
        </w:r>
        <w:r w:rsidRPr="007B21A7" w:rsidDel="00664F4B">
          <w:t>middel van enkelvoudige kennisgevingen en synchronistatieberichten.</w:t>
        </w:r>
      </w:moveFrom>
    </w:p>
    <w:p w:rsidR="007B21A7" w:rsidRPr="007B21A7" w:rsidDel="00664F4B" w:rsidRDefault="007B21A7" w:rsidP="0093143E">
      <w:pPr>
        <w:pStyle w:val="Lijstalinea"/>
      </w:pPr>
      <w:moveFrom w:id="971" w:author="Jan Campschroer" w:date="2014-08-12T23:40:00Z">
        <w:r w:rsidRPr="007B21A7" w:rsidDel="00664F4B">
          <w:t>De vraagAntwoord-catalogus met berichten voor het bevragen van systemen.</w:t>
        </w:r>
      </w:moveFrom>
    </w:p>
    <w:p w:rsidR="00CD441A" w:rsidRPr="00CD441A" w:rsidDel="00664F4B" w:rsidRDefault="00CD441A" w:rsidP="0093143E"/>
    <w:p w:rsidR="00BD3C5A" w:rsidDel="00664F4B" w:rsidRDefault="00BD3C5A" w:rsidP="0093143E">
      <w:moveFrom w:id="972" w:author="Jan Campschroer" w:date="2014-08-12T23:40:00Z">
        <w:r w:rsidRPr="00BD3C5A" w:rsidDel="00664F4B">
          <w:t xml:space="preserve">Deze </w:t>
        </w:r>
        <w:r w:rsidR="0083081B" w:rsidDel="00664F4B">
          <w:t>bericht</w:t>
        </w:r>
        <w:r w:rsidRPr="00BD3C5A" w:rsidDel="00664F4B">
          <w:t>catalogi vormen samen met de onderlaag het vaste deel van het sectormodel. Rechts van de stippellijn bevindt zich het uitbreidbare deel van het sectormodel waarin nieuwe berichtcatalogi kunnen worden toegevoegd.</w:t>
        </w:r>
        <w:r w:rsidDel="00664F4B">
          <w:t xml:space="preserve"> </w:t>
        </w:r>
        <w:r w:rsidR="00BF6EE7" w:rsidDel="00664F4B">
          <w:t>Daar</w:t>
        </w:r>
        <w:r w:rsidDel="00664F4B">
          <w:t xml:space="preserve"> kunnen bijvoorbeeld samengestelde kennisgevingen en vrije berichten worden gedefinieerd.</w:t>
        </w:r>
        <w:r w:rsidR="00BF6EE7" w:rsidDel="00664F4B">
          <w:t xml:space="preserve"> </w:t>
        </w:r>
        <w:r w:rsidR="0083081B" w:rsidDel="00664F4B">
          <w:t>Het toevoegen van overige berichtcatalogi</w:t>
        </w:r>
        <w:r w:rsidR="00BF6EE7" w:rsidDel="00664F4B">
          <w:t xml:space="preserve"> </w:t>
        </w:r>
        <w:r w:rsidR="0083081B" w:rsidDel="00664F4B">
          <w:t>heeft geen consequenties</w:t>
        </w:r>
        <w:r w:rsidR="00BF6EE7" w:rsidDel="00664F4B">
          <w:t>: de versie</w:t>
        </w:r>
        <w:r w:rsidR="0083081B" w:rsidDel="00664F4B">
          <w:t xml:space="preserve"> van het sectormodel</w:t>
        </w:r>
        <w:r w:rsidR="00BF6EE7" w:rsidDel="00664F4B">
          <w:t xml:space="preserve"> blijft onveranderd. Wij</w:t>
        </w:r>
        <w:r w:rsidR="0083081B" w:rsidDel="00664F4B">
          <w:t xml:space="preserve">zigingen in het vaste deel (onderlaag en de twee catalogi links van de stippellijn in </w:t>
        </w:r>
        <w:r w:rsidR="00E55940" w:rsidDel="00664F4B">
          <w:fldChar w:fldCharType="begin"/>
        </w:r>
        <w:r w:rsidR="0083081B" w:rsidDel="00664F4B">
          <w:instrText xml:space="preserve"> REF _Ref292274351 \h </w:instrText>
        </w:r>
      </w:moveFrom>
      <w:del w:id="973" w:author="Jan Campschroer" w:date="2014-08-12T23:40:00Z"/>
      <w:moveFrom w:id="974" w:author="Jan Campschroer" w:date="2014-08-12T23:40:00Z">
        <w:r w:rsidR="00E55940" w:rsidDel="00664F4B">
          <w:fldChar w:fldCharType="separate"/>
        </w:r>
        <w:r w:rsidR="002F798E" w:rsidRPr="00307342" w:rsidDel="00664F4B">
          <w:rPr>
            <w:u w:val="single"/>
          </w:rPr>
          <w:t xml:space="preserve">Figuur </w:t>
        </w:r>
        <w:r w:rsidR="002F798E" w:rsidDel="00664F4B">
          <w:rPr>
            <w:noProof/>
            <w:u w:val="single"/>
          </w:rPr>
          <w:t>2</w:t>
        </w:r>
        <w:r w:rsidR="00E55940" w:rsidDel="00664F4B">
          <w:fldChar w:fldCharType="end"/>
        </w:r>
        <w:r w:rsidR="0083081B" w:rsidDel="00664F4B">
          <w:t xml:space="preserve">) </w:t>
        </w:r>
        <w:r w:rsidR="00BF6EE7" w:rsidDel="00664F4B">
          <w:t>leiden we</w:t>
        </w:r>
        <w:r w:rsidR="0083081B" w:rsidDel="00664F4B">
          <w:t>l tot een nieuwe versie en daarmee tot een nieuwe namespace van het sectormodel.</w:t>
        </w:r>
      </w:moveFrom>
    </w:p>
    <w:p w:rsidR="00CD441A" w:rsidDel="00664F4B" w:rsidRDefault="00CD441A" w:rsidP="0093143E"/>
    <w:p w:rsidR="00644503" w:rsidDel="00664F4B" w:rsidRDefault="00842CE8" w:rsidP="0093143E">
      <w:moveFrom w:id="975" w:author="Jan Campschroer" w:date="2014-08-12T23:40:00Z">
        <w:r w:rsidDel="00664F4B">
          <w:t>Voor een gedetailleerde beschrijving hoe sectormodellen worden opgebouwd wordt verwezen naar het document ‘</w:t>
        </w:r>
        <w:r w:rsidR="00BF6EE7" w:rsidDel="00664F4B">
          <w:t>Regels en b</w:t>
        </w:r>
        <w:r w:rsidDel="00664F4B">
          <w:t xml:space="preserve">est practices voor </w:t>
        </w:r>
        <w:r w:rsidR="00BF6EE7" w:rsidDel="00664F4B">
          <w:t>het ontwerpen van StUF-berichten’</w:t>
        </w:r>
        <w:r w:rsidDel="00664F4B">
          <w:t xml:space="preserve">. </w:t>
        </w:r>
      </w:moveFrom>
    </w:p>
    <w:moveFromRangeEnd w:id="968"/>
    <w:p w:rsidR="00644503" w:rsidRDefault="00644503" w:rsidP="0093143E">
      <w:r>
        <w:br w:type="page"/>
      </w:r>
    </w:p>
    <w:p w:rsidR="008C6063" w:rsidRDefault="008C6063" w:rsidP="0093143E">
      <w:pPr>
        <w:pStyle w:val="Kop2"/>
        <w:rPr>
          <w:ins w:id="976" w:author="Jan Campschroer" w:date="2014-08-14T19:34:00Z"/>
        </w:rPr>
      </w:pPr>
      <w:bookmarkStart w:id="977" w:name="_Toc395882601"/>
      <w:ins w:id="978" w:author="Jan Campschroer" w:date="2014-08-14T19:34:00Z">
        <w:r>
          <w:lastRenderedPageBreak/>
          <w:t>Organisatie</w:t>
        </w:r>
        <w:bookmarkEnd w:id="977"/>
      </w:ins>
    </w:p>
    <w:p w:rsidR="00161636" w:rsidRDefault="00B20AE6">
      <w:pPr>
        <w:pStyle w:val="Kop3"/>
      </w:pPr>
      <w:bookmarkStart w:id="979" w:name="_Toc395882602"/>
      <w:r w:rsidRPr="00D04828">
        <w:t>Belanghebbenden</w:t>
      </w:r>
      <w:bookmarkEnd w:id="979"/>
    </w:p>
    <w:p w:rsidR="00391954" w:rsidDel="00793B88" w:rsidRDefault="00B20AE6" w:rsidP="000C1BC7">
      <w:pPr>
        <w:pStyle w:val="Koptekst"/>
        <w:rPr>
          <w:del w:id="980" w:author="Jan Campschroer" w:date="2014-08-11T17:54:00Z"/>
        </w:rPr>
      </w:pPr>
      <w:r w:rsidRPr="00D04828">
        <w:t xml:space="preserve">Veel </w:t>
      </w:r>
      <w:del w:id="981" w:author="Jan Campschroer" w:date="2014-08-13T00:03:00Z">
        <w:r w:rsidRPr="00D04828" w:rsidDel="005221FD">
          <w:delText xml:space="preserve">verschillende </w:delText>
        </w:r>
      </w:del>
      <w:r w:rsidRPr="00D04828">
        <w:t>partijen hebben direct dan wel indirect belang bij de ontwikkeling, de implementatie en het gebruik van de StUF onderdelen</w:t>
      </w:r>
      <w:del w:id="982" w:author="Jan Campschroer" w:date="2014-08-11T19:01:00Z">
        <w:r w:rsidRPr="00D04828" w:rsidDel="00C046BC">
          <w:delText xml:space="preserve"> uit de StUF familie</w:delText>
        </w:r>
      </w:del>
      <w:r w:rsidRPr="00D04828">
        <w:t>. Dit geldt dus ook voor het beheer en onderhoud ervan.</w:t>
      </w:r>
      <w:del w:id="983" w:author="Jan Campschroer" w:date="2014-08-11T17:54:00Z">
        <w:r w:rsidRPr="00D04828" w:rsidDel="00793B88">
          <w:delText xml:space="preserve"> In onderstaand schema zijn de belanghebbenden aangegeven. </w:delText>
        </w:r>
      </w:del>
      <w:ins w:id="984" w:author="Jan Campschroer" w:date="2014-08-11T17:54:00Z">
        <w:r w:rsidR="00793B88">
          <w:t xml:space="preserve"> </w:t>
        </w:r>
      </w:ins>
    </w:p>
    <w:p w:rsidR="000C1BC7" w:rsidRPr="00644503" w:rsidDel="00793B88" w:rsidRDefault="000C1BC7" w:rsidP="000C1BC7">
      <w:pPr>
        <w:pStyle w:val="Koptekst"/>
        <w:tabs>
          <w:tab w:val="clear" w:pos="4536"/>
          <w:tab w:val="clear" w:pos="9072"/>
        </w:tabs>
        <w:rPr>
          <w:del w:id="985" w:author="Jan Campschroer" w:date="2014-08-11T17:54:00Z"/>
          <w:color w:val="800080"/>
        </w:rPr>
      </w:pPr>
    </w:p>
    <w:p w:rsidR="00E848BF" w:rsidRDefault="00E848BF" w:rsidP="00E848BF">
      <w:pPr>
        <w:pStyle w:val="Koptekst"/>
        <w:keepNext/>
        <w:rPr>
          <w:ins w:id="986" w:author="Jan Campschroer" w:date="2014-08-15T16:39:00Z"/>
        </w:rPr>
      </w:pPr>
    </w:p>
    <w:p w:rsidR="00FA29CE" w:rsidRDefault="00FA29CE">
      <w:pPr>
        <w:pStyle w:val="Koptekst"/>
        <w:keepNext/>
        <w:ind w:left="-284"/>
        <w:pPrChange w:id="987" w:author="Jan Campschroer" w:date="2014-08-15T16:39:00Z">
          <w:pPr>
            <w:pStyle w:val="Koptekst"/>
            <w:keepNext/>
          </w:pPr>
        </w:pPrChange>
      </w:pPr>
      <w:ins w:id="988" w:author="Jan Campschroer" w:date="2014-08-15T16:39:00Z">
        <w:r>
          <w:rPr>
            <w:noProof/>
            <w:lang w:val="nl-NL" w:eastAsia="nl-NL"/>
            <w:rPrChange w:id="989" w:author="Unknown">
              <w:rPr>
                <w:noProof/>
                <w:color w:val="0000FF"/>
                <w:u w:val="single"/>
                <w:lang w:val="nl-NL" w:eastAsia="nl-NL"/>
              </w:rPr>
            </w:rPrChange>
          </w:rPr>
          <w:drawing>
            <wp:inline distT="0" distB="0" distL="0" distR="0">
              <wp:extent cx="5436062" cy="4222750"/>
              <wp:effectExtent l="171450" t="133350" r="355138" b="311150"/>
              <wp:docPr id="673" name="Afbeelding 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3"/>
                      <pic:cNvPicPr>
                        <a:picLocks noChangeAspect="1" noChangeArrowheads="1"/>
                      </pic:cNvPicPr>
                    </pic:nvPicPr>
                    <pic:blipFill>
                      <a:blip r:embed="rId16"/>
                      <a:srcRect/>
                      <a:stretch>
                        <a:fillRect/>
                      </a:stretch>
                    </pic:blipFill>
                    <pic:spPr bwMode="auto">
                      <a:xfrm>
                        <a:off x="0" y="0"/>
                        <a:ext cx="5438337" cy="4224517"/>
                      </a:xfrm>
                      <a:prstGeom prst="rect">
                        <a:avLst/>
                      </a:prstGeom>
                      <a:ln>
                        <a:noFill/>
                      </a:ln>
                      <a:effectLst>
                        <a:outerShdw blurRad="292100" dist="139700" dir="2700000" algn="tl" rotWithShape="0">
                          <a:srgbClr val="333333">
                            <a:alpha val="65000"/>
                          </a:srgbClr>
                        </a:outerShdw>
                      </a:effectLst>
                    </pic:spPr>
                  </pic:pic>
                </a:graphicData>
              </a:graphic>
            </wp:inline>
          </w:drawing>
        </w:r>
      </w:ins>
    </w:p>
    <w:p w:rsidR="00391954" w:rsidRDefault="00E848BF" w:rsidP="00E848BF">
      <w:pPr>
        <w:pStyle w:val="Bijschrift"/>
      </w:pPr>
      <w:r>
        <w:t xml:space="preserve">Figuur </w:t>
      </w:r>
      <w:fldSimple w:instr=" SEQ Figuur \* ARABIC ">
        <w:ins w:id="990" w:author="Jan Campschroer" w:date="2014-08-12T22:55:00Z">
          <w:r w:rsidR="00484372">
            <w:rPr>
              <w:noProof/>
            </w:rPr>
            <w:t>4</w:t>
          </w:r>
        </w:ins>
        <w:del w:id="991" w:author="Jan Campschroer" w:date="2014-08-12T22:55:00Z">
          <w:r w:rsidDel="00484372">
            <w:rPr>
              <w:noProof/>
            </w:rPr>
            <w:delText>3</w:delText>
          </w:r>
        </w:del>
      </w:fldSimple>
      <w:r>
        <w:t xml:space="preserve"> </w:t>
      </w:r>
      <w:r w:rsidRPr="00B16824">
        <w:t>Belanghebbenden bij StUF.</w:t>
      </w:r>
    </w:p>
    <w:p w:rsidR="00E848BF" w:rsidRPr="00E848BF" w:rsidRDefault="00E848BF" w:rsidP="00E848BF"/>
    <w:p w:rsidR="00391954" w:rsidDel="00793B88" w:rsidRDefault="00391954" w:rsidP="0093143E">
      <w:pPr>
        <w:pStyle w:val="Koptekst"/>
        <w:rPr>
          <w:del w:id="992" w:author="Jan Campschroer" w:date="2014-08-11T17:53:00Z"/>
        </w:rPr>
      </w:pPr>
    </w:p>
    <w:p w:rsidR="00B20AE6" w:rsidRPr="00D04828" w:rsidRDefault="00B20AE6" w:rsidP="0093143E">
      <w:pPr>
        <w:pStyle w:val="Koptekst"/>
      </w:pPr>
      <w:r w:rsidRPr="00D04828">
        <w:t xml:space="preserve">De StUF standaard wordt in stand gehouden en doorontwikkeld door participatie van de belanghebbenden. </w:t>
      </w:r>
    </w:p>
    <w:p w:rsidR="00793B88" w:rsidRDefault="00B20AE6" w:rsidP="0093143E">
      <w:pPr>
        <w:pStyle w:val="Koptekst"/>
        <w:rPr>
          <w:ins w:id="993" w:author="Jan Campschroer" w:date="2014-08-11T17:54:00Z"/>
        </w:rPr>
      </w:pPr>
      <w:r w:rsidRPr="00D04828">
        <w:t>Ruwweg zijn drie rollen te onderkennen</w:t>
      </w:r>
      <w:ins w:id="994" w:author="Jan Campschroer" w:date="2014-08-11T17:54:00Z">
        <w:r w:rsidR="00793B88">
          <w:t>:</w:t>
        </w:r>
      </w:ins>
      <w:del w:id="995" w:author="Jan Campschroer" w:date="2014-08-11T17:54:00Z">
        <w:r w:rsidRPr="00D04828" w:rsidDel="00793B88">
          <w:delText>,</w:delText>
        </w:r>
      </w:del>
      <w:r w:rsidRPr="00D04828">
        <w:t xml:space="preserve"> </w:t>
      </w:r>
    </w:p>
    <w:p w:rsidR="00161636" w:rsidRDefault="00B20AE6">
      <w:pPr>
        <w:pStyle w:val="Koptekst"/>
        <w:numPr>
          <w:ilvl w:val="0"/>
          <w:numId w:val="42"/>
        </w:numPr>
        <w:rPr>
          <w:ins w:id="996" w:author="Jan Campschroer" w:date="2014-08-11T17:54:00Z"/>
        </w:rPr>
      </w:pPr>
      <w:r w:rsidRPr="00D04828">
        <w:t xml:space="preserve">de vraagkant, </w:t>
      </w:r>
    </w:p>
    <w:p w:rsidR="00161636" w:rsidRDefault="00B20AE6">
      <w:pPr>
        <w:pStyle w:val="Koptekst"/>
        <w:numPr>
          <w:ilvl w:val="0"/>
          <w:numId w:val="42"/>
        </w:numPr>
        <w:rPr>
          <w:ins w:id="997" w:author="Jan Campschroer" w:date="2014-08-11T17:54:00Z"/>
        </w:rPr>
      </w:pPr>
      <w:r w:rsidRPr="00D04828">
        <w:t xml:space="preserve">de aanbodkant en </w:t>
      </w:r>
    </w:p>
    <w:p w:rsidR="00161636" w:rsidRDefault="00B20AE6">
      <w:pPr>
        <w:pStyle w:val="Koptekst"/>
        <w:numPr>
          <w:ilvl w:val="0"/>
          <w:numId w:val="42"/>
        </w:numPr>
        <w:rPr>
          <w:ins w:id="998" w:author="Jan Campschroer" w:date="2014-08-11T17:56:00Z"/>
        </w:rPr>
      </w:pPr>
      <w:r w:rsidRPr="00D04828">
        <w:t>de ondersteuning</w:t>
      </w:r>
      <w:r w:rsidR="00A35E47" w:rsidRPr="00D04828">
        <w:t>s</w:t>
      </w:r>
      <w:r w:rsidRPr="00D04828">
        <w:t>kant.</w:t>
      </w:r>
    </w:p>
    <w:p w:rsidR="00793B88" w:rsidRPr="00D04828" w:rsidRDefault="00793B88" w:rsidP="00793B88">
      <w:pPr>
        <w:pStyle w:val="Koptekst"/>
      </w:pPr>
    </w:p>
    <w:p w:rsidR="00793B88" w:rsidRDefault="00B20AE6" w:rsidP="0093143E">
      <w:pPr>
        <w:pStyle w:val="Koptekst"/>
        <w:rPr>
          <w:ins w:id="999" w:author="Jan Campschroer" w:date="2014-08-11T17:54:00Z"/>
        </w:rPr>
      </w:pPr>
      <w:r w:rsidRPr="00D04828">
        <w:t xml:space="preserve">De </w:t>
      </w:r>
      <w:r w:rsidR="007D53B1" w:rsidRPr="007D53B1">
        <w:rPr>
          <w:i/>
        </w:rPr>
        <w:t>vraagkant</w:t>
      </w:r>
      <w:r w:rsidRPr="00D04828">
        <w:t xml:space="preserve"> bestaat </w:t>
      </w:r>
      <w:r w:rsidR="00A35E47" w:rsidRPr="00D04828">
        <w:t xml:space="preserve">uit </w:t>
      </w:r>
      <w:r w:rsidRPr="00D04828">
        <w:t xml:space="preserve">organisaties </w:t>
      </w:r>
      <w:ins w:id="1000" w:author="Jan Campschroer" w:date="2014-08-11T17:56:00Z">
        <w:r w:rsidR="00793B88">
          <w:t xml:space="preserve">waarin </w:t>
        </w:r>
      </w:ins>
      <w:del w:id="1001" w:author="Jan Campschroer" w:date="2014-08-11T17:56:00Z">
        <w:r w:rsidRPr="00D04828" w:rsidDel="00793B88">
          <w:delText xml:space="preserve">die </w:delText>
        </w:r>
        <w:r w:rsidR="003F09B4" w:rsidDel="00793B88">
          <w:delText xml:space="preserve">behoefte hebben aan </w:delText>
        </w:r>
      </w:del>
      <w:r w:rsidR="003F09B4">
        <w:t xml:space="preserve">informatieuitwisseling </w:t>
      </w:r>
      <w:ins w:id="1002" w:author="Jan Campschroer" w:date="2014-08-11T17:56:00Z">
        <w:r w:rsidR="00793B88">
          <w:t xml:space="preserve">nodig is om te komen tot goed werkende processen. </w:t>
        </w:r>
      </w:ins>
      <w:ins w:id="1003" w:author="Jan Campschroer" w:date="2014-08-11T17:58:00Z">
        <w:r w:rsidR="001568B0">
          <w:t xml:space="preserve">In eerste instantie kun je </w:t>
        </w:r>
      </w:ins>
      <w:ins w:id="1004" w:author="Jan Campschroer" w:date="2014-08-11T17:56:00Z">
        <w:r w:rsidR="001568B0">
          <w:t xml:space="preserve">daarbij </w:t>
        </w:r>
      </w:ins>
      <w:ins w:id="1005" w:author="Jan Campschroer" w:date="2014-08-11T17:58:00Z">
        <w:r w:rsidR="001568B0">
          <w:t xml:space="preserve">denken </w:t>
        </w:r>
      </w:ins>
      <w:ins w:id="1006" w:author="Jan Campschroer" w:date="2014-08-11T17:56:00Z">
        <w:r w:rsidR="001568B0">
          <w:t xml:space="preserve">aan gemeenten, </w:t>
        </w:r>
      </w:ins>
      <w:ins w:id="1007" w:author="Jan Campschroer" w:date="2014-08-11T17:57:00Z">
        <w:r w:rsidR="001568B0">
          <w:t xml:space="preserve">hun </w:t>
        </w:r>
      </w:ins>
      <w:ins w:id="1008" w:author="Jan Campschroer" w:date="2014-08-11T17:56:00Z">
        <w:r w:rsidR="001568B0">
          <w:t xml:space="preserve">ketenpartners en houders van basisregistraties. </w:t>
        </w:r>
      </w:ins>
      <w:del w:id="1009" w:author="Jan Campschroer" w:date="2014-08-11T17:57:00Z">
        <w:r w:rsidR="00793C35" w:rsidDel="001568B0">
          <w:delText xml:space="preserve">en daarvoor </w:delText>
        </w:r>
        <w:r w:rsidRPr="00D04828" w:rsidDel="001568B0">
          <w:delText>StUF koppelingen gebruiken voor de eigen informatievoorziening</w:delText>
        </w:r>
        <w:r w:rsidR="00793C35" w:rsidDel="001568B0">
          <w:delText xml:space="preserve"> </w:delText>
        </w:r>
      </w:del>
      <w:ins w:id="1010" w:author="Jan Campschroer" w:date="2014-08-11T17:58:00Z">
        <w:r w:rsidR="001568B0">
          <w:t xml:space="preserve">Daarnaast </w:t>
        </w:r>
      </w:ins>
      <w:del w:id="1011" w:author="Jan Campschroer" w:date="2014-08-11T17:58:00Z">
        <w:r w:rsidR="00793C35" w:rsidDel="001568B0">
          <w:delText>N</w:delText>
        </w:r>
      </w:del>
      <w:ins w:id="1012" w:author="Jan Campschroer" w:date="2014-08-11T17:59:00Z">
        <w:r w:rsidR="001568B0">
          <w:t>behoren hiertoe ook</w:t>
        </w:r>
      </w:ins>
      <w:del w:id="1013" w:author="Jan Campschroer" w:date="2014-08-11T17:59:00Z">
        <w:r w:rsidR="00793C35" w:rsidDel="001568B0">
          <w:delText>aast de gemeentelijke sector</w:delText>
        </w:r>
      </w:del>
      <w:r w:rsidR="00793C35">
        <w:t xml:space="preserve"> </w:t>
      </w:r>
      <w:del w:id="1014" w:author="Jan Campschroer" w:date="2014-08-11T17:59:00Z">
        <w:r w:rsidR="00793C35" w:rsidDel="001568B0">
          <w:delText xml:space="preserve">zijn dit ook </w:delText>
        </w:r>
      </w:del>
      <w:ins w:id="1015" w:author="Jan Campschroer" w:date="2014-08-11T17:59:00Z">
        <w:r w:rsidR="001568B0">
          <w:t xml:space="preserve">de </w:t>
        </w:r>
      </w:ins>
      <w:r w:rsidR="00793C35">
        <w:t>s</w:t>
      </w:r>
      <w:r w:rsidRPr="00D04828">
        <w:t xml:space="preserve">ectoren die StUF </w:t>
      </w:r>
      <w:r w:rsidR="00E848BF">
        <w:t xml:space="preserve">kunnen </w:t>
      </w:r>
      <w:r w:rsidRPr="00D04828">
        <w:t xml:space="preserve">gebruiken als standaard voor (keten)integratiedoeleinden en e-overheidsprojecten die StUF </w:t>
      </w:r>
      <w:r w:rsidR="00E848BF">
        <w:t xml:space="preserve">kunnen </w:t>
      </w:r>
      <w:r w:rsidRPr="00D04828">
        <w:t xml:space="preserve">voorschrijven. </w:t>
      </w:r>
      <w:ins w:id="1016" w:author="Jan Campschroer" w:date="2014-08-11T19:21:00Z">
        <w:r w:rsidR="00E145D5">
          <w:t>Met StUF h</w:t>
        </w:r>
      </w:ins>
      <w:ins w:id="1017" w:author="Jan Campschroer" w:date="2014-08-11T19:22:00Z">
        <w:r w:rsidR="00E145D5">
          <w:t xml:space="preserve">alen zij </w:t>
        </w:r>
      </w:ins>
      <w:ins w:id="1018" w:author="Jan Campschroer" w:date="2014-08-11T19:25:00Z">
        <w:r w:rsidR="00E145D5">
          <w:t xml:space="preserve">kostenbesparingen </w:t>
        </w:r>
      </w:ins>
      <w:ins w:id="1019" w:author="Jan Campschroer" w:date="2014-08-11T19:23:00Z">
        <w:r w:rsidR="00E145D5">
          <w:t xml:space="preserve">door </w:t>
        </w:r>
      </w:ins>
      <w:ins w:id="1020" w:author="Jan Campschroer" w:date="2014-08-11T19:25:00Z">
        <w:r w:rsidR="00E145D5">
          <w:t xml:space="preserve">betere </w:t>
        </w:r>
        <w:r w:rsidR="00E145D5">
          <w:lastRenderedPageBreak/>
          <w:t xml:space="preserve">marktwerking, </w:t>
        </w:r>
      </w:ins>
      <w:ins w:id="1021" w:author="Jan Campschroer" w:date="2014-08-11T19:23:00Z">
        <w:r w:rsidR="00E145D5">
          <w:t>grotere uitwisselbaarheid</w:t>
        </w:r>
      </w:ins>
      <w:ins w:id="1022" w:author="Jan Campschroer" w:date="2014-08-11T19:28:00Z">
        <w:r w:rsidR="00373E52">
          <w:t>, gezamenlijke inkoop</w:t>
        </w:r>
      </w:ins>
      <w:ins w:id="1023" w:author="Jan Campschroer" w:date="2014-08-11T19:23:00Z">
        <w:r w:rsidR="00E145D5">
          <w:t xml:space="preserve"> en schaalvoordelen</w:t>
        </w:r>
      </w:ins>
      <w:ins w:id="1024" w:author="Jan Campschroer" w:date="2014-08-11T19:26:00Z">
        <w:r w:rsidR="00E145D5">
          <w:t>.</w:t>
        </w:r>
      </w:ins>
      <w:ins w:id="1025" w:author="Jan Campschroer" w:date="2014-08-11T19:22:00Z">
        <w:r w:rsidR="00E145D5">
          <w:t xml:space="preserve"> </w:t>
        </w:r>
      </w:ins>
      <w:ins w:id="1026" w:author="Jan Campschroer" w:date="2014-08-11T19:26:00Z">
        <w:r w:rsidR="00373E52">
          <w:t>D</w:t>
        </w:r>
      </w:ins>
      <w:ins w:id="1027" w:author="Jan Campschroer" w:date="2014-08-11T19:24:00Z">
        <w:r w:rsidR="00E145D5">
          <w:t xml:space="preserve">aarnaast zorgen de </w:t>
        </w:r>
      </w:ins>
      <w:ins w:id="1028" w:author="Jan Campschroer" w:date="2014-08-11T19:22:00Z">
        <w:r w:rsidR="00E145D5">
          <w:t xml:space="preserve">kwalitatief betere systemen </w:t>
        </w:r>
      </w:ins>
      <w:ins w:id="1029" w:author="Jan Campschroer" w:date="2014-08-11T19:29:00Z">
        <w:r w:rsidR="00373E52">
          <w:t xml:space="preserve">in combinatie </w:t>
        </w:r>
      </w:ins>
      <w:ins w:id="1030" w:author="Jan Campschroer" w:date="2014-08-11T19:23:00Z">
        <w:r w:rsidR="00E145D5">
          <w:t xml:space="preserve">met </w:t>
        </w:r>
      </w:ins>
      <w:ins w:id="1031" w:author="Jan Campschroer" w:date="2014-08-11T19:22:00Z">
        <w:r w:rsidR="00E145D5">
          <w:t>kortere verandertijden</w:t>
        </w:r>
      </w:ins>
      <w:ins w:id="1032" w:author="Jan Campschroer" w:date="2014-08-11T19:23:00Z">
        <w:r w:rsidR="00E145D5">
          <w:t xml:space="preserve"> </w:t>
        </w:r>
      </w:ins>
      <w:ins w:id="1033" w:author="Jan Campschroer" w:date="2014-08-11T19:24:00Z">
        <w:r w:rsidR="00E145D5">
          <w:t xml:space="preserve">voor </w:t>
        </w:r>
      </w:ins>
      <w:ins w:id="1034" w:author="Jan Campschroer" w:date="2014-08-11T19:23:00Z">
        <w:r w:rsidR="00E145D5">
          <w:t xml:space="preserve">betere </w:t>
        </w:r>
        <w:r w:rsidR="00373E52">
          <w:t>dienstverlening.</w:t>
        </w:r>
      </w:ins>
    </w:p>
    <w:p w:rsidR="001568B0" w:rsidRDefault="001568B0" w:rsidP="0093143E">
      <w:pPr>
        <w:pStyle w:val="Koptekst"/>
        <w:rPr>
          <w:ins w:id="1035" w:author="Jan Campschroer" w:date="2014-08-11T17:59:00Z"/>
        </w:rPr>
      </w:pPr>
    </w:p>
    <w:p w:rsidR="00B20AE6" w:rsidRPr="00D04828" w:rsidRDefault="00B20AE6" w:rsidP="0093143E">
      <w:pPr>
        <w:pStyle w:val="Koptekst"/>
      </w:pPr>
      <w:r w:rsidRPr="00D04828">
        <w:t xml:space="preserve">De </w:t>
      </w:r>
      <w:r w:rsidR="007D53B1" w:rsidRPr="007D53B1">
        <w:rPr>
          <w:i/>
        </w:rPr>
        <w:t>aanbodkant</w:t>
      </w:r>
      <w:r w:rsidRPr="00D04828">
        <w:t xml:space="preserve"> bestaat uit ICT leveranciers </w:t>
      </w:r>
      <w:ins w:id="1036" w:author="Jan Campschroer" w:date="2014-08-11T18:59:00Z">
        <w:r w:rsidR="00C046BC">
          <w:t xml:space="preserve">(en IT-afdelingen van </w:t>
        </w:r>
      </w:ins>
      <w:ins w:id="1037" w:author="Jan Campschroer" w:date="2014-08-11T19:00:00Z">
        <w:r w:rsidR="00C046BC">
          <w:t xml:space="preserve">(grote) gemeenten) </w:t>
        </w:r>
      </w:ins>
      <w:r w:rsidRPr="00D04828">
        <w:t xml:space="preserve">die StUF </w:t>
      </w:r>
      <w:del w:id="1038" w:author="Jan Campschroer" w:date="2014-08-11T17:55:00Z">
        <w:r w:rsidRPr="00D04828" w:rsidDel="00793B88">
          <w:delText xml:space="preserve">koppeling </w:delText>
        </w:r>
      </w:del>
      <w:r w:rsidRPr="00D04828">
        <w:t xml:space="preserve">inbouwen in </w:t>
      </w:r>
      <w:ins w:id="1039" w:author="Jan Campschroer" w:date="2014-08-11T19:00:00Z">
        <w:r w:rsidR="00C046BC">
          <w:t xml:space="preserve">de </w:t>
        </w:r>
      </w:ins>
      <w:r w:rsidRPr="00D04828">
        <w:t>software.</w:t>
      </w:r>
      <w:ins w:id="1040" w:author="Jan Campschroer" w:date="2014-08-11T19:26:00Z">
        <w:r w:rsidR="00373E52">
          <w:t xml:space="preserve"> Met StUF krijgen zij eenduidiger en enke</w:t>
        </w:r>
      </w:ins>
      <w:ins w:id="1041" w:author="Jan Campschroer" w:date="2014-08-11T19:27:00Z">
        <w:r w:rsidR="00373E52">
          <w:t>l</w:t>
        </w:r>
      </w:ins>
      <w:ins w:id="1042" w:author="Jan Campschroer" w:date="2014-08-11T19:26:00Z">
        <w:r w:rsidR="00373E52">
          <w:t>voudige specificaties wat leidt tot verlaging</w:t>
        </w:r>
      </w:ins>
      <w:ins w:id="1043" w:author="Jan Campschroer" w:date="2014-08-11T19:27:00Z">
        <w:r w:rsidR="00373E52">
          <w:t xml:space="preserve"> van de ontwikkelkosten en een groter marktpotentieel. </w:t>
        </w:r>
      </w:ins>
    </w:p>
    <w:p w:rsidR="001568B0" w:rsidRDefault="001568B0" w:rsidP="0093143E">
      <w:pPr>
        <w:pStyle w:val="Koptekst"/>
        <w:rPr>
          <w:ins w:id="1044" w:author="Jan Campschroer" w:date="2014-08-11T17:59:00Z"/>
        </w:rPr>
      </w:pPr>
    </w:p>
    <w:p w:rsidR="00373E52" w:rsidRDefault="00B20AE6" w:rsidP="0093143E">
      <w:pPr>
        <w:pStyle w:val="Koptekst"/>
        <w:rPr>
          <w:ins w:id="1045" w:author="Jan Campschroer" w:date="2014-08-11T19:29:00Z"/>
        </w:rPr>
      </w:pPr>
      <w:r w:rsidRPr="00D04828">
        <w:t xml:space="preserve">De </w:t>
      </w:r>
      <w:r w:rsidR="007D53B1" w:rsidRPr="007D53B1">
        <w:rPr>
          <w:i/>
        </w:rPr>
        <w:t>ondersteuningskant</w:t>
      </w:r>
      <w:r w:rsidRPr="00D04828">
        <w:t xml:space="preserve"> bestaat uit de beheerders van één of meerdere StUF onderdelen. </w:t>
      </w:r>
      <w:ins w:id="1046" w:author="Jan Campschroer" w:date="2014-08-11T19:29:00Z">
        <w:r w:rsidR="00373E52">
          <w:t xml:space="preserve">Zij hebben er belang bij dat de beheer- en onderhoudskosten zo laag mogelijk zijn en de adaptiviteit zo groot mogelijk om hun afnemers aanbieders en vragers zo goed mogelijk te kunnen </w:t>
        </w:r>
      </w:ins>
      <w:ins w:id="1047" w:author="Jan Campschroer" w:date="2014-08-11T19:30:00Z">
        <w:r w:rsidR="00373E52">
          <w:t>bli</w:t>
        </w:r>
      </w:ins>
      <w:ins w:id="1048" w:author="Jan Campschroer" w:date="2014-08-11T19:33:00Z">
        <w:r w:rsidR="00336130">
          <w:t>j</w:t>
        </w:r>
      </w:ins>
      <w:ins w:id="1049" w:author="Jan Campschroer" w:date="2014-08-11T19:30:00Z">
        <w:r w:rsidR="00373E52">
          <w:t>ven bedienen.</w:t>
        </w:r>
      </w:ins>
    </w:p>
    <w:p w:rsidR="00373E52" w:rsidRDefault="00373E52" w:rsidP="0093143E">
      <w:pPr>
        <w:pStyle w:val="Koptekst"/>
        <w:rPr>
          <w:ins w:id="1050" w:author="Jan Campschroer" w:date="2014-08-11T19:29:00Z"/>
        </w:rPr>
      </w:pPr>
    </w:p>
    <w:p w:rsidR="00336130" w:rsidRDefault="00336130" w:rsidP="0093143E">
      <w:pPr>
        <w:pStyle w:val="Koptekst"/>
        <w:rPr>
          <w:ins w:id="1051" w:author="Jan Campschroer" w:date="2014-08-11T19:36:00Z"/>
        </w:rPr>
      </w:pPr>
      <w:ins w:id="1052" w:author="Jan Campschroer" w:date="2014-08-11T19:34:00Z">
        <w:r>
          <w:t>Naast deze soorten belanghebbenden zijn verder de VNG</w:t>
        </w:r>
      </w:ins>
      <w:ins w:id="1053" w:author="Jan Campschroer" w:date="2014-08-11T19:35:00Z">
        <w:r>
          <w:t xml:space="preserve"> (als opdrachtgever van KING)</w:t>
        </w:r>
      </w:ins>
      <w:ins w:id="1054" w:author="Jan Campschroer" w:date="2014-08-11T19:34:00Z">
        <w:r>
          <w:t xml:space="preserve">, </w:t>
        </w:r>
      </w:ins>
      <w:ins w:id="1055" w:author="Jan Campschroer" w:date="2014-08-11T19:35:00Z">
        <w:r>
          <w:t>Decentrale overheden (als potentiële gebruikers), standaardisatieorganisaties (</w:t>
        </w:r>
      </w:ins>
      <w:ins w:id="1056" w:author="Jan Campschroer" w:date="2014-08-11T19:36:00Z">
        <w:r>
          <w:t>in verband met verbreding en harmonisatie)</w:t>
        </w:r>
      </w:ins>
      <w:ins w:id="1057" w:author="Jan Campschroer" w:date="2014-08-11T19:35:00Z">
        <w:r>
          <w:t xml:space="preserve"> </w:t>
        </w:r>
      </w:ins>
      <w:ins w:id="1058" w:author="Jan Campschroer" w:date="2014-08-11T19:36:00Z">
        <w:r w:rsidR="0013088C">
          <w:t>en adviseurs (in verband met gebruik en ondersteuning bij gebruik) te onderkennen.</w:t>
        </w:r>
      </w:ins>
    </w:p>
    <w:p w:rsidR="0013088C" w:rsidRDefault="0013088C" w:rsidP="0093143E">
      <w:pPr>
        <w:pStyle w:val="Koptekst"/>
        <w:rPr>
          <w:ins w:id="1059" w:author="Jan Campschroer" w:date="2014-08-11T19:34:00Z"/>
        </w:rPr>
      </w:pPr>
    </w:p>
    <w:p w:rsidR="00B20AE6" w:rsidRDefault="00B20AE6" w:rsidP="0093143E">
      <w:pPr>
        <w:pStyle w:val="Koptekst"/>
        <w:rPr>
          <w:ins w:id="1060" w:author="Jan Campschroer" w:date="2014-08-11T19:33:00Z"/>
        </w:rPr>
      </w:pPr>
      <w:r w:rsidRPr="00D04828">
        <w:t>Afhankelijk van eigen doelstellingen, verantwoordelijkheden en belangen zullen belanghebbenden op een andere wijze participeren.</w:t>
      </w:r>
    </w:p>
    <w:p w:rsidR="0041647F" w:rsidRDefault="0041647F" w:rsidP="0093143E">
      <w:pPr>
        <w:pStyle w:val="Koptekst"/>
        <w:rPr>
          <w:ins w:id="1061" w:author="Jan Campschroer" w:date="2014-08-11T20:28:00Z"/>
        </w:rPr>
      </w:pPr>
    </w:p>
    <w:p w:rsidR="00336130" w:rsidRPr="00D04828" w:rsidRDefault="0041647F" w:rsidP="0093143E">
      <w:pPr>
        <w:pStyle w:val="Koptekst"/>
      </w:pPr>
      <w:commentRangeStart w:id="1062"/>
      <w:ins w:id="1063" w:author="Jan Campschroer" w:date="2014-08-11T20:28:00Z">
        <w:r>
          <w:t>Het is een taak van de (voorzitter van de) regiegroep om de volledigheid van vertege</w:t>
        </w:r>
      </w:ins>
      <w:ins w:id="1064" w:author="Jan Campschroer" w:date="2014-08-11T20:29:00Z">
        <w:r>
          <w:t xml:space="preserve">nwoordiging van de belanghebbenden te bewaken. </w:t>
        </w:r>
      </w:ins>
      <w:ins w:id="1065" w:author="Jan Campschroer" w:date="2014-08-11T19:33:00Z">
        <w:r w:rsidR="00336130">
          <w:t xml:space="preserve"> </w:t>
        </w:r>
      </w:ins>
      <w:commentRangeEnd w:id="1062"/>
      <w:ins w:id="1066" w:author="Jan Campschroer" w:date="2014-08-11T20:29:00Z">
        <w:r>
          <w:rPr>
            <w:rStyle w:val="Verwijzingopmerking"/>
          </w:rPr>
          <w:commentReference w:id="1062"/>
        </w:r>
      </w:ins>
    </w:p>
    <w:p w:rsidR="00161636" w:rsidRDefault="00B20AE6">
      <w:pPr>
        <w:pStyle w:val="Kop3"/>
        <w:rPr>
          <w:ins w:id="1067" w:author="Jan Campschroer" w:date="2014-08-14T20:26:00Z"/>
        </w:rPr>
      </w:pPr>
      <w:bookmarkStart w:id="1068" w:name="_Toc395882603"/>
      <w:r w:rsidRPr="00D04828">
        <w:t>Structuur van participatie en ondersteuning</w:t>
      </w:r>
      <w:bookmarkEnd w:id="1068"/>
    </w:p>
    <w:p w:rsidR="00161636" w:rsidRDefault="00161636">
      <w:pPr>
        <w:rPr>
          <w:del w:id="1069" w:author="Jan Campschroer" w:date="2014-08-14T20:26:00Z"/>
        </w:rPr>
      </w:pPr>
    </w:p>
    <w:p w:rsidR="00161636" w:rsidRDefault="00B20AE6">
      <w:pPr>
        <w:pStyle w:val="Lijstalinea"/>
        <w:numPr>
          <w:ilvl w:val="0"/>
          <w:numId w:val="50"/>
        </w:numPr>
        <w:rPr>
          <w:ins w:id="1070" w:author="Jan Campschroer" w:date="2014-08-14T19:36:00Z"/>
        </w:rPr>
      </w:pPr>
      <w:del w:id="1071" w:author="Jan Campschroer" w:date="2014-08-14T20:25:00Z">
        <w:r w:rsidRPr="00D04828" w:rsidDel="00FD6A26">
          <w:delText>In het beheer van StUF kunnen b</w:delText>
        </w:r>
      </w:del>
      <w:ins w:id="1072" w:author="Jan Campschroer" w:date="2014-08-14T20:25:00Z">
        <w:r w:rsidR="00FD6A26">
          <w:t>B</w:t>
        </w:r>
      </w:ins>
      <w:r w:rsidRPr="00D04828">
        <w:t xml:space="preserve">elanghebbenden </w:t>
      </w:r>
      <w:ins w:id="1073" w:author="Jan Campschroer" w:date="2014-08-14T20:25:00Z">
        <w:r w:rsidR="00FD6A26">
          <w:t xml:space="preserve">kunnen op verschillende manieren </w:t>
        </w:r>
      </w:ins>
      <w:r w:rsidRPr="00D04828">
        <w:t xml:space="preserve">participeren in </w:t>
      </w:r>
      <w:ins w:id="1074" w:author="Jan Campschroer" w:date="2014-08-14T20:26:00Z">
        <w:r w:rsidR="00FD6A26">
          <w:t>het beheer en onderhoud van de StUF Familie</w:t>
        </w:r>
      </w:ins>
      <w:del w:id="1075" w:author="Jan Campschroer" w:date="2014-08-14T19:36:00Z">
        <w:r w:rsidRPr="00D04828" w:rsidDel="002C438B">
          <w:delText xml:space="preserve">drie </w:delText>
        </w:r>
      </w:del>
      <w:del w:id="1076" w:author="Jan Campschroer" w:date="2014-08-14T20:26:00Z">
        <w:r w:rsidRPr="00D04828" w:rsidDel="00FD6A26">
          <w:delText>vormen</w:delText>
        </w:r>
      </w:del>
      <w:r w:rsidRPr="00D04828">
        <w:t xml:space="preserve">, namelijk </w:t>
      </w:r>
      <w:ins w:id="1077" w:author="Jan Campschroer" w:date="2014-08-15T09:39:00Z">
        <w:r w:rsidR="005A376A">
          <w:t xml:space="preserve">door afvaardiging </w:t>
        </w:r>
        <w:commentRangeStart w:id="1078"/>
        <w:r w:rsidR="005A376A">
          <w:t xml:space="preserve">van een gemandateerde </w:t>
        </w:r>
      </w:ins>
      <w:commentRangeEnd w:id="1078"/>
      <w:ins w:id="1079" w:author="Jan Campschroer" w:date="2014-08-15T10:04:00Z">
        <w:r w:rsidR="00FA0974">
          <w:rPr>
            <w:rStyle w:val="Verwijzingopmerking"/>
          </w:rPr>
          <w:commentReference w:id="1078"/>
        </w:r>
      </w:ins>
      <w:r w:rsidRPr="00D04828">
        <w:t>in</w:t>
      </w:r>
      <w:ins w:id="1080" w:author="Jan Campschroer" w:date="2014-08-14T19:36:00Z">
        <w:r w:rsidR="002C438B">
          <w:t>:</w:t>
        </w:r>
      </w:ins>
    </w:p>
    <w:p w:rsidR="00161636" w:rsidRDefault="00D5351C">
      <w:pPr>
        <w:pStyle w:val="Lijstalinea"/>
        <w:numPr>
          <w:ilvl w:val="0"/>
          <w:numId w:val="49"/>
        </w:numPr>
        <w:rPr>
          <w:ins w:id="1081" w:author="Jan Campschroer" w:date="2014-08-15T09:33:00Z"/>
        </w:rPr>
      </w:pPr>
      <w:ins w:id="1082" w:author="Jan Campschroer" w:date="2014-08-14T20:27:00Z">
        <w:r>
          <w:rPr>
            <w:u w:val="single"/>
          </w:rPr>
          <w:t>D</w:t>
        </w:r>
      </w:ins>
      <w:ins w:id="1083" w:author="Jan Campschroer" w:date="2014-08-14T19:36:00Z">
        <w:r w:rsidR="007D53B1" w:rsidRPr="007D53B1">
          <w:rPr>
            <w:u w:val="single"/>
          </w:rPr>
          <w:t>e StUF Regiegroep</w:t>
        </w:r>
      </w:ins>
      <w:ins w:id="1084" w:author="Jan Campschroer" w:date="2014-08-14T19:39:00Z">
        <w:r w:rsidR="002C438B">
          <w:t xml:space="preserve"> </w:t>
        </w:r>
      </w:ins>
      <w:ins w:id="1085" w:author="Jan Campschroer" w:date="2014-08-14T19:42:00Z">
        <w:r w:rsidR="00D66D43">
          <w:br/>
        </w:r>
      </w:ins>
      <w:ins w:id="1086" w:author="Jan Campschroer" w:date="2014-08-15T09:32:00Z">
        <w:r w:rsidR="0031476A">
          <w:t xml:space="preserve">Regie op </w:t>
        </w:r>
      </w:ins>
      <w:ins w:id="1087" w:author="Jan Campschroer" w:date="2014-08-15T09:33:00Z">
        <w:r w:rsidR="0031476A">
          <w:t xml:space="preserve">het </w:t>
        </w:r>
      </w:ins>
      <w:ins w:id="1088" w:author="Jan Campschroer" w:date="2014-08-15T09:32:00Z">
        <w:r w:rsidR="0031476A">
          <w:t>s</w:t>
        </w:r>
      </w:ins>
      <w:ins w:id="1089" w:author="Jan Campschroer" w:date="2014-08-14T19:42:00Z">
        <w:r w:rsidR="00D66D43">
          <w:t>trategisch</w:t>
        </w:r>
      </w:ins>
      <w:ins w:id="1090" w:author="Jan Campschroer" w:date="2014-08-15T09:33:00Z">
        <w:r w:rsidR="0031476A">
          <w:t xml:space="preserve">, </w:t>
        </w:r>
      </w:ins>
      <w:ins w:id="1091" w:author="Jan Campschroer" w:date="2014-08-14T19:42:00Z">
        <w:r w:rsidR="00D66D43">
          <w:t xml:space="preserve">tactisch </w:t>
        </w:r>
      </w:ins>
      <w:ins w:id="1092" w:author="Jan Campschroer" w:date="2014-08-15T09:33:00Z">
        <w:r w:rsidR="0031476A">
          <w:t xml:space="preserve">en operationeel </w:t>
        </w:r>
      </w:ins>
      <w:ins w:id="1093" w:author="Jan Campschroer" w:date="2014-08-14T19:42:00Z">
        <w:r w:rsidR="00D66D43">
          <w:t xml:space="preserve">beheer </w:t>
        </w:r>
      </w:ins>
      <w:ins w:id="1094" w:author="Jan Campschroer" w:date="2014-08-15T09:32:00Z">
        <w:r w:rsidR="0031476A">
          <w:t xml:space="preserve">van </w:t>
        </w:r>
      </w:ins>
      <w:ins w:id="1095" w:author="Jan Campschroer" w:date="2014-08-14T19:39:00Z">
        <w:r w:rsidR="002C438B">
          <w:t>alle onderdelen</w:t>
        </w:r>
      </w:ins>
      <w:ins w:id="1096" w:author="Jan Campschroer" w:date="2014-08-14T19:56:00Z">
        <w:r w:rsidR="00110436">
          <w:t xml:space="preserve"> van de StU</w:t>
        </w:r>
      </w:ins>
      <w:ins w:id="1097" w:author="Jan Campschroer" w:date="2014-08-14T19:57:00Z">
        <w:r w:rsidR="00110436">
          <w:t>F Familie</w:t>
        </w:r>
      </w:ins>
      <w:ins w:id="1098" w:author="Jan Campschroer" w:date="2014-08-14T20:27:00Z">
        <w:r>
          <w:t>.</w:t>
        </w:r>
      </w:ins>
    </w:p>
    <w:p w:rsidR="00161636" w:rsidRDefault="00B20AE6">
      <w:pPr>
        <w:pStyle w:val="Lijstalinea"/>
        <w:numPr>
          <w:ilvl w:val="0"/>
          <w:numId w:val="49"/>
        </w:numPr>
        <w:rPr>
          <w:ins w:id="1099" w:author="Jan Campschroer" w:date="2014-08-14T19:37:00Z"/>
        </w:rPr>
      </w:pPr>
      <w:del w:id="1100" w:author="Jan Campschroer" w:date="2014-08-14T19:36:00Z">
        <w:r w:rsidRPr="00D04828" w:rsidDel="002C438B">
          <w:delText xml:space="preserve"> de StUF Community, </w:delText>
        </w:r>
      </w:del>
      <w:ins w:id="1101" w:author="Jan Campschroer" w:date="2014-08-14T20:28:00Z">
        <w:r w:rsidR="00D5351C">
          <w:rPr>
            <w:u w:val="single"/>
          </w:rPr>
          <w:t>D</w:t>
        </w:r>
      </w:ins>
      <w:ins w:id="1102" w:author="Jan Campschroer" w:date="2014-08-14T19:37:00Z">
        <w:r w:rsidR="007D53B1" w:rsidRPr="007D53B1">
          <w:rPr>
            <w:u w:val="single"/>
          </w:rPr>
          <w:t xml:space="preserve">e </w:t>
        </w:r>
      </w:ins>
      <w:r w:rsidR="007D53B1" w:rsidRPr="007D53B1">
        <w:rPr>
          <w:u w:val="single"/>
        </w:rPr>
        <w:t>StUF Expertgroep</w:t>
      </w:r>
      <w:ins w:id="1103" w:author="Jan Campschroer" w:date="2014-08-14T19:39:00Z">
        <w:r w:rsidR="002C438B">
          <w:t xml:space="preserve"> </w:t>
        </w:r>
      </w:ins>
      <w:ins w:id="1104" w:author="Jan Campschroer" w:date="2014-08-14T19:53:00Z">
        <w:r w:rsidR="00EB3C12">
          <w:br/>
          <w:t>Operationeel b</w:t>
        </w:r>
      </w:ins>
      <w:ins w:id="1105" w:author="Jan Campschroer" w:date="2014-08-14T19:42:00Z">
        <w:r w:rsidR="00D66D43">
          <w:t>eheer en o</w:t>
        </w:r>
      </w:ins>
      <w:ins w:id="1106" w:author="Jan Campschroer" w:date="2014-08-14T19:39:00Z">
        <w:r w:rsidR="002C438B">
          <w:t xml:space="preserve">nderhoud </w:t>
        </w:r>
      </w:ins>
      <w:ins w:id="1107" w:author="Jan Campschroer" w:date="2014-08-14T19:40:00Z">
        <w:r w:rsidR="002C438B">
          <w:t>op StUF Berichtenstandaard, StuF protocolbind</w:t>
        </w:r>
      </w:ins>
      <w:ins w:id="1108" w:author="Jan Campschroer" w:date="2014-08-14T19:41:00Z">
        <w:r w:rsidR="002C438B">
          <w:t>ingen</w:t>
        </w:r>
      </w:ins>
      <w:ins w:id="1109" w:author="Jan Campschroer" w:date="2014-08-14T19:53:00Z">
        <w:r w:rsidR="00EB3C12">
          <w:t xml:space="preserve"> en Horizontale sectormodellen</w:t>
        </w:r>
      </w:ins>
      <w:ins w:id="1110" w:author="Jan Campschroer" w:date="2014-08-14T20:29:00Z">
        <w:r w:rsidR="00D5351C">
          <w:t>, de vertalingen en een deel van de aanvullende documenten</w:t>
        </w:r>
      </w:ins>
      <w:ins w:id="1111" w:author="Jan Campschroer" w:date="2014-08-14T19:59:00Z">
        <w:r w:rsidR="00110436">
          <w:t xml:space="preserve">. Bewaking </w:t>
        </w:r>
      </w:ins>
      <w:ins w:id="1112" w:author="Jan Campschroer" w:date="2014-08-14T20:00:00Z">
        <w:r w:rsidR="00110436">
          <w:t>compliancy</w:t>
        </w:r>
      </w:ins>
      <w:ins w:id="1113" w:author="Jan Campschroer" w:date="2014-08-14T19:59:00Z">
        <w:r w:rsidR="00110436">
          <w:t xml:space="preserve"> overige onderdelen.</w:t>
        </w:r>
      </w:ins>
    </w:p>
    <w:p w:rsidR="00161636" w:rsidRDefault="00D5351C">
      <w:pPr>
        <w:pStyle w:val="Lijstalinea"/>
        <w:numPr>
          <w:ilvl w:val="0"/>
          <w:numId w:val="49"/>
        </w:numPr>
        <w:rPr>
          <w:ins w:id="1114" w:author="Jan Campschroer" w:date="2014-08-14T19:37:00Z"/>
        </w:rPr>
      </w:pPr>
      <w:ins w:id="1115" w:author="Jan Campschroer" w:date="2014-08-14T20:28:00Z">
        <w:r>
          <w:rPr>
            <w:u w:val="single"/>
          </w:rPr>
          <w:t>D</w:t>
        </w:r>
      </w:ins>
      <w:ins w:id="1116" w:author="Jan Campschroer" w:date="2014-08-14T19:37:00Z">
        <w:r w:rsidR="007D53B1" w:rsidRPr="007D53B1">
          <w:rPr>
            <w:u w:val="single"/>
          </w:rPr>
          <w:t xml:space="preserve">e </w:t>
        </w:r>
      </w:ins>
      <w:ins w:id="1117" w:author="Jan Campschroer" w:date="2014-08-11T20:33:00Z">
        <w:r w:rsidR="007D53B1" w:rsidRPr="007D53B1">
          <w:rPr>
            <w:u w:val="single"/>
          </w:rPr>
          <w:t>I</w:t>
        </w:r>
      </w:ins>
      <w:ins w:id="1118" w:author="Jan Campschroer" w:date="2014-08-14T19:37:00Z">
        <w:r w:rsidR="007D53B1" w:rsidRPr="007D53B1">
          <w:rPr>
            <w:u w:val="single"/>
          </w:rPr>
          <w:t xml:space="preserve">nformatie modellen </w:t>
        </w:r>
      </w:ins>
      <w:ins w:id="1119" w:author="Jan Campschroer" w:date="2014-08-11T20:33:00Z">
        <w:r w:rsidR="007D53B1" w:rsidRPr="007D53B1">
          <w:rPr>
            <w:u w:val="single"/>
          </w:rPr>
          <w:t>Expertgroep</w:t>
        </w:r>
      </w:ins>
      <w:ins w:id="1120" w:author="Jan Campschroer" w:date="2014-08-14T19:53:00Z">
        <w:r w:rsidR="00EB3C12">
          <w:br/>
          <w:t xml:space="preserve">Operationeel beheer op de </w:t>
        </w:r>
      </w:ins>
      <w:ins w:id="1121" w:author="Jan Campschroer" w:date="2014-08-14T19:54:00Z">
        <w:r w:rsidR="00EB3C12">
          <w:t xml:space="preserve">Informatiestandaard </w:t>
        </w:r>
      </w:ins>
      <w:ins w:id="1122" w:author="Jan Campschroer" w:date="2014-08-14T20:29:00Z">
        <w:r>
          <w:t xml:space="preserve">, </w:t>
        </w:r>
      </w:ins>
      <w:ins w:id="1123" w:author="Jan Campschroer" w:date="2014-08-14T19:54:00Z">
        <w:r w:rsidR="00EB3C12">
          <w:t xml:space="preserve">de </w:t>
        </w:r>
      </w:ins>
      <w:ins w:id="1124" w:author="Jan Campschroer" w:date="2014-08-14T19:53:00Z">
        <w:r w:rsidR="00EB3C12">
          <w:t xml:space="preserve">horizontale </w:t>
        </w:r>
      </w:ins>
      <w:ins w:id="1125" w:author="Jan Campschroer" w:date="2014-08-14T19:54:00Z">
        <w:r w:rsidR="00EB3C12">
          <w:t>informatiemodellen</w:t>
        </w:r>
      </w:ins>
      <w:ins w:id="1126" w:author="Jan Campschroer" w:date="2014-08-14T20:29:00Z">
        <w:r>
          <w:t xml:space="preserve"> en een deel van de aanvullende documenten</w:t>
        </w:r>
      </w:ins>
      <w:ins w:id="1127" w:author="Jan Campschroer" w:date="2014-08-14T19:59:00Z">
        <w:r w:rsidR="00110436">
          <w:t xml:space="preserve">. </w:t>
        </w:r>
      </w:ins>
      <w:ins w:id="1128" w:author="Jan Campschroer" w:date="2014-08-14T20:00:00Z">
        <w:r w:rsidR="00110436">
          <w:t>Bewaking compliancy overige informatiemodellen.</w:t>
        </w:r>
      </w:ins>
    </w:p>
    <w:p w:rsidR="00161636" w:rsidRDefault="007D53B1">
      <w:pPr>
        <w:pStyle w:val="Lijstalinea"/>
        <w:numPr>
          <w:ilvl w:val="0"/>
          <w:numId w:val="49"/>
        </w:numPr>
        <w:rPr>
          <w:ins w:id="1129" w:author="Jan Campschroer" w:date="2014-08-14T19:41:00Z"/>
        </w:rPr>
      </w:pPr>
      <w:ins w:id="1130" w:author="Jan Campschroer" w:date="2014-08-14T19:55:00Z">
        <w:r w:rsidRPr="007D53B1">
          <w:rPr>
            <w:u w:val="single"/>
          </w:rPr>
          <w:t>Een</w:t>
        </w:r>
        <w:r w:rsidR="00FD6A26">
          <w:rPr>
            <w:u w:val="single"/>
          </w:rPr>
          <w:t xml:space="preserve"> </w:t>
        </w:r>
      </w:ins>
      <w:ins w:id="1131" w:author="Jan Campschroer" w:date="2014-08-14T19:37:00Z">
        <w:r w:rsidRPr="007D53B1">
          <w:rPr>
            <w:u w:val="single"/>
          </w:rPr>
          <w:t>W</w:t>
        </w:r>
      </w:ins>
      <w:ins w:id="1132" w:author="Jan Campschroer" w:date="2014-08-11T20:33:00Z">
        <w:r w:rsidRPr="007D53B1">
          <w:rPr>
            <w:u w:val="single"/>
          </w:rPr>
          <w:t>erkgroep</w:t>
        </w:r>
        <w:r w:rsidR="00780D03">
          <w:t xml:space="preserve"> </w:t>
        </w:r>
      </w:ins>
      <w:ins w:id="1133" w:author="Jan Campschroer" w:date="2014-08-14T19:54:00Z">
        <w:r w:rsidR="00EB3C12">
          <w:br/>
          <w:t>Operationeel b</w:t>
        </w:r>
      </w:ins>
      <w:ins w:id="1134" w:author="Jan Campschroer" w:date="2014-08-14T19:41:00Z">
        <w:r w:rsidR="00D66D43">
          <w:t xml:space="preserve">eheer en onderhoud </w:t>
        </w:r>
      </w:ins>
      <w:ins w:id="1135" w:author="Jan Campschroer" w:date="2014-08-14T19:54:00Z">
        <w:r w:rsidR="00EB3C12">
          <w:t xml:space="preserve">op </w:t>
        </w:r>
      </w:ins>
      <w:ins w:id="1136" w:author="Jan Campschroer" w:date="2014-08-14T19:55:00Z">
        <w:r w:rsidR="00EB3C12">
          <w:t xml:space="preserve">één of meer </w:t>
        </w:r>
      </w:ins>
      <w:ins w:id="1137" w:author="Jan Campschroer" w:date="2014-08-14T19:41:00Z">
        <w:r w:rsidR="00D66D43">
          <w:t xml:space="preserve">verticale sectormodellen </w:t>
        </w:r>
      </w:ins>
      <w:ins w:id="1138" w:author="Jan Campschroer" w:date="2014-08-14T20:30:00Z">
        <w:r w:rsidR="00D5351C">
          <w:t>en bijbehorend informatiemodel en/</w:t>
        </w:r>
      </w:ins>
      <w:ins w:id="1139" w:author="Jan Campschroer" w:date="2014-08-14T19:41:00Z">
        <w:r w:rsidR="00D66D43">
          <w:t>of koppelvlakken</w:t>
        </w:r>
      </w:ins>
      <w:ins w:id="1140" w:author="Jan Campschroer" w:date="2014-08-14T20:27:00Z">
        <w:r w:rsidR="00D5351C">
          <w:t>.</w:t>
        </w:r>
      </w:ins>
      <w:ins w:id="1141" w:author="Jan Campschroer" w:date="2014-08-14T19:41:00Z">
        <w:r w:rsidR="00D66D43">
          <w:t xml:space="preserve"> </w:t>
        </w:r>
      </w:ins>
    </w:p>
    <w:p w:rsidR="00161636" w:rsidRDefault="007D53B1">
      <w:pPr>
        <w:pStyle w:val="Lijstalinea"/>
        <w:numPr>
          <w:ilvl w:val="0"/>
          <w:numId w:val="49"/>
        </w:numPr>
        <w:rPr>
          <w:ins w:id="1142" w:author="Jan Campschroer" w:date="2014-08-14T19:37:00Z"/>
        </w:rPr>
      </w:pPr>
      <w:ins w:id="1143" w:author="Jan Campschroer" w:date="2014-08-14T20:11:00Z">
        <w:r w:rsidRPr="007D53B1">
          <w:rPr>
            <w:u w:val="single"/>
          </w:rPr>
          <w:t xml:space="preserve">Een </w:t>
        </w:r>
      </w:ins>
      <w:ins w:id="1144" w:author="Jan Campschroer" w:date="2014-08-14T19:55:00Z">
        <w:r w:rsidRPr="007D53B1">
          <w:rPr>
            <w:u w:val="single"/>
          </w:rPr>
          <w:t xml:space="preserve">Externe </w:t>
        </w:r>
      </w:ins>
      <w:ins w:id="1145" w:author="Jan Campschroer" w:date="2014-08-14T20:10:00Z">
        <w:r w:rsidRPr="007D53B1">
          <w:rPr>
            <w:u w:val="single"/>
          </w:rPr>
          <w:t>werkgroep</w:t>
        </w:r>
      </w:ins>
      <w:ins w:id="1146" w:author="Jan Campschroer" w:date="2014-08-14T19:55:00Z">
        <w:r w:rsidR="00EB3C12">
          <w:br/>
          <w:t xml:space="preserve">Operationeel beheer en onderhoud op één of meer verticale sectormodellen </w:t>
        </w:r>
      </w:ins>
      <w:ins w:id="1147" w:author="Jan Campschroer" w:date="2014-08-14T20:30:00Z">
        <w:r w:rsidR="00D5351C">
          <w:t xml:space="preserve">en bijbehorend informatiemodel en/of </w:t>
        </w:r>
      </w:ins>
      <w:ins w:id="1148" w:author="Jan Campschroer" w:date="2014-08-14T19:55:00Z">
        <w:r w:rsidR="00EB3C12">
          <w:t>koppelvlakken</w:t>
        </w:r>
      </w:ins>
      <w:ins w:id="1149" w:author="Jan Campschroer" w:date="2014-08-14T20:11:00Z">
        <w:r w:rsidR="002F471B">
          <w:t xml:space="preserve"> die </w:t>
        </w:r>
      </w:ins>
      <w:ins w:id="1150" w:author="Jan Campschroer" w:date="2014-08-15T09:42:00Z">
        <w:r w:rsidR="002F471B">
          <w:t>e</w:t>
        </w:r>
      </w:ins>
      <w:ins w:id="1151" w:author="Jan Campschroer" w:date="2014-08-14T20:11:00Z">
        <w:r w:rsidR="00572D78">
          <w:t>xtern worden beheerd.</w:t>
        </w:r>
      </w:ins>
    </w:p>
    <w:p w:rsidR="00161636" w:rsidRDefault="007D53B1">
      <w:pPr>
        <w:pStyle w:val="Lijstalinea"/>
        <w:numPr>
          <w:ilvl w:val="0"/>
          <w:numId w:val="49"/>
        </w:numPr>
        <w:rPr>
          <w:ins w:id="1152" w:author="Jan Campschroer" w:date="2014-08-14T19:38:00Z"/>
        </w:rPr>
      </w:pPr>
      <w:ins w:id="1153" w:author="Jan Campschroer" w:date="2014-08-14T20:28:00Z">
        <w:r w:rsidRPr="007D53B1">
          <w:rPr>
            <w:u w:val="single"/>
          </w:rPr>
          <w:t>D</w:t>
        </w:r>
      </w:ins>
      <w:ins w:id="1154" w:author="Jan Campschroer" w:date="2014-08-14T19:37:00Z">
        <w:r w:rsidRPr="007D53B1">
          <w:rPr>
            <w:u w:val="single"/>
          </w:rPr>
          <w:t>e StUF Community</w:t>
        </w:r>
      </w:ins>
      <w:ins w:id="1155" w:author="Jan Campschroer" w:date="2014-08-14T19:56:00Z">
        <w:r w:rsidR="00110436">
          <w:br/>
          <w:t xml:space="preserve">Inbrengen van vragen, issues of advies op </w:t>
        </w:r>
      </w:ins>
      <w:ins w:id="1156" w:author="Jan Campschroer" w:date="2014-08-14T19:57:00Z">
        <w:r w:rsidR="002F471B">
          <w:t>de StUF Familie</w:t>
        </w:r>
      </w:ins>
      <w:ins w:id="1157" w:author="Jan Campschroer" w:date="2014-08-15T09:43:00Z">
        <w:r w:rsidR="002F471B">
          <w:t xml:space="preserve"> of onderdelen daarvan.</w:t>
        </w:r>
      </w:ins>
      <w:del w:id="1158" w:author="Jan Campschroer" w:date="2014-08-14T19:56:00Z">
        <w:r w:rsidR="00B20AE6" w:rsidRPr="00D04828" w:rsidDel="00EB3C12">
          <w:delText xml:space="preserve"> </w:delText>
        </w:r>
      </w:del>
    </w:p>
    <w:p w:rsidR="00EA64B8" w:rsidRDefault="00EA64B8" w:rsidP="0093143E">
      <w:pPr>
        <w:rPr>
          <w:ins w:id="1159" w:author="Jan Campschroer" w:date="2014-08-15T09:28:00Z"/>
        </w:rPr>
      </w:pPr>
    </w:p>
    <w:p w:rsidR="00B20AE6" w:rsidRPr="00EA64B8" w:rsidDel="002C438B" w:rsidRDefault="005A376A" w:rsidP="005A376A">
      <w:pPr>
        <w:rPr>
          <w:del w:id="1160" w:author="Jan Campschroer" w:date="2014-08-14T19:38:00Z"/>
        </w:rPr>
      </w:pPr>
      <w:ins w:id="1161" w:author="Jan Campschroer" w:date="2014-08-15T09:39:00Z">
        <w:r>
          <w:t xml:space="preserve">Een belanghebbende </w:t>
        </w:r>
      </w:ins>
      <w:ins w:id="1162" w:author="Jan Campschroer" w:date="2014-08-15T09:40:00Z">
        <w:r>
          <w:t xml:space="preserve">kan ook de rol van </w:t>
        </w:r>
      </w:ins>
      <w:ins w:id="1163" w:author="Jan Campschroer" w:date="2014-08-15T09:38:00Z">
        <w:r>
          <w:t>beheerder</w:t>
        </w:r>
      </w:ins>
      <w:ins w:id="1164" w:author="Jan Campschroer" w:date="2014-08-15T09:40:00Z">
        <w:r>
          <w:t xml:space="preserve"> hebben. De beheerder voert </w:t>
        </w:r>
      </w:ins>
      <w:ins w:id="1165" w:author="Jan Campschroer" w:date="2014-08-15T09:38:00Z">
        <w:r>
          <w:t xml:space="preserve">het strategisch en tactisch beheer van één of meer StUF onderdelen </w:t>
        </w:r>
      </w:ins>
      <w:ins w:id="1166" w:author="Jan Campschroer" w:date="2014-08-15T09:40:00Z">
        <w:r>
          <w:t xml:space="preserve">uit </w:t>
        </w:r>
      </w:ins>
      <w:ins w:id="1167" w:author="Jan Campschroer" w:date="2014-08-15T09:38:00Z">
        <w:r>
          <w:t xml:space="preserve">in samenwerking met de betreffende </w:t>
        </w:r>
        <w:r w:rsidR="007D53B1" w:rsidRPr="007D53B1">
          <w:rPr>
            <w:i/>
          </w:rPr>
          <w:t>operationeel beheerder</w:t>
        </w:r>
      </w:ins>
      <w:ins w:id="1168" w:author="Jan Campschroer" w:date="2014-08-15T09:43:00Z">
        <w:r w:rsidR="002F471B">
          <w:t xml:space="preserve"> zijnde de</w:t>
        </w:r>
      </w:ins>
      <w:ins w:id="1169" w:author="Jan Campschroer" w:date="2014-08-15T09:29:00Z">
        <w:r w:rsidR="007D53B1" w:rsidRPr="007D53B1">
          <w:t xml:space="preserve"> </w:t>
        </w:r>
        <w:r w:rsidR="00EA64B8">
          <w:t xml:space="preserve">StUF Expertgroep, </w:t>
        </w:r>
      </w:ins>
      <w:ins w:id="1170" w:author="Jan Campschroer" w:date="2014-08-15T09:43:00Z">
        <w:r w:rsidR="002F471B">
          <w:t xml:space="preserve">de </w:t>
        </w:r>
      </w:ins>
      <w:ins w:id="1171" w:author="Jan Campschroer" w:date="2014-08-15T09:29:00Z">
        <w:r w:rsidR="00EA64B8">
          <w:t>Informatie modellen Expertgroep of een (externe) wer</w:t>
        </w:r>
      </w:ins>
      <w:ins w:id="1172" w:author="Jan Campschroer" w:date="2014-08-15T09:30:00Z">
        <w:r w:rsidR="00EA64B8">
          <w:t>kgroep</w:t>
        </w:r>
      </w:ins>
      <w:ins w:id="1173" w:author="Jan Campschroer" w:date="2014-08-15T09:44:00Z">
        <w:r w:rsidR="002F471B">
          <w:t>.</w:t>
        </w:r>
      </w:ins>
      <w:ins w:id="1174" w:author="Jan Campschroer" w:date="2014-08-15T09:52:00Z">
        <w:r w:rsidR="00317F0B">
          <w:t>De beheerder levert de schrijver(s)</w:t>
        </w:r>
        <w:r w:rsidR="008357E5">
          <w:t xml:space="preserve"> voor de StUF onderdelen en de voorzitter van de expert- </w:t>
        </w:r>
      </w:ins>
      <w:ins w:id="1175" w:author="Jan Campschroer" w:date="2014-08-15T09:53:00Z">
        <w:r w:rsidR="008357E5">
          <w:t>of werkgroep.</w:t>
        </w:r>
      </w:ins>
      <w:del w:id="1176" w:author="Jan Campschroer" w:date="2014-08-14T19:38:00Z">
        <w:r w:rsidR="00B20AE6" w:rsidRPr="00EA64B8" w:rsidDel="002C438B">
          <w:delText>en in</w:delText>
        </w:r>
      </w:del>
      <w:del w:id="1177" w:author="Jan Campschroer" w:date="2014-08-14T19:36:00Z">
        <w:r w:rsidR="00B20AE6" w:rsidRPr="00EA64B8" w:rsidDel="002C438B">
          <w:delText xml:space="preserve"> de StUF Regiegroep</w:delText>
        </w:r>
      </w:del>
      <w:del w:id="1178" w:author="Jan Campschroer" w:date="2014-08-14T19:38:00Z">
        <w:r w:rsidR="00B20AE6" w:rsidRPr="00EA64B8" w:rsidDel="002C438B">
          <w:delText>. In deze groepen zijn de diverse rollen uit de vraagkant, aanbodkant en de ondersteuningskant vertegenwoordigd.</w:delText>
        </w:r>
      </w:del>
    </w:p>
    <w:p w:rsidR="00B20AE6" w:rsidRPr="00EA64B8" w:rsidRDefault="00B20AE6" w:rsidP="005A376A"/>
    <w:p w:rsidR="00B20AE6" w:rsidRPr="00D04828" w:rsidRDefault="00B20AE6" w:rsidP="0093143E"/>
    <w:tbl>
      <w:tblPr>
        <w:tblW w:w="9415" w:type="dxa"/>
        <w:jc w:val="center"/>
        <w:tblInd w:w="-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74"/>
        <w:gridCol w:w="3510"/>
        <w:gridCol w:w="4031"/>
      </w:tblGrid>
      <w:tr w:rsidR="00B20AE6" w:rsidRPr="00D04828" w:rsidTr="00DB7C85">
        <w:trPr>
          <w:jc w:val="center"/>
        </w:trPr>
        <w:tc>
          <w:tcPr>
            <w:tcW w:w="1874" w:type="dxa"/>
            <w:shd w:val="clear" w:color="auto" w:fill="FF6600"/>
          </w:tcPr>
          <w:p w:rsidR="00B20AE6" w:rsidRPr="00D04828" w:rsidRDefault="00B20AE6" w:rsidP="0093143E">
            <w:pPr>
              <w:rPr>
                <w:lang w:val="fr-FR"/>
              </w:rPr>
            </w:pPr>
            <w:r w:rsidRPr="00D04828">
              <w:rPr>
                <w:lang w:val="fr-FR"/>
              </w:rPr>
              <w:t>Participatievorm</w:t>
            </w:r>
          </w:p>
        </w:tc>
        <w:tc>
          <w:tcPr>
            <w:tcW w:w="3510" w:type="dxa"/>
            <w:shd w:val="clear" w:color="auto" w:fill="FF6600"/>
          </w:tcPr>
          <w:p w:rsidR="00B20AE6" w:rsidRPr="00D04828" w:rsidRDefault="00B20AE6" w:rsidP="0093143E">
            <w:pPr>
              <w:rPr>
                <w:lang w:val="fr-FR"/>
              </w:rPr>
            </w:pPr>
            <w:r w:rsidRPr="00D04828">
              <w:rPr>
                <w:lang w:val="fr-FR"/>
              </w:rPr>
              <w:t>Rol participant</w:t>
            </w:r>
          </w:p>
        </w:tc>
        <w:tc>
          <w:tcPr>
            <w:tcW w:w="4031" w:type="dxa"/>
            <w:shd w:val="clear" w:color="auto" w:fill="FF6600"/>
          </w:tcPr>
          <w:p w:rsidR="00B20AE6" w:rsidRPr="00D04828" w:rsidRDefault="00B20AE6" w:rsidP="008357E5">
            <w:del w:id="1179" w:author="Jan Campschroer" w:date="2014-08-15T09:54:00Z">
              <w:r w:rsidRPr="00D04828" w:rsidDel="008357E5">
                <w:delText xml:space="preserve">Ondersteuning </w:delText>
              </w:r>
            </w:del>
            <w:ins w:id="1180" w:author="Jan Campschroer" w:date="2014-08-15T09:54:00Z">
              <w:r w:rsidR="008357E5">
                <w:t xml:space="preserve">Bijdrage </w:t>
              </w:r>
            </w:ins>
            <w:r w:rsidRPr="00D04828">
              <w:t xml:space="preserve">door </w:t>
            </w:r>
            <w:del w:id="1181" w:author="Jan Campschroer" w:date="2014-08-14T20:02:00Z">
              <w:r w:rsidRPr="00D04828" w:rsidDel="008D0DB1">
                <w:delText>beheerder</w:delText>
              </w:r>
            </w:del>
            <w:ins w:id="1182" w:author="Jan Campschroer" w:date="2014-08-14T20:02:00Z">
              <w:r w:rsidR="008D0DB1">
                <w:t>KING</w:t>
              </w:r>
            </w:ins>
          </w:p>
        </w:tc>
      </w:tr>
      <w:tr w:rsidR="00F7604D" w:rsidRPr="00D04828" w:rsidTr="00D86A61">
        <w:trPr>
          <w:jc w:val="center"/>
        </w:trPr>
        <w:tc>
          <w:tcPr>
            <w:tcW w:w="1874" w:type="dxa"/>
          </w:tcPr>
          <w:p w:rsidR="00F7604D" w:rsidRPr="00D04828" w:rsidRDefault="00F7604D" w:rsidP="00D86A61">
            <w:moveToRangeStart w:id="1183" w:author="Jan Campschroer" w:date="2014-08-14T20:36:00Z" w:name="move395811934"/>
            <w:moveTo w:id="1184" w:author="Jan Campschroer" w:date="2014-08-14T20:36:00Z">
              <w:r w:rsidRPr="00D04828">
                <w:t>StUF Regiegroep</w:t>
              </w:r>
            </w:moveTo>
          </w:p>
        </w:tc>
        <w:tc>
          <w:tcPr>
            <w:tcW w:w="3510" w:type="dxa"/>
          </w:tcPr>
          <w:p w:rsidR="00F7604D" w:rsidRPr="00D04828" w:rsidRDefault="00F7604D" w:rsidP="00D86A61">
            <w:moveTo w:id="1185" w:author="Jan Campschroer" w:date="2014-08-14T20:36:00Z">
              <w:r w:rsidRPr="00D04828">
                <w:t>Samen met andere participanten:</w:t>
              </w:r>
            </w:moveTo>
          </w:p>
          <w:p w:rsidR="00F7604D" w:rsidRPr="00D04828" w:rsidRDefault="00F7604D" w:rsidP="00D86A61">
            <w:moveTo w:id="1186" w:author="Jan Campschroer" w:date="2014-08-14T20:36:00Z">
              <w:r>
                <w:t>V</w:t>
              </w:r>
              <w:r w:rsidRPr="00D04828">
                <w:t xml:space="preserve">aststellen releasebeleid, </w:t>
              </w:r>
              <w:r w:rsidRPr="00D04828">
                <w:lastRenderedPageBreak/>
                <w:t xml:space="preserve">beheermodel, versterkingen, prioriteiten stellen voor de ontwikkeling, e.d. </w:t>
              </w:r>
            </w:moveTo>
          </w:p>
          <w:p w:rsidR="00F7604D" w:rsidRPr="00D04828" w:rsidRDefault="00F7604D" w:rsidP="00D86A61">
            <w:moveTo w:id="1187" w:author="Jan Campschroer" w:date="2014-08-14T20:36:00Z">
              <w:r w:rsidRPr="00D04828">
                <w:t>Vaststellen lifecycleplanning van nieuwe versies van StUF onderdelen</w:t>
              </w:r>
            </w:moveTo>
          </w:p>
          <w:p w:rsidR="00F7604D" w:rsidRDefault="00F7604D" w:rsidP="00D86A61">
            <w:pPr>
              <w:rPr>
                <w:lang w:val="nl-NL"/>
              </w:rPr>
            </w:pPr>
            <w:moveTo w:id="1188" w:author="Jan Campschroer" w:date="2014-08-14T20:36:00Z">
              <w:r w:rsidRPr="00D04828">
                <w:rPr>
                  <w:lang w:val="nl-NL"/>
                </w:rPr>
                <w:t>Vaststellen externe publicaties over StUF beleid en versies</w:t>
              </w:r>
            </w:moveTo>
          </w:p>
          <w:p w:rsidR="00F7604D" w:rsidRDefault="00F7604D" w:rsidP="00D86A61">
            <w:pPr>
              <w:rPr>
                <w:lang w:val="nl-NL"/>
              </w:rPr>
            </w:pPr>
            <w:moveTo w:id="1189" w:author="Jan Campschroer" w:date="2014-08-14T20:36:00Z">
              <w:r>
                <w:t xml:space="preserve">Definitieve goedkeuring nieuwe onderdelen of nieuwe versies van bestaande onderdelen StUF-familie </w:t>
              </w:r>
            </w:moveTo>
          </w:p>
        </w:tc>
        <w:tc>
          <w:tcPr>
            <w:tcW w:w="4031" w:type="dxa"/>
          </w:tcPr>
          <w:p w:rsidR="00F7604D" w:rsidRPr="00D04828" w:rsidRDefault="00F7604D" w:rsidP="00D86A61">
            <w:moveTo w:id="1190" w:author="Jan Campschroer" w:date="2014-08-14T20:36:00Z">
              <w:r w:rsidRPr="00D04828">
                <w:lastRenderedPageBreak/>
                <w:t xml:space="preserve">Analyseren, ontwerpen en uitwerken van beleidszaken, (release)planning, </w:t>
              </w:r>
              <w:r w:rsidRPr="00D04828">
                <w:lastRenderedPageBreak/>
                <w:t xml:space="preserve">versterkingen </w:t>
              </w:r>
            </w:moveTo>
          </w:p>
          <w:p w:rsidR="00F7604D" w:rsidRPr="00D04828" w:rsidRDefault="00F7604D" w:rsidP="00D86A61">
            <w:moveTo w:id="1191" w:author="Jan Campschroer" w:date="2014-08-14T20:36:00Z">
              <w:r w:rsidRPr="00D04828">
                <w:t xml:space="preserve">Organiseren bijeenkomsten </w:t>
              </w:r>
            </w:moveTo>
          </w:p>
          <w:p w:rsidR="00F7604D" w:rsidRPr="00D04828" w:rsidRDefault="00F7604D" w:rsidP="00D86A61">
            <w:moveTo w:id="1192" w:author="Jan Campschroer" w:date="2014-08-14T20:36:00Z">
              <w:r w:rsidRPr="00D04828">
                <w:t>Opstellen en verspreiden notulen</w:t>
              </w:r>
            </w:moveTo>
          </w:p>
          <w:p w:rsidR="00F7604D" w:rsidRPr="00D04828" w:rsidRDefault="00F7604D" w:rsidP="00D86A61">
            <w:moveTo w:id="1193" w:author="Jan Campschroer" w:date="2014-08-14T20:36:00Z">
              <w:r w:rsidRPr="00D04828">
                <w:t>Publiceren StUF onderdelen en ontwikkelingen rond de StUF familie.</w:t>
              </w:r>
            </w:moveTo>
          </w:p>
        </w:tc>
      </w:tr>
      <w:moveToRangeEnd w:id="1183"/>
      <w:tr w:rsidR="00B20AE6" w:rsidRPr="00D04828" w:rsidDel="00F7604D" w:rsidTr="00DB7C85">
        <w:trPr>
          <w:jc w:val="center"/>
          <w:del w:id="1194" w:author="Jan Campschroer" w:date="2014-08-14T20:36:00Z"/>
        </w:trPr>
        <w:tc>
          <w:tcPr>
            <w:tcW w:w="1874" w:type="dxa"/>
          </w:tcPr>
          <w:p w:rsidR="00B20AE6" w:rsidRPr="00D04828" w:rsidDel="00F7604D" w:rsidRDefault="00B20AE6" w:rsidP="0093143E">
            <w:pPr>
              <w:rPr>
                <w:del w:id="1195" w:author="Jan Campschroer" w:date="2014-08-14T20:36:00Z"/>
                <w:lang w:val="nl-NL"/>
              </w:rPr>
            </w:pPr>
            <w:del w:id="1196" w:author="Jan Campschroer" w:date="2014-08-14T20:36:00Z">
              <w:r w:rsidRPr="00D04828" w:rsidDel="00F7604D">
                <w:rPr>
                  <w:lang w:val="nl-NL"/>
                </w:rPr>
                <w:lastRenderedPageBreak/>
                <w:delText>StUF Community</w:delText>
              </w:r>
            </w:del>
          </w:p>
        </w:tc>
        <w:tc>
          <w:tcPr>
            <w:tcW w:w="3510" w:type="dxa"/>
          </w:tcPr>
          <w:p w:rsidR="00B20AE6" w:rsidRPr="00D04828" w:rsidDel="00F7604D" w:rsidRDefault="00B20AE6" w:rsidP="0093143E">
            <w:pPr>
              <w:rPr>
                <w:del w:id="1197" w:author="Jan Campschroer" w:date="2014-08-14T20:36:00Z"/>
                <w:lang w:val="nl-NL"/>
              </w:rPr>
            </w:pPr>
            <w:del w:id="1198" w:author="Jan Campschroer" w:date="2014-08-14T20:36:00Z">
              <w:r w:rsidRPr="00D04828" w:rsidDel="00F7604D">
                <w:rPr>
                  <w:lang w:val="nl-NL"/>
                </w:rPr>
                <w:delText>Volgen van en interacteren met StUF ontwikkelingen</w:delText>
              </w:r>
            </w:del>
          </w:p>
        </w:tc>
        <w:tc>
          <w:tcPr>
            <w:tcW w:w="4031" w:type="dxa"/>
          </w:tcPr>
          <w:p w:rsidR="00B20AE6" w:rsidRPr="00D04828" w:rsidDel="00F7604D" w:rsidRDefault="00B20AE6" w:rsidP="0093143E">
            <w:pPr>
              <w:rPr>
                <w:del w:id="1199" w:author="Jan Campschroer" w:date="2014-08-14T20:36:00Z"/>
              </w:rPr>
            </w:pPr>
            <w:del w:id="1200" w:author="Jan Campschroer" w:date="2014-08-14T20:36:00Z">
              <w:r w:rsidRPr="00D04828" w:rsidDel="00F7604D">
                <w:delText>Beantwoorden supportvragen</w:delText>
              </w:r>
            </w:del>
          </w:p>
          <w:p w:rsidR="00B20AE6" w:rsidRPr="00D04828" w:rsidDel="00F7604D" w:rsidRDefault="00B20AE6" w:rsidP="0093143E">
            <w:pPr>
              <w:rPr>
                <w:del w:id="1201" w:author="Jan Campschroer" w:date="2014-08-14T20:36:00Z"/>
                <w:lang w:val="nl-NL"/>
              </w:rPr>
            </w:pPr>
            <w:del w:id="1202" w:author="Jan Campschroer" w:date="2014-08-14T20:36:00Z">
              <w:r w:rsidRPr="00D04828" w:rsidDel="00F7604D">
                <w:delText xml:space="preserve">Beheren community </w:delText>
              </w:r>
            </w:del>
          </w:p>
          <w:p w:rsidR="00B20AE6" w:rsidRPr="00D04828" w:rsidDel="00F7604D" w:rsidRDefault="00B20AE6" w:rsidP="0093143E">
            <w:pPr>
              <w:rPr>
                <w:del w:id="1203" w:author="Jan Campschroer" w:date="2014-08-14T20:36:00Z"/>
                <w:lang w:val="nl-NL"/>
              </w:rPr>
            </w:pPr>
            <w:del w:id="1204" w:author="Jan Campschroer" w:date="2014-08-14T20:36:00Z">
              <w:r w:rsidRPr="00D04828" w:rsidDel="00F7604D">
                <w:delText>Optreden als moderator</w:delText>
              </w:r>
            </w:del>
          </w:p>
        </w:tc>
      </w:tr>
      <w:tr w:rsidR="00B20AE6" w:rsidRPr="00D04828" w:rsidTr="00DB7C85">
        <w:trPr>
          <w:jc w:val="center"/>
        </w:trPr>
        <w:tc>
          <w:tcPr>
            <w:tcW w:w="1874" w:type="dxa"/>
          </w:tcPr>
          <w:p w:rsidR="00B20AE6" w:rsidRPr="00D04828" w:rsidRDefault="00B20AE6" w:rsidP="0093143E">
            <w:pPr>
              <w:rPr>
                <w:lang w:val="nl-NL"/>
              </w:rPr>
            </w:pPr>
            <w:r w:rsidRPr="00D04828">
              <w:rPr>
                <w:lang w:val="nl-NL"/>
              </w:rPr>
              <w:t>StUF Expertgroep</w:t>
            </w:r>
          </w:p>
        </w:tc>
        <w:tc>
          <w:tcPr>
            <w:tcW w:w="3510" w:type="dxa"/>
          </w:tcPr>
          <w:p w:rsidR="00B20AE6" w:rsidRPr="00D04828" w:rsidRDefault="00B20AE6" w:rsidP="0093143E">
            <w:pPr>
              <w:rPr>
                <w:lang w:val="nl-NL"/>
              </w:rPr>
            </w:pPr>
            <w:r w:rsidRPr="00D04828">
              <w:rPr>
                <w:lang w:val="nl-NL"/>
              </w:rPr>
              <w:t>Samen met andere experts:</w:t>
            </w:r>
          </w:p>
          <w:p w:rsidR="00B20AE6" w:rsidRPr="00D04828" w:rsidRDefault="00BD6A33" w:rsidP="0093143E">
            <w:r w:rsidRPr="00D04828">
              <w:t>I</w:t>
            </w:r>
            <w:r w:rsidR="00B20AE6" w:rsidRPr="00D04828">
              <w:t>nhoudelijk ontwikkelen van StUF onderdelen en bijbehorende documentatie</w:t>
            </w:r>
          </w:p>
          <w:p w:rsidR="00B20AE6" w:rsidRDefault="00B20AE6" w:rsidP="0093143E">
            <w:r w:rsidRPr="00D04828">
              <w:t>Voorbereiden van de releaseplanning</w:t>
            </w:r>
          </w:p>
          <w:p w:rsidR="00CD441A" w:rsidRDefault="0054760F" w:rsidP="0093143E">
            <w:r>
              <w:t>Inhoudelijke goedkeuring</w:t>
            </w:r>
            <w:r w:rsidR="00E542E1">
              <w:t xml:space="preserve"> nieuwe onderdelen of nieuwe versies van bestaande onderdelen StUF-familie</w:t>
            </w:r>
          </w:p>
        </w:tc>
        <w:tc>
          <w:tcPr>
            <w:tcW w:w="4031" w:type="dxa"/>
          </w:tcPr>
          <w:p w:rsidR="00B20AE6" w:rsidRPr="00D04828" w:rsidRDefault="008357E5" w:rsidP="0093143E">
            <w:ins w:id="1205" w:author="Jan Campschroer" w:date="2014-08-15T09:54:00Z">
              <w:r>
                <w:t>Beheerder. D.w.z.: a</w:t>
              </w:r>
            </w:ins>
            <w:del w:id="1206" w:author="Jan Campschroer" w:date="2014-08-15T09:54:00Z">
              <w:r w:rsidR="00B20AE6" w:rsidRPr="00793C35" w:rsidDel="008357E5">
                <w:delText>A</w:delText>
              </w:r>
            </w:del>
            <w:r w:rsidR="00B20AE6" w:rsidRPr="00793C35">
              <w:t>nalyseren, ontwerpen en uitwerken van specificaties</w:t>
            </w:r>
            <w:r w:rsidR="00793C35" w:rsidRPr="00793C35">
              <w:t xml:space="preserve"> o.a. </w:t>
            </w:r>
            <w:r w:rsidR="00793C35">
              <w:t>afstem</w:t>
            </w:r>
            <w:ins w:id="1207" w:author="Jan Campschroer" w:date="2014-08-14T20:01:00Z">
              <w:r w:rsidR="008D0DB1">
                <w:t>m</w:t>
              </w:r>
            </w:ins>
            <w:del w:id="1208" w:author="Jan Campschroer" w:date="2014-08-14T20:01:00Z">
              <w:r w:rsidR="00793C35" w:rsidDel="008D0DB1">
                <w:delText>nn</w:delText>
              </w:r>
            </w:del>
            <w:r w:rsidR="00793C35">
              <w:t xml:space="preserve">ing met en </w:t>
            </w:r>
            <w:r w:rsidR="00793C35" w:rsidRPr="00793C35">
              <w:t xml:space="preserve">aansluiting </w:t>
            </w:r>
            <w:r w:rsidR="00793C35">
              <w:t xml:space="preserve">op </w:t>
            </w:r>
            <w:ins w:id="1209" w:author="Jan Campschroer" w:date="2014-08-14T20:01:00Z">
              <w:r w:rsidR="008D0DB1">
                <w:t xml:space="preserve">de </w:t>
              </w:r>
            </w:ins>
            <w:del w:id="1210" w:author="Jan Campschroer" w:date="2014-08-14T20:01:00Z">
              <w:r w:rsidR="00793C35" w:rsidDel="008D0DB1">
                <w:delText xml:space="preserve">het semantisch niveau (Expertgroep </w:delText>
              </w:r>
            </w:del>
            <w:r w:rsidR="00793C35">
              <w:t>informatiemodellen</w:t>
            </w:r>
            <w:ins w:id="1211" w:author="Jan Campschroer" w:date="2014-08-14T20:02:00Z">
              <w:r w:rsidR="008D0DB1">
                <w:t xml:space="preserve">. </w:t>
              </w:r>
            </w:ins>
            <w:del w:id="1212" w:author="Jan Campschroer" w:date="2014-08-14T20:02:00Z">
              <w:r w:rsidR="00793C35" w:rsidDel="008D0DB1">
                <w:delText>?)</w:delText>
              </w:r>
            </w:del>
            <w:r w:rsidR="00B20AE6" w:rsidRPr="00793C35">
              <w:t>Volgen en beïnvloeden van aanpalende standaarden</w:t>
            </w:r>
            <w:ins w:id="1213" w:author="Jan Campschroer" w:date="2014-08-14T20:02:00Z">
              <w:r w:rsidR="008D0DB1">
                <w:t>.</w:t>
              </w:r>
            </w:ins>
          </w:p>
          <w:p w:rsidR="00B20AE6" w:rsidRPr="00D04828" w:rsidRDefault="00B20AE6" w:rsidP="0093143E">
            <w:r w:rsidRPr="00D04828">
              <w:t>Organiseren bijeenkomsten</w:t>
            </w:r>
            <w:ins w:id="1214" w:author="Jan Campschroer" w:date="2014-08-14T20:02:00Z">
              <w:r w:rsidR="008D0DB1">
                <w:t>.</w:t>
              </w:r>
            </w:ins>
          </w:p>
          <w:p w:rsidR="00B20AE6" w:rsidRPr="00D04828" w:rsidRDefault="00B20AE6" w:rsidP="0093143E">
            <w:r w:rsidRPr="00D04828">
              <w:t>Opstellen en verspreiden notulen</w:t>
            </w:r>
          </w:p>
          <w:p w:rsidR="00B20AE6" w:rsidRPr="00D04828" w:rsidRDefault="00B20AE6" w:rsidP="0093143E">
            <w:pPr>
              <w:rPr>
                <w:lang w:val="nl-NL"/>
              </w:rPr>
            </w:pPr>
            <w:r w:rsidRPr="00D04828">
              <w:t>Beschikbaar</w:t>
            </w:r>
            <w:r w:rsidR="00BD6A33" w:rsidRPr="00D04828">
              <w:t xml:space="preserve"> </w:t>
            </w:r>
            <w:r w:rsidRPr="00D04828">
              <w:t>stellen StUF specificaties</w:t>
            </w:r>
          </w:p>
        </w:tc>
      </w:tr>
      <w:tr w:rsidR="00B20AE6" w:rsidRPr="00D04828" w:rsidDel="00F7604D" w:rsidTr="00DB7C85">
        <w:trPr>
          <w:jc w:val="center"/>
        </w:trPr>
        <w:tc>
          <w:tcPr>
            <w:tcW w:w="1874" w:type="dxa"/>
          </w:tcPr>
          <w:p w:rsidR="00B20AE6" w:rsidRPr="00D04828" w:rsidDel="00F7604D" w:rsidRDefault="00B20AE6" w:rsidP="0093143E">
            <w:moveFromRangeStart w:id="1215" w:author="Jan Campschroer" w:date="2014-08-14T20:36:00Z" w:name="move395811934"/>
            <w:moveFrom w:id="1216" w:author="Jan Campschroer" w:date="2014-08-14T20:36:00Z">
              <w:r w:rsidRPr="00D04828" w:rsidDel="00F7604D">
                <w:t>StUF Regiegroep</w:t>
              </w:r>
            </w:moveFrom>
          </w:p>
        </w:tc>
        <w:tc>
          <w:tcPr>
            <w:tcW w:w="3510" w:type="dxa"/>
          </w:tcPr>
          <w:p w:rsidR="00B20AE6" w:rsidRPr="00D04828" w:rsidDel="00F7604D" w:rsidRDefault="00B20AE6" w:rsidP="0093143E">
            <w:moveFrom w:id="1217" w:author="Jan Campschroer" w:date="2014-08-14T20:36:00Z">
              <w:r w:rsidRPr="00D04828" w:rsidDel="00F7604D">
                <w:t>Samen met andere participanten:</w:t>
              </w:r>
            </w:moveFrom>
          </w:p>
          <w:p w:rsidR="00B20AE6" w:rsidRPr="00D04828" w:rsidDel="00F7604D" w:rsidRDefault="00CC258A" w:rsidP="0093143E">
            <w:moveFrom w:id="1218" w:author="Jan Campschroer" w:date="2014-08-14T20:36:00Z">
              <w:r w:rsidDel="00F7604D">
                <w:t>V</w:t>
              </w:r>
              <w:r w:rsidR="00B20AE6" w:rsidRPr="00D04828" w:rsidDel="00F7604D">
                <w:t xml:space="preserve">aststellen releasebeleid, beheermodel, versterkingen, prioriteiten stellen voor de ontwikkeling, e.d. </w:t>
              </w:r>
            </w:moveFrom>
          </w:p>
          <w:p w:rsidR="00B20AE6" w:rsidRPr="00D04828" w:rsidDel="00F7604D" w:rsidRDefault="00B20AE6" w:rsidP="0093143E">
            <w:moveFrom w:id="1219" w:author="Jan Campschroer" w:date="2014-08-14T20:36:00Z">
              <w:r w:rsidRPr="00D04828" w:rsidDel="00F7604D">
                <w:t>Vaststellen lifecycleplanning van nieuwe versies van StUF onderdelen</w:t>
              </w:r>
            </w:moveFrom>
          </w:p>
          <w:p w:rsidR="00B20AE6" w:rsidDel="00F7604D" w:rsidRDefault="00B20AE6" w:rsidP="0093143E">
            <w:pPr>
              <w:rPr>
                <w:lang w:val="nl-NL"/>
              </w:rPr>
            </w:pPr>
            <w:moveFrom w:id="1220" w:author="Jan Campschroer" w:date="2014-08-14T20:36:00Z">
              <w:r w:rsidRPr="00D04828" w:rsidDel="00F7604D">
                <w:rPr>
                  <w:lang w:val="nl-NL"/>
                </w:rPr>
                <w:t>Vaststellen externe publicaties over StUF beleid en versies</w:t>
              </w:r>
            </w:moveFrom>
          </w:p>
          <w:p w:rsidR="007B21A7" w:rsidDel="00F7604D" w:rsidRDefault="0054760F" w:rsidP="0093143E">
            <w:pPr>
              <w:rPr>
                <w:lang w:val="nl-NL"/>
              </w:rPr>
            </w:pPr>
            <w:moveFrom w:id="1221" w:author="Jan Campschroer" w:date="2014-08-14T20:36:00Z">
              <w:r w:rsidDel="00F7604D">
                <w:t>Definitieve goedkeuring</w:t>
              </w:r>
              <w:r w:rsidR="00E542E1" w:rsidDel="00F7604D">
                <w:t xml:space="preserve"> nieuwe onderdelen of nieuwe versies van bestaande onderdelen StUF-familie </w:t>
              </w:r>
            </w:moveFrom>
          </w:p>
        </w:tc>
        <w:tc>
          <w:tcPr>
            <w:tcW w:w="4031" w:type="dxa"/>
          </w:tcPr>
          <w:p w:rsidR="00B20AE6" w:rsidRPr="00D04828" w:rsidDel="00F7604D" w:rsidRDefault="00B20AE6" w:rsidP="0093143E">
            <w:moveFrom w:id="1222" w:author="Jan Campschroer" w:date="2014-08-14T20:36:00Z">
              <w:r w:rsidRPr="00D04828" w:rsidDel="00F7604D">
                <w:t xml:space="preserve">Analyseren, ontwerpen en uitwerken van beleidszaken, (release)planning, versterkingen </w:t>
              </w:r>
            </w:moveFrom>
          </w:p>
          <w:p w:rsidR="00B20AE6" w:rsidRPr="00D04828" w:rsidDel="00F7604D" w:rsidRDefault="00B20AE6" w:rsidP="0093143E">
            <w:moveFrom w:id="1223" w:author="Jan Campschroer" w:date="2014-08-14T20:36:00Z">
              <w:r w:rsidRPr="00D04828" w:rsidDel="00F7604D">
                <w:t xml:space="preserve">Organiseren bijeenkomsten </w:t>
              </w:r>
            </w:moveFrom>
          </w:p>
          <w:p w:rsidR="00B20AE6" w:rsidRPr="00D04828" w:rsidDel="00F7604D" w:rsidRDefault="00B20AE6" w:rsidP="0093143E">
            <w:moveFrom w:id="1224" w:author="Jan Campschroer" w:date="2014-08-14T20:36:00Z">
              <w:r w:rsidRPr="00D04828" w:rsidDel="00F7604D">
                <w:t>Opstellen en verspreiden notulen</w:t>
              </w:r>
            </w:moveFrom>
          </w:p>
          <w:p w:rsidR="00B20AE6" w:rsidRPr="00D04828" w:rsidDel="00F7604D" w:rsidRDefault="00B20AE6" w:rsidP="0093143E">
            <w:moveFrom w:id="1225" w:author="Jan Campschroer" w:date="2014-08-14T20:36:00Z">
              <w:r w:rsidRPr="00D04828" w:rsidDel="00F7604D">
                <w:t>Publiceren StUF onderdelen en ontwikkelingen rond de StUF familie.</w:t>
              </w:r>
            </w:moveFrom>
          </w:p>
        </w:tc>
      </w:tr>
      <w:moveFromRangeEnd w:id="1215"/>
      <w:tr w:rsidR="008D0DB1" w:rsidRPr="00D04828" w:rsidTr="00DB7C85">
        <w:trPr>
          <w:jc w:val="center"/>
          <w:ins w:id="1226" w:author="Jan Campschroer" w:date="2014-08-14T20:04:00Z"/>
        </w:trPr>
        <w:tc>
          <w:tcPr>
            <w:tcW w:w="1874" w:type="dxa"/>
          </w:tcPr>
          <w:p w:rsidR="008D0DB1" w:rsidRPr="00D04828" w:rsidRDefault="008D0DB1" w:rsidP="0093143E">
            <w:pPr>
              <w:rPr>
                <w:ins w:id="1227" w:author="Jan Campschroer" w:date="2014-08-14T20:04:00Z"/>
              </w:rPr>
            </w:pPr>
            <w:ins w:id="1228" w:author="Jan Campschroer" w:date="2014-08-14T20:04:00Z">
              <w:r>
                <w:t>IM Expertgroep</w:t>
              </w:r>
            </w:ins>
          </w:p>
        </w:tc>
        <w:tc>
          <w:tcPr>
            <w:tcW w:w="3510" w:type="dxa"/>
          </w:tcPr>
          <w:p w:rsidR="008D0DB1" w:rsidRPr="00D04828" w:rsidRDefault="008D0DB1" w:rsidP="00D86A61">
            <w:pPr>
              <w:rPr>
                <w:ins w:id="1229" w:author="Jan Campschroer" w:date="2014-08-14T20:04:00Z"/>
                <w:lang w:val="nl-NL"/>
              </w:rPr>
            </w:pPr>
            <w:ins w:id="1230" w:author="Jan Campschroer" w:date="2014-08-14T20:04:00Z">
              <w:r w:rsidRPr="00D04828">
                <w:rPr>
                  <w:lang w:val="nl-NL"/>
                </w:rPr>
                <w:t>Samen met andere experts:</w:t>
              </w:r>
            </w:ins>
          </w:p>
          <w:p w:rsidR="008D0DB1" w:rsidRPr="00D04828" w:rsidRDefault="008D0DB1" w:rsidP="00D86A61">
            <w:pPr>
              <w:rPr>
                <w:ins w:id="1231" w:author="Jan Campschroer" w:date="2014-08-14T20:04:00Z"/>
              </w:rPr>
            </w:pPr>
            <w:ins w:id="1232" w:author="Jan Campschroer" w:date="2014-08-14T20:04:00Z">
              <w:r w:rsidRPr="00D04828">
                <w:t xml:space="preserve">Inhoudelijk ontwikkelen van </w:t>
              </w:r>
              <w:r>
                <w:t>I</w:t>
              </w:r>
            </w:ins>
            <w:ins w:id="1233" w:author="Jan Campschroer" w:date="2014-08-14T20:05:00Z">
              <w:r>
                <w:t>nformatiemodellen</w:t>
              </w:r>
            </w:ins>
            <w:ins w:id="1234" w:author="Jan Campschroer" w:date="2014-08-14T20:04:00Z">
              <w:r w:rsidRPr="00D04828">
                <w:t xml:space="preserve"> en bijbehorende documentatie</w:t>
              </w:r>
            </w:ins>
          </w:p>
          <w:p w:rsidR="008D0DB1" w:rsidRPr="00D04828" w:rsidRDefault="008D0DB1" w:rsidP="0093143E">
            <w:pPr>
              <w:rPr>
                <w:ins w:id="1235" w:author="Jan Campschroer" w:date="2014-08-14T20:04:00Z"/>
              </w:rPr>
            </w:pPr>
            <w:ins w:id="1236" w:author="Jan Campschroer" w:date="2014-08-14T20:04:00Z">
              <w:r w:rsidRPr="00D04828">
                <w:t>Voorbereiden van de releaseplanning</w:t>
              </w:r>
            </w:ins>
          </w:p>
        </w:tc>
        <w:tc>
          <w:tcPr>
            <w:tcW w:w="4031" w:type="dxa"/>
          </w:tcPr>
          <w:p w:rsidR="008D0DB1" w:rsidRDefault="008357E5" w:rsidP="00D86A61">
            <w:pPr>
              <w:rPr>
                <w:ins w:id="1237" w:author="Jan Campschroer" w:date="2014-08-14T20:05:00Z"/>
              </w:rPr>
            </w:pPr>
            <w:ins w:id="1238" w:author="Jan Campschroer" w:date="2014-08-15T09:55:00Z">
              <w:r>
                <w:t>Beheerder. D.w.z.: a</w:t>
              </w:r>
            </w:ins>
            <w:ins w:id="1239" w:author="Jan Campschroer" w:date="2014-08-14T20:04:00Z">
              <w:r w:rsidR="008D0DB1" w:rsidRPr="00793C35">
                <w:t xml:space="preserve">nalyseren, ontwerpen en uitwerken van </w:t>
              </w:r>
            </w:ins>
            <w:ins w:id="1240" w:author="Jan Campschroer" w:date="2014-08-14T20:05:00Z">
              <w:r w:rsidR="008D0DB1">
                <w:t>gegevens</w:t>
              </w:r>
            </w:ins>
            <w:ins w:id="1241" w:author="Jan Campschroer" w:date="2014-08-14T20:04:00Z">
              <w:r w:rsidR="008D0DB1" w:rsidRPr="00793C35">
                <w:t>specificaties</w:t>
              </w:r>
            </w:ins>
            <w:ins w:id="1242" w:author="Jan Campschroer" w:date="2014-08-14T20:05:00Z">
              <w:r w:rsidR="008D0DB1">
                <w:t xml:space="preserve">. </w:t>
              </w:r>
            </w:ins>
          </w:p>
          <w:p w:rsidR="008D0DB1" w:rsidRPr="00D04828" w:rsidRDefault="008D0DB1" w:rsidP="00D86A61">
            <w:pPr>
              <w:rPr>
                <w:ins w:id="1243" w:author="Jan Campschroer" w:date="2014-08-14T20:04:00Z"/>
              </w:rPr>
            </w:pPr>
            <w:ins w:id="1244" w:author="Jan Campschroer" w:date="2014-08-14T20:04:00Z">
              <w:r w:rsidRPr="00793C35">
                <w:t>Volgen en beïnvloeden van aanpalende standaarden</w:t>
              </w:r>
              <w:r>
                <w:t>.</w:t>
              </w:r>
            </w:ins>
          </w:p>
          <w:p w:rsidR="008D0DB1" w:rsidRPr="00D04828" w:rsidRDefault="008D0DB1" w:rsidP="00D86A61">
            <w:pPr>
              <w:rPr>
                <w:ins w:id="1245" w:author="Jan Campschroer" w:date="2014-08-14T20:04:00Z"/>
              </w:rPr>
            </w:pPr>
            <w:ins w:id="1246" w:author="Jan Campschroer" w:date="2014-08-14T20:04:00Z">
              <w:r w:rsidRPr="00D04828">
                <w:t>Organiseren bijeenkomsten</w:t>
              </w:r>
              <w:r>
                <w:t>.</w:t>
              </w:r>
            </w:ins>
          </w:p>
          <w:p w:rsidR="008D0DB1" w:rsidRPr="00D04828" w:rsidRDefault="008D0DB1" w:rsidP="00D86A61">
            <w:pPr>
              <w:rPr>
                <w:ins w:id="1247" w:author="Jan Campschroer" w:date="2014-08-14T20:04:00Z"/>
              </w:rPr>
            </w:pPr>
            <w:ins w:id="1248" w:author="Jan Campschroer" w:date="2014-08-14T20:04:00Z">
              <w:r w:rsidRPr="00D04828">
                <w:t>Opstellen en verspreiden notulen</w:t>
              </w:r>
            </w:ins>
          </w:p>
          <w:p w:rsidR="008D0DB1" w:rsidRPr="00D04828" w:rsidRDefault="008D0DB1" w:rsidP="008D0DB1">
            <w:pPr>
              <w:rPr>
                <w:ins w:id="1249" w:author="Jan Campschroer" w:date="2014-08-14T20:04:00Z"/>
              </w:rPr>
            </w:pPr>
            <w:ins w:id="1250" w:author="Jan Campschroer" w:date="2014-08-14T20:04:00Z">
              <w:r w:rsidRPr="00D04828">
                <w:t xml:space="preserve">Beschikbaar stellen </w:t>
              </w:r>
            </w:ins>
            <w:ins w:id="1251" w:author="Jan Campschroer" w:date="2014-08-14T20:06:00Z">
              <w:r>
                <w:t xml:space="preserve">Informatiemodellen. </w:t>
              </w:r>
            </w:ins>
          </w:p>
        </w:tc>
      </w:tr>
      <w:tr w:rsidR="00572D78" w:rsidRPr="00D04828" w:rsidTr="00DB7C85">
        <w:trPr>
          <w:jc w:val="center"/>
          <w:ins w:id="1252" w:author="Jan Campschroer" w:date="2014-08-14T20:06:00Z"/>
        </w:trPr>
        <w:tc>
          <w:tcPr>
            <w:tcW w:w="1874" w:type="dxa"/>
          </w:tcPr>
          <w:p w:rsidR="00572D78" w:rsidRDefault="00572D78" w:rsidP="0093143E">
            <w:pPr>
              <w:rPr>
                <w:ins w:id="1253" w:author="Jan Campschroer" w:date="2014-08-14T20:06:00Z"/>
              </w:rPr>
            </w:pPr>
            <w:ins w:id="1254" w:author="Jan Campschroer" w:date="2014-08-14T20:06:00Z">
              <w:r>
                <w:t>Werkgroep</w:t>
              </w:r>
            </w:ins>
          </w:p>
        </w:tc>
        <w:tc>
          <w:tcPr>
            <w:tcW w:w="3510" w:type="dxa"/>
          </w:tcPr>
          <w:p w:rsidR="00572D78" w:rsidRPr="00D04828" w:rsidRDefault="00572D78" w:rsidP="00D86A61">
            <w:pPr>
              <w:rPr>
                <w:ins w:id="1255" w:author="Jan Campschroer" w:date="2014-08-14T20:06:00Z"/>
                <w:lang w:val="nl-NL"/>
              </w:rPr>
            </w:pPr>
            <w:ins w:id="1256" w:author="Jan Campschroer" w:date="2014-08-14T20:06:00Z">
              <w:r w:rsidRPr="00D04828">
                <w:rPr>
                  <w:lang w:val="nl-NL"/>
                </w:rPr>
                <w:t>Samen met andere experts:</w:t>
              </w:r>
            </w:ins>
          </w:p>
          <w:p w:rsidR="00572D78" w:rsidRPr="00D04828" w:rsidRDefault="00572D78" w:rsidP="00D86A61">
            <w:pPr>
              <w:rPr>
                <w:ins w:id="1257" w:author="Jan Campschroer" w:date="2014-08-14T20:06:00Z"/>
              </w:rPr>
            </w:pPr>
            <w:ins w:id="1258" w:author="Jan Campschroer" w:date="2014-08-14T20:06:00Z">
              <w:r w:rsidRPr="00D04828">
                <w:t>Inhoudelijk ontwikkelen van StUF onderdelen en bijbehorende documentatie</w:t>
              </w:r>
            </w:ins>
          </w:p>
          <w:p w:rsidR="00572D78" w:rsidRPr="00572D78" w:rsidRDefault="00572D78" w:rsidP="00D86A61">
            <w:pPr>
              <w:rPr>
                <w:ins w:id="1259" w:author="Jan Campschroer" w:date="2014-08-14T20:06:00Z"/>
              </w:rPr>
            </w:pPr>
            <w:ins w:id="1260" w:author="Jan Campschroer" w:date="2014-08-14T20:06:00Z">
              <w:r w:rsidRPr="00D04828">
                <w:t>Voorbereiden van de releaseplanning</w:t>
              </w:r>
            </w:ins>
          </w:p>
        </w:tc>
        <w:tc>
          <w:tcPr>
            <w:tcW w:w="4031" w:type="dxa"/>
          </w:tcPr>
          <w:p w:rsidR="00572D78" w:rsidRPr="00D04828" w:rsidRDefault="008357E5" w:rsidP="00D86A61">
            <w:pPr>
              <w:rPr>
                <w:ins w:id="1261" w:author="Jan Campschroer" w:date="2014-08-14T20:06:00Z"/>
              </w:rPr>
            </w:pPr>
            <w:ins w:id="1262" w:author="Jan Campschroer" w:date="2014-08-15T09:55:00Z">
              <w:r>
                <w:t>Beheerder. D.w.z.: a</w:t>
              </w:r>
            </w:ins>
            <w:ins w:id="1263" w:author="Jan Campschroer" w:date="2014-08-14T20:06:00Z">
              <w:r w:rsidR="00572D78" w:rsidRPr="00793C35">
                <w:t xml:space="preserve">nalyseren, ontwerpen en uitwerken van </w:t>
              </w:r>
            </w:ins>
            <w:ins w:id="1264" w:author="Jan Campschroer" w:date="2014-08-14T20:07:00Z">
              <w:r w:rsidR="00572D78">
                <w:t>bericht en i</w:t>
              </w:r>
            </w:ins>
            <w:ins w:id="1265" w:author="Jan Campschroer" w:date="2014-08-14T20:08:00Z">
              <w:r w:rsidR="00572D78">
                <w:t>n</w:t>
              </w:r>
            </w:ins>
            <w:ins w:id="1266" w:author="Jan Campschroer" w:date="2014-08-14T20:07:00Z">
              <w:r w:rsidR="00572D78">
                <w:t xml:space="preserve">formatie </w:t>
              </w:r>
            </w:ins>
            <w:ins w:id="1267" w:author="Jan Campschroer" w:date="2014-08-14T20:06:00Z">
              <w:r w:rsidR="00572D78" w:rsidRPr="00793C35">
                <w:t>specificaties</w:t>
              </w:r>
            </w:ins>
            <w:ins w:id="1268" w:author="Jan Campschroer" w:date="2014-08-14T20:08:00Z">
              <w:r w:rsidR="00572D78">
                <w:t>.</w:t>
              </w:r>
            </w:ins>
          </w:p>
          <w:p w:rsidR="00572D78" w:rsidRPr="00D04828" w:rsidRDefault="00572D78" w:rsidP="00D86A61">
            <w:pPr>
              <w:rPr>
                <w:ins w:id="1269" w:author="Jan Campschroer" w:date="2014-08-14T20:06:00Z"/>
              </w:rPr>
            </w:pPr>
            <w:ins w:id="1270" w:author="Jan Campschroer" w:date="2014-08-14T20:06:00Z">
              <w:r w:rsidRPr="00D04828">
                <w:t>Organiseren bijeenkomsten</w:t>
              </w:r>
              <w:r>
                <w:t>.</w:t>
              </w:r>
            </w:ins>
          </w:p>
          <w:p w:rsidR="00572D78" w:rsidRPr="00D04828" w:rsidRDefault="00572D78" w:rsidP="00D86A61">
            <w:pPr>
              <w:rPr>
                <w:ins w:id="1271" w:author="Jan Campschroer" w:date="2014-08-14T20:06:00Z"/>
              </w:rPr>
            </w:pPr>
            <w:ins w:id="1272" w:author="Jan Campschroer" w:date="2014-08-14T20:06:00Z">
              <w:r w:rsidRPr="00D04828">
                <w:t>Opstellen en verspreiden notulen</w:t>
              </w:r>
            </w:ins>
          </w:p>
          <w:p w:rsidR="00572D78" w:rsidRPr="00793C35" w:rsidRDefault="00572D78" w:rsidP="00D86A61">
            <w:pPr>
              <w:rPr>
                <w:ins w:id="1273" w:author="Jan Campschroer" w:date="2014-08-14T20:06:00Z"/>
              </w:rPr>
            </w:pPr>
            <w:ins w:id="1274" w:author="Jan Campschroer" w:date="2014-08-14T20:06:00Z">
              <w:r w:rsidRPr="00D04828">
                <w:t>Beschikbaar stellen StUF specificaties</w:t>
              </w:r>
            </w:ins>
            <w:ins w:id="1275" w:author="Jan Campschroer" w:date="2014-08-14T20:08:00Z">
              <w:r>
                <w:t>.</w:t>
              </w:r>
            </w:ins>
          </w:p>
        </w:tc>
      </w:tr>
      <w:tr w:rsidR="00572D78" w:rsidRPr="00D04828" w:rsidTr="00DB7C85">
        <w:trPr>
          <w:jc w:val="center"/>
          <w:ins w:id="1276" w:author="Jan Campschroer" w:date="2014-08-14T20:09:00Z"/>
        </w:trPr>
        <w:tc>
          <w:tcPr>
            <w:tcW w:w="1874" w:type="dxa"/>
          </w:tcPr>
          <w:p w:rsidR="00572D78" w:rsidRDefault="00572D78" w:rsidP="00D66BCE">
            <w:pPr>
              <w:rPr>
                <w:ins w:id="1277" w:author="Jan Campschroer" w:date="2014-08-14T20:09:00Z"/>
              </w:rPr>
            </w:pPr>
            <w:ins w:id="1278" w:author="Jan Campschroer" w:date="2014-08-14T20:09:00Z">
              <w:r>
                <w:t xml:space="preserve">Externe </w:t>
              </w:r>
            </w:ins>
            <w:ins w:id="1279" w:author="Jan Campschroer" w:date="2014-08-14T20:12:00Z">
              <w:r w:rsidR="00D66BCE">
                <w:t>werkgroep</w:t>
              </w:r>
            </w:ins>
          </w:p>
        </w:tc>
        <w:tc>
          <w:tcPr>
            <w:tcW w:w="3510" w:type="dxa"/>
          </w:tcPr>
          <w:p w:rsidR="00572D78" w:rsidRPr="00D04828" w:rsidRDefault="00572D78" w:rsidP="00D86A61">
            <w:pPr>
              <w:rPr>
                <w:ins w:id="1280" w:author="Jan Campschroer" w:date="2014-08-14T20:09:00Z"/>
                <w:lang w:val="nl-NL"/>
              </w:rPr>
            </w:pPr>
            <w:ins w:id="1281" w:author="Jan Campschroer" w:date="2014-08-14T20:09:00Z">
              <w:r>
                <w:rPr>
                  <w:lang w:val="nl-NL"/>
                </w:rPr>
                <w:t>(Zie werkgroep)</w:t>
              </w:r>
            </w:ins>
          </w:p>
        </w:tc>
        <w:tc>
          <w:tcPr>
            <w:tcW w:w="4031" w:type="dxa"/>
          </w:tcPr>
          <w:p w:rsidR="00572D78" w:rsidRPr="00793C35" w:rsidRDefault="00572D78" w:rsidP="00D66BCE">
            <w:pPr>
              <w:rPr>
                <w:ins w:id="1282" w:author="Jan Campschroer" w:date="2014-08-14T20:09:00Z"/>
              </w:rPr>
            </w:pPr>
            <w:ins w:id="1283" w:author="Jan Campschroer" w:date="2014-08-14T20:09:00Z">
              <w:r>
                <w:t xml:space="preserve">KING heeft hier geen rol. </w:t>
              </w:r>
            </w:ins>
            <w:ins w:id="1284" w:author="Jan Campschroer" w:date="2014-08-15T09:55:00Z">
              <w:r w:rsidR="008357E5">
                <w:br/>
              </w:r>
            </w:ins>
            <w:ins w:id="1285" w:author="Jan Campschroer" w:date="2014-08-14T20:10:00Z">
              <w:r>
                <w:t xml:space="preserve">Voor de rol van de </w:t>
              </w:r>
            </w:ins>
            <w:ins w:id="1286" w:author="Jan Campschroer" w:date="2014-08-14T20:09:00Z">
              <w:r>
                <w:t>externe beheerder</w:t>
              </w:r>
            </w:ins>
            <w:ins w:id="1287" w:author="Jan Campschroer" w:date="2014-08-14T20:12:00Z">
              <w:r w:rsidR="00D66BCE">
                <w:t xml:space="preserve"> z</w:t>
              </w:r>
            </w:ins>
            <w:ins w:id="1288" w:author="Jan Campschroer" w:date="2014-08-14T20:10:00Z">
              <w:r>
                <w:t xml:space="preserve">ie de rol van KING bij </w:t>
              </w:r>
            </w:ins>
            <w:ins w:id="1289" w:author="Jan Campschroer" w:date="2014-08-14T20:12:00Z">
              <w:r w:rsidR="00D66BCE">
                <w:t>“</w:t>
              </w:r>
            </w:ins>
            <w:ins w:id="1290" w:author="Jan Campschroer" w:date="2014-08-14T20:10:00Z">
              <w:r>
                <w:t>werkgroep</w:t>
              </w:r>
            </w:ins>
            <w:ins w:id="1291" w:author="Jan Campschroer" w:date="2014-08-14T20:12:00Z">
              <w:r w:rsidR="00D66BCE">
                <w:t>”</w:t>
              </w:r>
            </w:ins>
            <w:ins w:id="1292" w:author="Jan Campschroer" w:date="2014-08-14T20:10:00Z">
              <w:r>
                <w:t>.</w:t>
              </w:r>
            </w:ins>
          </w:p>
        </w:tc>
      </w:tr>
      <w:tr w:rsidR="00F7604D" w:rsidRPr="00D04828" w:rsidTr="00F7604D">
        <w:trPr>
          <w:jc w:val="center"/>
          <w:ins w:id="1293" w:author="Jan Campschroer" w:date="2014-08-14T20:36:00Z"/>
        </w:trPr>
        <w:tc>
          <w:tcPr>
            <w:tcW w:w="1874" w:type="dxa"/>
            <w:tcBorders>
              <w:top w:val="single" w:sz="4" w:space="0" w:color="auto"/>
              <w:left w:val="single" w:sz="4" w:space="0" w:color="auto"/>
              <w:bottom w:val="single" w:sz="4" w:space="0" w:color="auto"/>
              <w:right w:val="single" w:sz="4" w:space="0" w:color="auto"/>
            </w:tcBorders>
          </w:tcPr>
          <w:p w:rsidR="00F7604D" w:rsidRPr="00F7604D" w:rsidRDefault="00F7604D" w:rsidP="00D86A61">
            <w:pPr>
              <w:rPr>
                <w:ins w:id="1294" w:author="Jan Campschroer" w:date="2014-08-14T20:36:00Z"/>
              </w:rPr>
            </w:pPr>
            <w:ins w:id="1295" w:author="Jan Campschroer" w:date="2014-08-14T20:36:00Z">
              <w:r w:rsidRPr="00F7604D">
                <w:t>StUF Community</w:t>
              </w:r>
            </w:ins>
          </w:p>
        </w:tc>
        <w:tc>
          <w:tcPr>
            <w:tcW w:w="3510" w:type="dxa"/>
            <w:tcBorders>
              <w:top w:val="single" w:sz="4" w:space="0" w:color="auto"/>
              <w:left w:val="single" w:sz="4" w:space="0" w:color="auto"/>
              <w:bottom w:val="single" w:sz="4" w:space="0" w:color="auto"/>
              <w:right w:val="single" w:sz="4" w:space="0" w:color="auto"/>
            </w:tcBorders>
          </w:tcPr>
          <w:p w:rsidR="00F7604D" w:rsidRPr="00D04828" w:rsidRDefault="00F7604D" w:rsidP="00D86A61">
            <w:pPr>
              <w:rPr>
                <w:ins w:id="1296" w:author="Jan Campschroer" w:date="2014-08-14T20:36:00Z"/>
                <w:lang w:val="nl-NL"/>
              </w:rPr>
            </w:pPr>
            <w:ins w:id="1297" w:author="Jan Campschroer" w:date="2014-08-14T20:36:00Z">
              <w:r w:rsidRPr="00D04828">
                <w:rPr>
                  <w:lang w:val="nl-NL"/>
                </w:rPr>
                <w:t>Volgen van en interacteren met StUF ontwikkelingen</w:t>
              </w:r>
              <w:r>
                <w:rPr>
                  <w:lang w:val="nl-NL"/>
                </w:rPr>
                <w:t>. Stellen van vragen, geven van advies bij issues.</w:t>
              </w:r>
            </w:ins>
          </w:p>
        </w:tc>
        <w:tc>
          <w:tcPr>
            <w:tcW w:w="4031" w:type="dxa"/>
            <w:tcBorders>
              <w:top w:val="single" w:sz="4" w:space="0" w:color="auto"/>
              <w:left w:val="single" w:sz="4" w:space="0" w:color="auto"/>
              <w:bottom w:val="single" w:sz="4" w:space="0" w:color="auto"/>
              <w:right w:val="single" w:sz="4" w:space="0" w:color="auto"/>
            </w:tcBorders>
          </w:tcPr>
          <w:p w:rsidR="00F7604D" w:rsidRPr="00D04828" w:rsidRDefault="00F7604D" w:rsidP="00D86A61">
            <w:pPr>
              <w:rPr>
                <w:ins w:id="1298" w:author="Jan Campschroer" w:date="2014-08-14T20:36:00Z"/>
              </w:rPr>
            </w:pPr>
            <w:ins w:id="1299" w:author="Jan Campschroer" w:date="2014-08-14T20:36:00Z">
              <w:r w:rsidRPr="00D04828">
                <w:t>Beantwoorden supportvragen</w:t>
              </w:r>
            </w:ins>
          </w:p>
          <w:p w:rsidR="00F7604D" w:rsidRPr="00F7604D" w:rsidRDefault="00F7604D" w:rsidP="00D86A61">
            <w:pPr>
              <w:rPr>
                <w:ins w:id="1300" w:author="Jan Campschroer" w:date="2014-08-14T20:36:00Z"/>
              </w:rPr>
            </w:pPr>
            <w:ins w:id="1301" w:author="Jan Campschroer" w:date="2014-08-14T20:36:00Z">
              <w:r w:rsidRPr="00D04828">
                <w:t xml:space="preserve">Beheren community </w:t>
              </w:r>
            </w:ins>
          </w:p>
          <w:p w:rsidR="00F7604D" w:rsidRPr="00F7604D" w:rsidRDefault="00F7604D" w:rsidP="00D86A61">
            <w:pPr>
              <w:rPr>
                <w:ins w:id="1302" w:author="Jan Campschroer" w:date="2014-08-14T20:36:00Z"/>
              </w:rPr>
            </w:pPr>
            <w:ins w:id="1303" w:author="Jan Campschroer" w:date="2014-08-14T20:36:00Z">
              <w:r w:rsidRPr="00D04828">
                <w:t>Optreden als moderator</w:t>
              </w:r>
            </w:ins>
          </w:p>
        </w:tc>
      </w:tr>
    </w:tbl>
    <w:p w:rsidR="00FF1230" w:rsidRDefault="00FF1230" w:rsidP="0093143E">
      <w:pPr>
        <w:rPr>
          <w:ins w:id="1304" w:author="Jan Campschroer" w:date="2014-08-14T20:32:00Z"/>
        </w:rPr>
      </w:pPr>
    </w:p>
    <w:p w:rsidR="00D5351C" w:rsidRPr="00D04828" w:rsidRDefault="00D5351C" w:rsidP="00D5351C">
      <w:pPr>
        <w:pStyle w:val="Lijstalinea"/>
        <w:numPr>
          <w:ilvl w:val="0"/>
          <w:numId w:val="50"/>
        </w:numPr>
        <w:rPr>
          <w:ins w:id="1305" w:author="Jan Campschroer" w:date="2014-08-14T20:32:00Z"/>
        </w:rPr>
      </w:pPr>
      <w:ins w:id="1306" w:author="Jan Campschroer" w:date="2014-08-14T20:32:00Z">
        <w:r w:rsidRPr="00D04828">
          <w:t xml:space="preserve">Uitbreidingen en aanpassingen in te beheren StUF onderdelen komen tot stand door participatie van de verschillende belanghebbenden. </w:t>
        </w:r>
      </w:ins>
    </w:p>
    <w:p w:rsidR="00161636" w:rsidRDefault="00D5351C">
      <w:pPr>
        <w:pStyle w:val="Lijstalinea"/>
        <w:numPr>
          <w:ilvl w:val="0"/>
          <w:numId w:val="50"/>
        </w:numPr>
        <w:rPr>
          <w:rFonts w:cs="Arial"/>
        </w:rPr>
      </w:pPr>
      <w:ins w:id="1307" w:author="Jan Campschroer" w:date="2014-08-14T20:32:00Z">
        <w:r w:rsidRPr="00D04828">
          <w:t xml:space="preserve">De beheerder van een verticaal sectormodel </w:t>
        </w:r>
        <w:r>
          <w:t xml:space="preserve"> of koppelvlak </w:t>
        </w:r>
        <w:r w:rsidRPr="00D04828">
          <w:t>is verantwoordelijk voor adequate vertegenwoordiging in de StUF Regiegroep.</w:t>
        </w:r>
      </w:ins>
    </w:p>
    <w:p w:rsidR="007A307C" w:rsidRDefault="007A307C" w:rsidP="0093143E">
      <w:pPr>
        <w:pStyle w:val="Kop2"/>
        <w:rPr>
          <w:ins w:id="1308" w:author="Jan Campschroer" w:date="2014-08-15T11:00:00Z"/>
        </w:rPr>
      </w:pPr>
      <w:bookmarkStart w:id="1309" w:name="_Toc395882604"/>
      <w:bookmarkStart w:id="1310" w:name="_Ref395714805"/>
      <w:bookmarkStart w:id="1311" w:name="_Ref395714815"/>
      <w:ins w:id="1312" w:author="Jan Campschroer" w:date="2014-08-15T11:00:00Z">
        <w:r>
          <w:lastRenderedPageBreak/>
          <w:t>Change management</w:t>
        </w:r>
        <w:bookmarkEnd w:id="1309"/>
      </w:ins>
    </w:p>
    <w:p w:rsidR="00161636" w:rsidRDefault="007A307C">
      <w:pPr>
        <w:pStyle w:val="Kop3"/>
        <w:rPr>
          <w:ins w:id="1313" w:author="Jan Campschroer" w:date="2014-08-15T11:02:00Z"/>
        </w:rPr>
      </w:pPr>
      <w:bookmarkStart w:id="1314" w:name="_Toc395882605"/>
      <w:ins w:id="1315" w:author="Jan Campschroer" w:date="2014-08-15T11:01:00Z">
        <w:r>
          <w:t>Versiebeheer</w:t>
        </w:r>
      </w:ins>
      <w:bookmarkEnd w:id="1314"/>
    </w:p>
    <w:p w:rsidR="00161636" w:rsidRDefault="007A307C">
      <w:pPr>
        <w:rPr>
          <w:ins w:id="1316" w:author="Jan Campschroer" w:date="2014-08-15T11:04:00Z"/>
        </w:rPr>
      </w:pPr>
      <w:ins w:id="1317" w:author="Jan Campschroer" w:date="2014-08-15T11:02:00Z">
        <w:r>
          <w:t xml:space="preserve">Voor elk StUF onderdeel zullen er verschillende versies zijn. </w:t>
        </w:r>
      </w:ins>
      <w:ins w:id="1318" w:author="Jan Campschroer" w:date="2014-08-15T11:06:00Z">
        <w:r w:rsidR="0073128C">
          <w:t xml:space="preserve">Er is altijd een initiële versie waar </w:t>
        </w:r>
      </w:ins>
      <w:ins w:id="1319" w:author="Jan Campschroer" w:date="2014-08-15T11:40:00Z">
        <w:r w:rsidR="005E04C1">
          <w:t xml:space="preserve">in de loop der tijd </w:t>
        </w:r>
      </w:ins>
      <w:ins w:id="1320" w:author="Jan Campschroer" w:date="2014-08-15T11:06:00Z">
        <w:r w:rsidR="0073128C">
          <w:t>vervo</w:t>
        </w:r>
      </w:ins>
      <w:ins w:id="1321" w:author="Jan Campschroer" w:date="2014-08-15T11:07:00Z">
        <w:r w:rsidR="0073128C">
          <w:t>l</w:t>
        </w:r>
      </w:ins>
      <w:ins w:id="1322" w:author="Jan Campschroer" w:date="2014-08-15T11:06:00Z">
        <w:r w:rsidR="0073128C">
          <w:t>g vers</w:t>
        </w:r>
      </w:ins>
      <w:ins w:id="1323" w:author="Jan Campschroer" w:date="2014-08-15T11:07:00Z">
        <w:r w:rsidR="0073128C">
          <w:t xml:space="preserve">ies van worden afgeleid. </w:t>
        </w:r>
      </w:ins>
      <w:ins w:id="1324" w:author="Jan Campschroer" w:date="2014-08-15T11:02:00Z">
        <w:r>
          <w:t xml:space="preserve">Verschillende versies van één onderdeel hebben </w:t>
        </w:r>
      </w:ins>
      <w:ins w:id="1325" w:author="Jan Campschroer" w:date="2014-08-15T11:07:00Z">
        <w:r w:rsidR="0073128C">
          <w:t xml:space="preserve">daardoor altijd </w:t>
        </w:r>
      </w:ins>
      <w:ins w:id="1326" w:author="Jan Campschroer" w:date="2014-08-15T11:02:00Z">
        <w:r>
          <w:t>in meer of mindere mate dezelfde functie.</w:t>
        </w:r>
      </w:ins>
    </w:p>
    <w:p w:rsidR="00161636" w:rsidRDefault="00161636">
      <w:pPr>
        <w:rPr>
          <w:ins w:id="1327" w:author="Jan Campschroer" w:date="2014-08-15T11:04:00Z"/>
        </w:rPr>
      </w:pPr>
    </w:p>
    <w:p w:rsidR="002B03FD" w:rsidRPr="00D04828" w:rsidRDefault="0073128C" w:rsidP="002B03FD">
      <w:pPr>
        <w:rPr>
          <w:ins w:id="1328" w:author="Jan Campschroer" w:date="2014-08-15T11:19:00Z"/>
        </w:rPr>
      </w:pPr>
      <w:ins w:id="1329" w:author="Jan Campschroer" w:date="2014-08-15T11:07:00Z">
        <w:r>
          <w:t>Het is</w:t>
        </w:r>
      </w:ins>
      <w:ins w:id="1330" w:author="Jan Campschroer" w:date="2014-08-15T11:08:00Z">
        <w:r>
          <w:t xml:space="preserve"> gebruikelijk om met versienummering een indicatie te geven van de functie van een onderdeel. </w:t>
        </w:r>
      </w:ins>
      <w:ins w:id="1331" w:author="Jan Campschroer" w:date="2014-08-15T11:04:00Z">
        <w:r w:rsidRPr="00D04828">
          <w:t xml:space="preserve">Versienummering is voor </w:t>
        </w:r>
      </w:ins>
      <w:ins w:id="1332" w:author="Jan Campschroer" w:date="2014-08-15T11:08:00Z">
        <w:r>
          <w:t xml:space="preserve">belanghebbenden </w:t>
        </w:r>
      </w:ins>
      <w:ins w:id="1333" w:author="Jan Campschroer" w:date="2014-08-15T11:04:00Z">
        <w:r w:rsidRPr="00D04828">
          <w:t xml:space="preserve">van cruciale betekenis voor planning, ontwikkeling, onderhoud en beheer van </w:t>
        </w:r>
      </w:ins>
      <w:ins w:id="1334" w:author="Jan Campschroer" w:date="2014-08-15T11:08:00Z">
        <w:r>
          <w:t xml:space="preserve">de StUF familie, maar ook van </w:t>
        </w:r>
      </w:ins>
      <w:ins w:id="1335" w:author="Jan Campschroer" w:date="2014-08-15T11:04:00Z">
        <w:r w:rsidRPr="00D04828">
          <w:t xml:space="preserve">applicaties die de versienummers gebruiken binnen de verwerking. </w:t>
        </w:r>
      </w:ins>
      <w:ins w:id="1336" w:author="Jan Campschroer" w:date="2014-08-15T11:19:00Z">
        <w:r w:rsidR="002B03FD" w:rsidRPr="00D04828">
          <w:t xml:space="preserve">Versienummers zijn opgenomen in de berichtdefinities en worden in sommige applicaties gebruikt bij de geautomatiseerde verwerking, vertaling en/of bij de validatie van ontvangen berichten. Mede hierom wordt de versienummering door StUF deskundigen bepaald. </w:t>
        </w:r>
      </w:ins>
    </w:p>
    <w:p w:rsidR="0073128C" w:rsidRPr="00D04828" w:rsidRDefault="0073128C" w:rsidP="0073128C">
      <w:pPr>
        <w:rPr>
          <w:ins w:id="1337" w:author="Jan Campschroer" w:date="2014-08-15T11:04:00Z"/>
        </w:rPr>
      </w:pPr>
    </w:p>
    <w:p w:rsidR="00161636" w:rsidRDefault="006E14B3">
      <w:pPr>
        <w:pStyle w:val="Lijstalinea"/>
        <w:numPr>
          <w:ilvl w:val="0"/>
          <w:numId w:val="59"/>
        </w:numPr>
        <w:ind w:left="567" w:hanging="567"/>
        <w:rPr>
          <w:ins w:id="1338" w:author="Jan Campschroer" w:date="2014-08-15T11:19:00Z"/>
        </w:rPr>
      </w:pPr>
      <w:commentRangeStart w:id="1339"/>
      <w:ins w:id="1340" w:author="Jan Campschroer" w:date="2014-08-15T11:19:00Z">
        <w:r>
          <w:t>V</w:t>
        </w:r>
        <w:r w:rsidRPr="00D04828">
          <w:t xml:space="preserve">an elk bestand dat gerelateerd is aan een bepaald </w:t>
        </w:r>
        <w:r>
          <w:t xml:space="preserve">StuF </w:t>
        </w:r>
        <w:r w:rsidRPr="00D04828">
          <w:t xml:space="preserve">onderdeel moet te zien zijn om welk StUF onderdeel en om welke versie </w:t>
        </w:r>
        <w:r>
          <w:t xml:space="preserve">van dat onderdeel </w:t>
        </w:r>
        <w:r w:rsidRPr="00D04828">
          <w:t>het gaat.</w:t>
        </w:r>
        <w:commentRangeEnd w:id="1339"/>
        <w:r>
          <w:rPr>
            <w:rStyle w:val="Verwijzingopmerking"/>
          </w:rPr>
          <w:commentReference w:id="1339"/>
        </w:r>
      </w:ins>
    </w:p>
    <w:p w:rsidR="00161636" w:rsidRDefault="0073128C">
      <w:pPr>
        <w:pStyle w:val="Lijstalinea"/>
        <w:numPr>
          <w:ilvl w:val="0"/>
          <w:numId w:val="59"/>
        </w:numPr>
        <w:ind w:left="567" w:hanging="567"/>
        <w:rPr>
          <w:ins w:id="1341" w:author="Jan Campschroer" w:date="2014-08-15T11:20:00Z"/>
        </w:rPr>
      </w:pPr>
      <w:ins w:id="1342" w:author="Jan Campschroer" w:date="2014-08-15T11:04:00Z">
        <w:r w:rsidRPr="00D04828">
          <w:t xml:space="preserve">StUF hanteert voor elk StUF </w:t>
        </w:r>
      </w:ins>
      <w:ins w:id="1343" w:author="Jan Campschroer" w:date="2014-08-15T11:09:00Z">
        <w:r>
          <w:t>onderdeel</w:t>
        </w:r>
      </w:ins>
      <w:ins w:id="1344" w:author="Jan Campschroer" w:date="2014-08-15T11:04:00Z">
        <w:r w:rsidRPr="00D04828">
          <w:t xml:space="preserve"> een </w:t>
        </w:r>
        <w:commentRangeStart w:id="1345"/>
        <w:r w:rsidRPr="00D04828">
          <w:t xml:space="preserve">viercijferig versienummer </w:t>
        </w:r>
      </w:ins>
      <w:ins w:id="1346" w:author="Jan Campschroer" w:date="2014-08-15T11:10:00Z">
        <w:r w:rsidR="0082759B">
          <w:t xml:space="preserve"> </w:t>
        </w:r>
      </w:ins>
      <w:ins w:id="1347" w:author="Jan Campschroer" w:date="2014-08-15T11:11:00Z">
        <w:r w:rsidR="0082759B">
          <w:t>(functionele</w:t>
        </w:r>
      </w:ins>
      <w:ins w:id="1348" w:author="Jan Campschroer" w:date="2014-08-15T11:12:00Z">
        <w:r w:rsidR="0082759B">
          <w:t>, alleen</w:t>
        </w:r>
      </w:ins>
      <w:ins w:id="1349" w:author="Jan Campschroer" w:date="2014-08-15T11:11:00Z">
        <w:r w:rsidR="0082759B">
          <w:t xml:space="preserve"> </w:t>
        </w:r>
      </w:ins>
      <w:ins w:id="1350" w:author="Jan Campschroer" w:date="2014-08-15T11:12:00Z">
        <w:r w:rsidR="0082759B">
          <w:t xml:space="preserve">voor mensen bedoelde </w:t>
        </w:r>
      </w:ins>
      <w:ins w:id="1351" w:author="Jan Campschroer" w:date="2014-08-15T11:11:00Z">
        <w:r w:rsidR="0082759B">
          <w:t>bestanden</w:t>
        </w:r>
      </w:ins>
      <w:ins w:id="1352" w:author="Jan Campschroer" w:date="2014-08-15T11:12:00Z">
        <w:r w:rsidR="005E04C1">
          <w:t xml:space="preserve">, zoals </w:t>
        </w:r>
      </w:ins>
      <w:ins w:id="1353" w:author="Jan Campschroer" w:date="2014-08-15T11:41:00Z">
        <w:r w:rsidR="005E04C1">
          <w:t>W</w:t>
        </w:r>
      </w:ins>
      <w:ins w:id="1354" w:author="Jan Campschroer" w:date="2014-08-15T11:12:00Z">
        <w:r w:rsidR="0082759B">
          <w:t xml:space="preserve">ord documenten) </w:t>
        </w:r>
      </w:ins>
      <w:ins w:id="1355" w:author="Jan Campschroer" w:date="2014-08-15T11:09:00Z">
        <w:r>
          <w:t xml:space="preserve">of </w:t>
        </w:r>
        <w:r w:rsidR="0082759B" w:rsidRPr="00D04828">
          <w:t>zescijferig nummer</w:t>
        </w:r>
      </w:ins>
      <w:ins w:id="1356" w:author="Jan Campschroer" w:date="2014-08-15T11:11:00Z">
        <w:r w:rsidR="0082759B">
          <w:t xml:space="preserve"> (technische</w:t>
        </w:r>
      </w:ins>
      <w:ins w:id="1357" w:author="Jan Campschroer" w:date="2014-08-15T11:12:00Z">
        <w:r w:rsidR="0082759B">
          <w:t>, ook voor machine bedoelde</w:t>
        </w:r>
      </w:ins>
      <w:ins w:id="1358" w:author="Jan Campschroer" w:date="2014-08-15T11:11:00Z">
        <w:r w:rsidR="0082759B">
          <w:t xml:space="preserve"> bestanden, zoals XSD’s e.d.)</w:t>
        </w:r>
      </w:ins>
      <w:ins w:id="1359" w:author="Jan Campschroer" w:date="2014-08-15T11:09:00Z">
        <w:r w:rsidR="0082759B">
          <w:t xml:space="preserve">. </w:t>
        </w:r>
      </w:ins>
      <w:commentRangeEnd w:id="1345"/>
      <w:ins w:id="1360" w:author="Jan Campschroer" w:date="2014-08-15T11:21:00Z">
        <w:r w:rsidR="007D53B1" w:rsidRPr="007D53B1">
          <w:commentReference w:id="1345"/>
        </w:r>
      </w:ins>
      <w:ins w:id="1361" w:author="Jan Campschroer" w:date="2014-08-15T11:04:00Z">
        <w:r w:rsidRPr="00D04828">
          <w:t>De versienummering geldt voor de hele StUF familie, dus óók voor de sectormodellen die door sectorpartijen worden onderhouden.</w:t>
        </w:r>
      </w:ins>
    </w:p>
    <w:p w:rsidR="00161636" w:rsidRDefault="006E14B3">
      <w:pPr>
        <w:pStyle w:val="Lijstalinea"/>
        <w:numPr>
          <w:ilvl w:val="0"/>
          <w:numId w:val="59"/>
        </w:numPr>
        <w:ind w:left="567" w:hanging="567"/>
        <w:rPr>
          <w:ins w:id="1362" w:author="Jan Campschroer" w:date="2014-08-15T11:04:00Z"/>
        </w:rPr>
      </w:pPr>
      <w:ins w:id="1363" w:author="Jan Campschroer" w:date="2014-08-15T11:20:00Z">
        <w:r>
          <w:t xml:space="preserve">Voor de </w:t>
        </w:r>
      </w:ins>
      <w:ins w:id="1364" w:author="Jan Campschroer" w:date="2014-08-15T11:22:00Z">
        <w:r>
          <w:t>o</w:t>
        </w:r>
        <w:r w:rsidRPr="00D04828">
          <w:t xml:space="preserve">pbouw en betekenis </w:t>
        </w:r>
      </w:ins>
      <w:ins w:id="1365" w:author="Jan Campschroer" w:date="2014-08-15T11:23:00Z">
        <w:r>
          <w:t xml:space="preserve">van een </w:t>
        </w:r>
      </w:ins>
      <w:ins w:id="1366" w:author="Jan Campschroer" w:date="2014-08-15T11:22:00Z">
        <w:r w:rsidRPr="00D04828">
          <w:t>versienummer XX</w:t>
        </w:r>
      </w:ins>
      <w:ins w:id="1367" w:author="Jan Campschroer" w:date="2014-08-15T11:23:00Z">
        <w:r>
          <w:t>.</w:t>
        </w:r>
      </w:ins>
      <w:ins w:id="1368" w:author="Jan Campschroer" w:date="2014-08-15T11:22:00Z">
        <w:r w:rsidRPr="00D04828">
          <w:t>YY</w:t>
        </w:r>
      </w:ins>
      <w:ins w:id="1369" w:author="Jan Campschroer" w:date="2014-08-15T11:49:00Z">
        <w:r w:rsidR="00E83A49">
          <w:t>[</w:t>
        </w:r>
      </w:ins>
      <w:ins w:id="1370" w:author="Jan Campschroer" w:date="2014-08-15T11:23:00Z">
        <w:r>
          <w:t>.</w:t>
        </w:r>
      </w:ins>
      <w:ins w:id="1371" w:author="Jan Campschroer" w:date="2014-08-15T11:22:00Z">
        <w:r w:rsidRPr="00D04828">
          <w:t>ZZ</w:t>
        </w:r>
      </w:ins>
      <w:ins w:id="1372" w:author="Jan Campschroer" w:date="2014-08-15T11:49:00Z">
        <w:r w:rsidR="00E83A49">
          <w:t>]</w:t>
        </w:r>
      </w:ins>
      <w:ins w:id="1373" w:author="Jan Campschroer" w:date="2014-08-15T11:23:00Z">
        <w:r>
          <w:t xml:space="preserve"> gelden de volgende regels:</w:t>
        </w:r>
      </w:ins>
    </w:p>
    <w:p w:rsidR="00187220" w:rsidRDefault="0073128C" w:rsidP="00E312A5">
      <w:pPr>
        <w:ind w:left="567"/>
        <w:rPr>
          <w:ins w:id="1374" w:author="Jan Campschroer" w:date="2014-08-15T11:30:00Z"/>
        </w:rPr>
      </w:pPr>
      <w:ins w:id="1375" w:author="Jan Campschroer" w:date="2014-08-15T11:04:00Z">
        <w:r w:rsidRPr="00D04828">
          <w:rPr>
            <w:b/>
            <w:bCs/>
          </w:rPr>
          <w:t>XX</w:t>
        </w:r>
        <w:r w:rsidRPr="00D04828">
          <w:rPr>
            <w:b/>
            <w:bCs/>
          </w:rPr>
          <w:tab/>
        </w:r>
      </w:ins>
      <w:ins w:id="1376" w:author="Jan Campschroer" w:date="2014-08-15T11:23:00Z">
        <w:r w:rsidR="006E14B3">
          <w:rPr>
            <w:bCs/>
          </w:rPr>
          <w:t>Dit is het h</w:t>
        </w:r>
      </w:ins>
      <w:ins w:id="1377" w:author="Jan Campschroer" w:date="2014-08-15T11:04:00Z">
        <w:r w:rsidR="00C1134A">
          <w:rPr>
            <w:b/>
            <w:bCs/>
          </w:rPr>
          <w:t>oofd</w:t>
        </w:r>
        <w:r w:rsidRPr="00D04828">
          <w:rPr>
            <w:b/>
            <w:bCs/>
          </w:rPr>
          <w:t>nummer</w:t>
        </w:r>
      </w:ins>
      <w:ins w:id="1378" w:author="Jan Campschroer" w:date="2014-08-15T11:24:00Z">
        <w:r w:rsidR="006E14B3">
          <w:rPr>
            <w:b/>
            <w:bCs/>
          </w:rPr>
          <w:t>.</w:t>
        </w:r>
      </w:ins>
      <w:ins w:id="1379" w:author="Jan Campschroer" w:date="2014-08-15T11:04:00Z">
        <w:r w:rsidRPr="00D04828">
          <w:t xml:space="preserve"> </w:t>
        </w:r>
      </w:ins>
    </w:p>
    <w:p w:rsidR="0073128C" w:rsidRPr="00D04828" w:rsidRDefault="006E14B3" w:rsidP="00E312A5">
      <w:pPr>
        <w:ind w:left="567"/>
        <w:rPr>
          <w:ins w:id="1380" w:author="Jan Campschroer" w:date="2014-08-15T11:04:00Z"/>
        </w:rPr>
      </w:pPr>
      <w:ins w:id="1381" w:author="Jan Campschroer" w:date="2014-08-15T11:24:00Z">
        <w:r>
          <w:t xml:space="preserve">Bij wijzigingen met </w:t>
        </w:r>
        <w:r w:rsidRPr="00D04828">
          <w:t xml:space="preserve">een grote impact op software </w:t>
        </w:r>
        <w:r>
          <w:t xml:space="preserve">wijzigt dit nummer. </w:t>
        </w:r>
      </w:ins>
      <w:ins w:id="1382" w:author="Jan Campschroer" w:date="2014-08-15T11:04:00Z">
        <w:r w:rsidR="0073128C" w:rsidRPr="00D04828">
          <w:t>StUF onderdelen met een zelfde hoofdversienummer zijn gebaseerd op dezelfde hoofd</w:t>
        </w:r>
        <w:r w:rsidR="0073128C">
          <w:t>versie</w:t>
        </w:r>
        <w:r w:rsidR="0073128C" w:rsidRPr="00D04828">
          <w:t xml:space="preserve"> van de StUF standaard. </w:t>
        </w:r>
      </w:ins>
    </w:p>
    <w:p w:rsidR="0073128C" w:rsidRPr="00D04828" w:rsidRDefault="0073128C" w:rsidP="00E312A5">
      <w:pPr>
        <w:ind w:left="567"/>
        <w:rPr>
          <w:ins w:id="1383" w:author="Jan Campschroer" w:date="2014-08-15T11:04:00Z"/>
        </w:rPr>
      </w:pPr>
      <w:ins w:id="1384" w:author="Jan Campschroer" w:date="2014-08-15T11:04:00Z">
        <w:r w:rsidRPr="00D04828">
          <w:t>Voorbeeld: Een verticaal sectormodel met hoofdversienummer 03 maakt gebruik van horizontale sectormodellen met hetzelfde hoofdversienummer 03 en is gebaseerd op de generieke standaard met hoofdversienummer 03.</w:t>
        </w:r>
      </w:ins>
    </w:p>
    <w:p w:rsidR="00C1134A" w:rsidRDefault="00C1134A" w:rsidP="00E312A5">
      <w:pPr>
        <w:ind w:left="567"/>
        <w:rPr>
          <w:ins w:id="1385" w:author="Jan Campschroer" w:date="2014-08-15T11:36:00Z"/>
          <w:b/>
          <w:bCs/>
        </w:rPr>
      </w:pPr>
    </w:p>
    <w:p w:rsidR="00187220" w:rsidRDefault="0073128C" w:rsidP="00E312A5">
      <w:pPr>
        <w:ind w:left="567"/>
        <w:rPr>
          <w:ins w:id="1386" w:author="Jan Campschroer" w:date="2014-08-15T11:32:00Z"/>
          <w:bCs/>
        </w:rPr>
      </w:pPr>
      <w:ins w:id="1387" w:author="Jan Campschroer" w:date="2014-08-15T11:04:00Z">
        <w:r w:rsidRPr="00D04828">
          <w:rPr>
            <w:b/>
            <w:bCs/>
          </w:rPr>
          <w:t>YY</w:t>
        </w:r>
        <w:r w:rsidRPr="00D04828">
          <w:rPr>
            <w:b/>
            <w:bCs/>
          </w:rPr>
          <w:tab/>
        </w:r>
      </w:ins>
      <w:ins w:id="1388" w:author="Jan Campschroer" w:date="2014-08-15T11:32:00Z">
        <w:r w:rsidR="007D53B1" w:rsidRPr="007D53B1">
          <w:rPr>
            <w:bCs/>
          </w:rPr>
          <w:t xml:space="preserve">Dit is </w:t>
        </w:r>
      </w:ins>
      <w:ins w:id="1389" w:author="Jan Campschroer" w:date="2014-08-15T11:34:00Z">
        <w:r w:rsidR="00187220">
          <w:rPr>
            <w:bCs/>
          </w:rPr>
          <w:t>het</w:t>
        </w:r>
      </w:ins>
      <w:ins w:id="1390" w:author="Jan Campschroer" w:date="2014-08-15T11:04:00Z">
        <w:r w:rsidRPr="00D04828">
          <w:rPr>
            <w:b/>
            <w:bCs/>
          </w:rPr>
          <w:t xml:space="preserve"> volgnummer</w:t>
        </w:r>
      </w:ins>
      <w:ins w:id="1391" w:author="Jan Campschroer" w:date="2014-08-15T11:32:00Z">
        <w:r w:rsidR="00187220">
          <w:rPr>
            <w:b/>
            <w:bCs/>
          </w:rPr>
          <w:t>.</w:t>
        </w:r>
      </w:ins>
    </w:p>
    <w:p w:rsidR="00187220" w:rsidRDefault="00187220" w:rsidP="00E312A5">
      <w:pPr>
        <w:ind w:left="567"/>
        <w:rPr>
          <w:ins w:id="1392" w:author="Jan Campschroer" w:date="2014-08-15T11:34:00Z"/>
        </w:rPr>
      </w:pPr>
      <w:ins w:id="1393" w:author="Jan Campschroer" w:date="2014-08-15T11:32:00Z">
        <w:r>
          <w:rPr>
            <w:bCs/>
          </w:rPr>
          <w:t>Bij</w:t>
        </w:r>
      </w:ins>
      <w:ins w:id="1394" w:author="Jan Campschroer" w:date="2014-08-15T11:04:00Z">
        <w:r w:rsidR="0073128C" w:rsidRPr="00D04828">
          <w:t xml:space="preserve"> </w:t>
        </w:r>
        <w:r w:rsidR="0073128C">
          <w:t>een</w:t>
        </w:r>
      </w:ins>
      <w:ins w:id="1395" w:author="Jan Campschroer" w:date="2014-08-15T11:33:00Z">
        <w:r>
          <w:t xml:space="preserve"> (wat kleinere)</w:t>
        </w:r>
      </w:ins>
      <w:ins w:id="1396" w:author="Jan Campschroer" w:date="2014-08-15T11:04:00Z">
        <w:r w:rsidR="0073128C">
          <w:t xml:space="preserve"> </w:t>
        </w:r>
        <w:r w:rsidR="0073128C" w:rsidRPr="00C81FD8">
          <w:rPr>
            <w:i/>
          </w:rPr>
          <w:t>functionele</w:t>
        </w:r>
        <w:r w:rsidR="0073128C">
          <w:t xml:space="preserve"> </w:t>
        </w:r>
        <w:r w:rsidR="0073128C" w:rsidRPr="00C81FD8">
          <w:rPr>
            <w:i/>
          </w:rPr>
          <w:t>wijziging</w:t>
        </w:r>
        <w:r w:rsidR="0073128C" w:rsidRPr="00D04828">
          <w:t xml:space="preserve"> van </w:t>
        </w:r>
      </w:ins>
      <w:ins w:id="1397" w:author="Jan Campschroer" w:date="2014-08-15T11:32:00Z">
        <w:r>
          <w:t xml:space="preserve">de versie </w:t>
        </w:r>
      </w:ins>
      <w:ins w:id="1398" w:author="Jan Campschroer" w:date="2014-08-15T11:33:00Z">
        <w:r>
          <w:t xml:space="preserve">van </w:t>
        </w:r>
      </w:ins>
      <w:ins w:id="1399" w:author="Jan Campschroer" w:date="2014-08-15T11:04:00Z">
        <w:r w:rsidR="0073128C" w:rsidRPr="00D04828">
          <w:t>het betreffende StUF onderdeel</w:t>
        </w:r>
      </w:ins>
      <w:ins w:id="1400" w:author="Jan Campschroer" w:date="2014-08-15T11:33:00Z">
        <w:r>
          <w:t xml:space="preserve"> wijzigt dit nummer</w:t>
        </w:r>
      </w:ins>
      <w:ins w:id="1401" w:author="Jan Campschroer" w:date="2014-08-15T11:04:00Z">
        <w:r w:rsidR="0073128C" w:rsidRPr="00D04828">
          <w:t xml:space="preserve">. Het gaat meestal om de wijziging </w:t>
        </w:r>
        <w:r w:rsidR="0073128C">
          <w:t>naar aanleiding van</w:t>
        </w:r>
        <w:r w:rsidR="0073128C" w:rsidRPr="00D04828">
          <w:t xml:space="preserve"> één of meerdere wijzigingsverzoeken (RFC’s).</w:t>
        </w:r>
        <w:r w:rsidR="0073128C">
          <w:t xml:space="preserve"> </w:t>
        </w:r>
      </w:ins>
    </w:p>
    <w:p w:rsidR="0073128C" w:rsidRPr="00D04828" w:rsidRDefault="0073128C" w:rsidP="00E312A5">
      <w:pPr>
        <w:ind w:left="567"/>
        <w:rPr>
          <w:ins w:id="1402" w:author="Jan Campschroer" w:date="2014-08-15T11:04:00Z"/>
        </w:rPr>
      </w:pPr>
      <w:ins w:id="1403" w:author="Jan Campschroer" w:date="2014-08-15T11:04:00Z">
        <w:r w:rsidRPr="00D04828">
          <w:t>Het volgnummer zegt niets over een eventuele afhankelijkheid met andere StUF onderdelen. Een configuratie StUF 03.01 met StUF-BG 03.10 en StUF-EF 03.78 kan dus gewoon voorkomen.</w:t>
        </w:r>
      </w:ins>
    </w:p>
    <w:p w:rsidR="0073128C" w:rsidRPr="00D04828" w:rsidRDefault="0073128C" w:rsidP="00E312A5">
      <w:pPr>
        <w:ind w:left="567"/>
        <w:rPr>
          <w:ins w:id="1404" w:author="Jan Campschroer" w:date="2014-08-15T11:04:00Z"/>
        </w:rPr>
      </w:pPr>
    </w:p>
    <w:p w:rsidR="00187220" w:rsidRDefault="0073128C" w:rsidP="00E312A5">
      <w:pPr>
        <w:ind w:left="567"/>
        <w:rPr>
          <w:ins w:id="1405" w:author="Jan Campschroer" w:date="2014-08-15T11:34:00Z"/>
          <w:b/>
          <w:bCs/>
        </w:rPr>
      </w:pPr>
      <w:ins w:id="1406" w:author="Jan Campschroer" w:date="2014-08-15T11:04:00Z">
        <w:r w:rsidRPr="00D04828">
          <w:rPr>
            <w:b/>
            <w:bCs/>
          </w:rPr>
          <w:t>ZZ</w:t>
        </w:r>
        <w:r w:rsidRPr="00D04828">
          <w:rPr>
            <w:b/>
            <w:bCs/>
          </w:rPr>
          <w:tab/>
        </w:r>
      </w:ins>
      <w:ins w:id="1407" w:author="Jan Campschroer" w:date="2014-08-15T11:34:00Z">
        <w:r w:rsidR="007D53B1" w:rsidRPr="007D53B1">
          <w:rPr>
            <w:bCs/>
          </w:rPr>
          <w:t xml:space="preserve">Dit is </w:t>
        </w:r>
        <w:r w:rsidR="00187220">
          <w:rPr>
            <w:bCs/>
          </w:rPr>
          <w:t>het</w:t>
        </w:r>
      </w:ins>
      <w:ins w:id="1408" w:author="Jan Campschroer" w:date="2014-08-15T11:04:00Z">
        <w:r w:rsidRPr="00D04828">
          <w:rPr>
            <w:b/>
            <w:bCs/>
          </w:rPr>
          <w:t xml:space="preserve"> subnummer</w:t>
        </w:r>
      </w:ins>
      <w:ins w:id="1409" w:author="Jan Campschroer" w:date="2014-08-15T11:34:00Z">
        <w:r w:rsidR="00187220">
          <w:rPr>
            <w:b/>
            <w:bCs/>
          </w:rPr>
          <w:t>.</w:t>
        </w:r>
      </w:ins>
    </w:p>
    <w:p w:rsidR="0073128C" w:rsidRDefault="00C1134A" w:rsidP="00E312A5">
      <w:pPr>
        <w:ind w:left="567"/>
        <w:rPr>
          <w:ins w:id="1410" w:author="Jan Campschroer" w:date="2014-08-15T11:04:00Z"/>
        </w:rPr>
      </w:pPr>
      <w:ins w:id="1411" w:author="Jan Campschroer" w:date="2014-08-15T11:35:00Z">
        <w:r>
          <w:t xml:space="preserve">Bij </w:t>
        </w:r>
      </w:ins>
      <w:ins w:id="1412" w:author="Jan Campschroer" w:date="2014-08-15T11:04:00Z">
        <w:r w:rsidR="0073128C">
          <w:t>aanpassingen</w:t>
        </w:r>
        <w:r w:rsidR="0073128C" w:rsidRPr="00D04828">
          <w:t xml:space="preserve"> van technische aard en foutoplossingen (zgn. patches)</w:t>
        </w:r>
      </w:ins>
      <w:ins w:id="1413" w:author="Jan Campschroer" w:date="2014-08-15T11:35:00Z">
        <w:r>
          <w:t xml:space="preserve"> wijzigt dit nummer</w:t>
        </w:r>
      </w:ins>
      <w:ins w:id="1414" w:author="Jan Campschroer" w:date="2014-08-15T11:04:00Z">
        <w:r w:rsidR="0073128C" w:rsidRPr="00D04828">
          <w:t xml:space="preserve">. In de </w:t>
        </w:r>
        <w:r w:rsidR="0073128C">
          <w:t xml:space="preserve">bestandsnamen </w:t>
        </w:r>
        <w:r w:rsidR="0073128C" w:rsidRPr="00D04828">
          <w:t xml:space="preserve">wordt het subnummer </w:t>
        </w:r>
        <w:r w:rsidR="0073128C">
          <w:t>om technische redenen</w:t>
        </w:r>
        <w:r w:rsidR="0073128C" w:rsidRPr="00D04828">
          <w:t xml:space="preserve"> niet </w:t>
        </w:r>
        <w:r w:rsidR="0073128C">
          <w:t xml:space="preserve">altijd </w:t>
        </w:r>
        <w:r w:rsidR="0073128C" w:rsidRPr="00D04828">
          <w:t xml:space="preserve">gebruikt, maar </w:t>
        </w:r>
        <w:r w:rsidR="0073128C">
          <w:t xml:space="preserve">het </w:t>
        </w:r>
        <w:r w:rsidR="0073128C" w:rsidRPr="00D04828">
          <w:t xml:space="preserve">is wel opgenomen in de </w:t>
        </w:r>
        <w:r w:rsidR="0073128C">
          <w:t>inhoud van het</w:t>
        </w:r>
        <w:r w:rsidR="0073128C" w:rsidRPr="00D04828">
          <w:t xml:space="preserve"> bestand</w:t>
        </w:r>
        <w:r w:rsidR="0073128C">
          <w:t xml:space="preserve">. </w:t>
        </w:r>
      </w:ins>
    </w:p>
    <w:p w:rsidR="0073128C" w:rsidRDefault="0073128C" w:rsidP="0073128C">
      <w:pPr>
        <w:rPr>
          <w:ins w:id="1415" w:author="Jan Campschroer" w:date="2014-08-15T11:04:00Z"/>
        </w:rPr>
      </w:pPr>
    </w:p>
    <w:p w:rsidR="00161636" w:rsidRDefault="0073128C">
      <w:pPr>
        <w:pStyle w:val="Lijstalinea"/>
        <w:numPr>
          <w:ilvl w:val="0"/>
          <w:numId w:val="59"/>
        </w:numPr>
        <w:ind w:left="567" w:hanging="567"/>
        <w:rPr>
          <w:ins w:id="1416" w:author="Jan Campschroer" w:date="2014-08-15T11:37:00Z"/>
        </w:rPr>
      </w:pPr>
      <w:ins w:id="1417" w:author="Jan Campschroer" w:date="2014-08-15T11:04:00Z">
        <w:r>
          <w:t xml:space="preserve">Bij een nieuwe versie van een StUF-onderdeel wordt het </w:t>
        </w:r>
      </w:ins>
      <w:ins w:id="1418" w:author="Jan Campschroer" w:date="2014-08-15T11:42:00Z">
        <w:r w:rsidR="005E04C1">
          <w:t>hoofd- en volg</w:t>
        </w:r>
      </w:ins>
      <w:ins w:id="1419" w:author="Jan Campschroer" w:date="2014-08-15T11:04:00Z">
        <w:r>
          <w:t>nummer opgehoogd. Bij een major(grote) verandering wordt het hoofd</w:t>
        </w:r>
        <w:r w:rsidR="000125A0">
          <w:t>nummer</w:t>
        </w:r>
        <w:r>
          <w:t xml:space="preserve"> aangepast </w:t>
        </w:r>
      </w:ins>
      <w:ins w:id="1420" w:author="Jan Campschroer" w:date="2014-08-15T11:43:00Z">
        <w:r w:rsidR="005E04C1">
          <w:t xml:space="preserve">en het volgnummer </w:t>
        </w:r>
      </w:ins>
      <w:ins w:id="1421" w:author="Jan Campschroer" w:date="2014-08-15T11:50:00Z">
        <w:r w:rsidR="00775F0B">
          <w:t xml:space="preserve"> en subnummer </w:t>
        </w:r>
      </w:ins>
      <w:ins w:id="1422" w:author="Jan Campschroer" w:date="2014-08-15T11:43:00Z">
        <w:r w:rsidR="005E04C1">
          <w:t>op ‘0</w:t>
        </w:r>
      </w:ins>
      <w:ins w:id="1423" w:author="Jan Campschroer" w:date="2014-08-15T17:36:00Z">
        <w:r w:rsidR="00DB5E5A">
          <w:t>0</w:t>
        </w:r>
      </w:ins>
      <w:ins w:id="1424" w:author="Jan Campschroer" w:date="2014-08-15T11:43:00Z">
        <w:r w:rsidR="005E04C1">
          <w:t>’ gezet. B</w:t>
        </w:r>
      </w:ins>
      <w:ins w:id="1425" w:author="Jan Campschroer" w:date="2014-08-15T11:04:00Z">
        <w:r>
          <w:t xml:space="preserve">ij een kleine wijziging </w:t>
        </w:r>
      </w:ins>
      <w:ins w:id="1426" w:author="Jan Campschroer" w:date="2014-08-15T11:43:00Z">
        <w:r w:rsidR="005E04C1">
          <w:t xml:space="preserve">wordt </w:t>
        </w:r>
      </w:ins>
      <w:ins w:id="1427" w:author="Jan Campschroer" w:date="2014-08-15T11:04:00Z">
        <w:r>
          <w:t xml:space="preserve">alleen het </w:t>
        </w:r>
        <w:r w:rsidR="000125A0">
          <w:t>volgnummer</w:t>
        </w:r>
      </w:ins>
      <w:ins w:id="1428" w:author="Jan Campschroer" w:date="2014-08-15T11:43:00Z">
        <w:r w:rsidR="005E04C1">
          <w:t xml:space="preserve"> opgehoogd</w:t>
        </w:r>
      </w:ins>
      <w:ins w:id="1429" w:author="Jan Campschroer" w:date="2014-08-15T11:50:00Z">
        <w:r w:rsidR="00775F0B">
          <w:t xml:space="preserve"> en het subnummer </w:t>
        </w:r>
      </w:ins>
      <w:ins w:id="1430" w:author="Jan Campschroer" w:date="2014-08-15T11:51:00Z">
        <w:r w:rsidR="00DB5E5A">
          <w:t>op ‘0</w:t>
        </w:r>
      </w:ins>
      <w:ins w:id="1431" w:author="Jan Campschroer" w:date="2014-08-15T17:36:00Z">
        <w:r w:rsidR="00DB5E5A">
          <w:t>0</w:t>
        </w:r>
      </w:ins>
      <w:ins w:id="1432" w:author="Jan Campschroer" w:date="2014-08-15T11:51:00Z">
        <w:r w:rsidR="00775F0B">
          <w:t>’</w:t>
        </w:r>
      </w:ins>
      <w:ins w:id="1433" w:author="Jan Campschroer" w:date="2014-08-15T17:37:00Z">
        <w:r w:rsidR="00DB5E5A">
          <w:t xml:space="preserve"> </w:t>
        </w:r>
      </w:ins>
      <w:ins w:id="1434" w:author="Jan Campschroer" w:date="2014-08-15T11:51:00Z">
        <w:r w:rsidR="00775F0B">
          <w:t>gezet</w:t>
        </w:r>
      </w:ins>
      <w:ins w:id="1435" w:author="Jan Campschroer" w:date="2014-08-15T11:04:00Z">
        <w:r>
          <w:t>.</w:t>
        </w:r>
      </w:ins>
      <w:ins w:id="1436" w:author="Jan Campschroer" w:date="2014-08-15T11:51:00Z">
        <w:r w:rsidR="00775F0B">
          <w:t xml:space="preserve"> Bij een kleine wijziging of patch</w:t>
        </w:r>
      </w:ins>
      <w:ins w:id="1437" w:author="Jan Campschroer" w:date="2014-08-15T11:04:00Z">
        <w:r>
          <w:t xml:space="preserve"> </w:t>
        </w:r>
      </w:ins>
      <w:ins w:id="1438" w:author="Jan Campschroer" w:date="2014-08-15T11:51:00Z">
        <w:r w:rsidR="00775F0B">
          <w:t>wordt alleen het subnummer opgehoogd.</w:t>
        </w:r>
      </w:ins>
    </w:p>
    <w:p w:rsidR="00161636" w:rsidRDefault="0073128C">
      <w:pPr>
        <w:pStyle w:val="Lijstalinea"/>
        <w:numPr>
          <w:ilvl w:val="0"/>
          <w:numId w:val="59"/>
        </w:numPr>
        <w:ind w:left="567" w:hanging="567"/>
        <w:rPr>
          <w:ins w:id="1439" w:author="Jan Campschroer" w:date="2014-08-15T11:38:00Z"/>
        </w:rPr>
      </w:pPr>
      <w:ins w:id="1440" w:author="Jan Campschroer" w:date="2014-08-15T11:04:00Z">
        <w:r>
          <w:t xml:space="preserve">Het XXYY nummer is altijd onderdeel van de namespace in de XSD-schema’s. Aanpassing van de namespace heeft als gevolg dat de software van StUF implementaties altijd moet worden aangepast. </w:t>
        </w:r>
        <w:commentRangeStart w:id="1441"/>
        <w:r>
          <w:t>Dit is kenmerkend voor een nieuwe release</w:t>
        </w:r>
      </w:ins>
      <w:commentRangeEnd w:id="1441"/>
      <w:ins w:id="1442" w:author="Jan Campschroer" w:date="2014-08-15T11:37:00Z">
        <w:r w:rsidR="007D53B1" w:rsidRPr="007D53B1">
          <w:commentReference w:id="1441"/>
        </w:r>
      </w:ins>
      <w:ins w:id="1443" w:author="Jan Campschroer" w:date="2014-08-15T11:04:00Z">
        <w:r>
          <w:t>.</w:t>
        </w:r>
      </w:ins>
    </w:p>
    <w:p w:rsidR="00161636" w:rsidRDefault="0073128C">
      <w:pPr>
        <w:pStyle w:val="Lijstalinea"/>
        <w:numPr>
          <w:ilvl w:val="0"/>
          <w:numId w:val="59"/>
        </w:numPr>
        <w:ind w:left="567" w:hanging="567"/>
        <w:rPr>
          <w:ins w:id="1444" w:author="Jan Campschroer" w:date="2014-08-15T11:39:00Z"/>
        </w:rPr>
      </w:pPr>
      <w:ins w:id="1445" w:author="Jan Campschroer" w:date="2014-08-15T11:04:00Z">
        <w:r>
          <w:t>Bij het doorvoeren van een patch wordt alleen het subnummer opgehoogd. Dit heeft geen gevolgen voor de namespace in de schema’s.</w:t>
        </w:r>
      </w:ins>
    </w:p>
    <w:p w:rsidR="00161636" w:rsidRDefault="0073128C">
      <w:pPr>
        <w:pStyle w:val="Lijstalinea"/>
        <w:numPr>
          <w:ilvl w:val="0"/>
          <w:numId w:val="59"/>
        </w:numPr>
        <w:ind w:left="567" w:hanging="567"/>
        <w:rPr>
          <w:ins w:id="1446" w:author="Jan Campschroer" w:date="2014-08-15T11:52:00Z"/>
        </w:rPr>
      </w:pPr>
      <w:ins w:id="1447" w:author="Jan Campschroer" w:date="2014-08-15T11:04:00Z">
        <w:r>
          <w:t xml:space="preserve">Voor de protocolbindingen en de StUF berichtstandaard geldt een uitzondering:  als de wijziging een functionele uitbreiding betreft en dus geen aanpassing is van een bestaande constructie dan hoeft het XXYY nummer niet opgehoogd te worden. </w:t>
        </w:r>
        <w:r w:rsidR="00E312A5">
          <w:t>Wel moet het</w:t>
        </w:r>
        <w:r>
          <w:t xml:space="preserve"> subnummer worden aa</w:t>
        </w:r>
      </w:ins>
      <w:ins w:id="1448" w:author="Jan Campschroer" w:date="2014-08-15T11:52:00Z">
        <w:r w:rsidR="00775F0B">
          <w:t>n</w:t>
        </w:r>
      </w:ins>
      <w:ins w:id="1449" w:author="Jan Campschroer" w:date="2014-08-15T11:04:00Z">
        <w:r>
          <w:t>gepast om de verschillende versies uit elkaar te houden.</w:t>
        </w:r>
      </w:ins>
    </w:p>
    <w:p w:rsidR="00161636" w:rsidRDefault="007A307C">
      <w:pPr>
        <w:pStyle w:val="Lijstalinea"/>
        <w:numPr>
          <w:ilvl w:val="0"/>
          <w:numId w:val="59"/>
        </w:numPr>
        <w:ind w:left="567" w:hanging="567"/>
        <w:rPr>
          <w:ins w:id="1450" w:author="Jan Campschroer" w:date="2014-08-15T11:53:00Z"/>
        </w:rPr>
      </w:pPr>
      <w:ins w:id="1451" w:author="Jan Campschroer" w:date="2014-08-15T11:02:00Z">
        <w:r>
          <w:lastRenderedPageBreak/>
          <w:t>Een StUF</w:t>
        </w:r>
      </w:ins>
      <w:ins w:id="1452" w:author="Jan Campschroer" w:date="2014-08-15T11:54:00Z">
        <w:r w:rsidR="00775F0B">
          <w:t>-</w:t>
        </w:r>
      </w:ins>
      <w:ins w:id="1453" w:author="Jan Campschroer" w:date="2014-08-15T11:02:00Z">
        <w:r>
          <w:t xml:space="preserve">onderdeel kan opgebouwd zijn uit een aantal sub-onderdelen. Ook daar zullen versies van zijn, maar </w:t>
        </w:r>
        <w:r w:rsidR="007D53B1" w:rsidRPr="007D53B1">
          <w:t>releasen</w:t>
        </w:r>
        <w:r>
          <w:t xml:space="preserve"> doen we alleen op onderdeel niveau. Een StUF onderdeel versie is dus een configuratie van versies van de subonderdelen</w:t>
        </w:r>
      </w:ins>
      <w:ins w:id="1454" w:author="Jan Campschroer" w:date="2014-08-15T11:53:00Z">
        <w:r w:rsidR="00775F0B">
          <w:t>.</w:t>
        </w:r>
      </w:ins>
    </w:p>
    <w:p w:rsidR="00161636" w:rsidRDefault="00775F0B">
      <w:pPr>
        <w:pStyle w:val="Lijstalinea"/>
        <w:numPr>
          <w:ilvl w:val="0"/>
          <w:numId w:val="59"/>
        </w:numPr>
        <w:ind w:left="567" w:hanging="567"/>
        <w:rPr>
          <w:ins w:id="1455" w:author="Jan Campschroer" w:date="2014-08-15T11:02:00Z"/>
        </w:rPr>
      </w:pPr>
      <w:ins w:id="1456" w:author="Jan Campschroer" w:date="2014-08-15T11:53:00Z">
        <w:r>
          <w:t>E</w:t>
        </w:r>
      </w:ins>
      <w:ins w:id="1457" w:author="Jan Campschroer" w:date="2014-08-15T11:02:00Z">
        <w:r w:rsidR="007A307C">
          <w:t>en StUF release is een configuratie van</w:t>
        </w:r>
        <w:r>
          <w:t xml:space="preserve"> versies van de StUF onderdelen</w:t>
        </w:r>
      </w:ins>
      <w:ins w:id="1458" w:author="Jan Campschroer" w:date="2014-08-15T11:53:00Z">
        <w:r>
          <w:t xml:space="preserve"> die op enig moment worden uitgebracht.</w:t>
        </w:r>
      </w:ins>
    </w:p>
    <w:p w:rsidR="00161636" w:rsidRDefault="007A307C">
      <w:pPr>
        <w:pStyle w:val="Lijstalinea"/>
        <w:numPr>
          <w:ilvl w:val="0"/>
          <w:numId w:val="59"/>
        </w:numPr>
        <w:ind w:left="567" w:hanging="567"/>
        <w:rPr>
          <w:ins w:id="1459" w:author="Jan Campschroer" w:date="2014-08-15T11:02:00Z"/>
        </w:rPr>
      </w:pPr>
      <w:ins w:id="1460" w:author="Jan Campschroer" w:date="2014-08-15T11:02:00Z">
        <w:r>
          <w:t>Een StUF onderdeel versie heeft altijd één van de volgende vier statussen:</w:t>
        </w:r>
      </w:ins>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30" w:type="dxa"/>
          <w:right w:w="30" w:type="dxa"/>
        </w:tblCellMar>
        <w:tblLook w:val="0000"/>
      </w:tblPr>
      <w:tblGrid>
        <w:gridCol w:w="863"/>
        <w:gridCol w:w="2251"/>
        <w:gridCol w:w="5562"/>
      </w:tblGrid>
      <w:tr w:rsidR="007A307C" w:rsidRPr="00D04828" w:rsidTr="00756218">
        <w:trPr>
          <w:trHeight w:val="247"/>
          <w:jc w:val="center"/>
          <w:ins w:id="1461" w:author="Jan Campschroer" w:date="2014-08-15T11:02:00Z"/>
        </w:trPr>
        <w:tc>
          <w:tcPr>
            <w:tcW w:w="8676" w:type="dxa"/>
            <w:gridSpan w:val="3"/>
            <w:tcBorders>
              <w:bottom w:val="single" w:sz="2" w:space="0" w:color="auto"/>
            </w:tcBorders>
            <w:shd w:val="clear" w:color="auto" w:fill="FF6600"/>
          </w:tcPr>
          <w:p w:rsidR="007A307C" w:rsidRPr="00D04828" w:rsidRDefault="007A307C" w:rsidP="00756218">
            <w:pPr>
              <w:rPr>
                <w:ins w:id="1462" w:author="Jan Campschroer" w:date="2014-08-15T11:02:00Z"/>
                <w:lang w:val="nl-NL" w:eastAsia="nl-NL"/>
              </w:rPr>
            </w:pPr>
            <w:ins w:id="1463" w:author="Jan Campschroer" w:date="2014-08-15T11:02:00Z">
              <w:r w:rsidRPr="00D04828">
                <w:rPr>
                  <w:lang w:val="nl-NL" w:eastAsia="nl-NL"/>
                </w:rPr>
                <w:t xml:space="preserve"> Status van een StUF onderdeel</w:t>
              </w:r>
              <w:r>
                <w:rPr>
                  <w:lang w:val="nl-NL" w:eastAsia="nl-NL"/>
                </w:rPr>
                <w:t xml:space="preserve"> versie</w:t>
              </w:r>
            </w:ins>
          </w:p>
        </w:tc>
      </w:tr>
      <w:tr w:rsidR="007A307C" w:rsidRPr="00D04828" w:rsidTr="00756218">
        <w:trPr>
          <w:trHeight w:val="247"/>
          <w:jc w:val="center"/>
          <w:ins w:id="1464" w:author="Jan Campschroer" w:date="2014-08-15T11:02:00Z"/>
        </w:trPr>
        <w:tc>
          <w:tcPr>
            <w:tcW w:w="863" w:type="dxa"/>
            <w:tcBorders>
              <w:bottom w:val="single" w:sz="2" w:space="0" w:color="auto"/>
            </w:tcBorders>
            <w:shd w:val="clear" w:color="auto" w:fill="FF6600"/>
          </w:tcPr>
          <w:p w:rsidR="007A307C" w:rsidRPr="00D04828" w:rsidRDefault="007A307C" w:rsidP="00756218">
            <w:pPr>
              <w:rPr>
                <w:ins w:id="1465" w:author="Jan Campschroer" w:date="2014-08-15T11:02:00Z"/>
                <w:lang w:val="nl-NL" w:eastAsia="nl-NL"/>
              </w:rPr>
            </w:pPr>
            <w:ins w:id="1466" w:author="Jan Campschroer" w:date="2014-08-15T11:02:00Z">
              <w:r>
                <w:rPr>
                  <w:lang w:val="nl-NL" w:eastAsia="nl-NL"/>
                </w:rPr>
                <w:t>Code</w:t>
              </w:r>
            </w:ins>
          </w:p>
        </w:tc>
        <w:tc>
          <w:tcPr>
            <w:tcW w:w="2251" w:type="dxa"/>
            <w:tcBorders>
              <w:bottom w:val="single" w:sz="2" w:space="0" w:color="auto"/>
            </w:tcBorders>
            <w:shd w:val="clear" w:color="auto" w:fill="FF6600"/>
          </w:tcPr>
          <w:p w:rsidR="007A307C" w:rsidRPr="00D04828" w:rsidRDefault="007A307C" w:rsidP="00756218">
            <w:pPr>
              <w:rPr>
                <w:ins w:id="1467" w:author="Jan Campschroer" w:date="2014-08-15T11:02:00Z"/>
                <w:lang w:val="nl-NL" w:eastAsia="nl-NL"/>
              </w:rPr>
            </w:pPr>
            <w:ins w:id="1468" w:author="Jan Campschroer" w:date="2014-08-15T11:02:00Z">
              <w:r>
                <w:rPr>
                  <w:lang w:val="nl-NL" w:eastAsia="nl-NL"/>
                </w:rPr>
                <w:t>Naam</w:t>
              </w:r>
            </w:ins>
          </w:p>
        </w:tc>
        <w:tc>
          <w:tcPr>
            <w:tcW w:w="5562" w:type="dxa"/>
            <w:tcBorders>
              <w:bottom w:val="single" w:sz="2" w:space="0" w:color="auto"/>
            </w:tcBorders>
            <w:shd w:val="clear" w:color="auto" w:fill="FF6600"/>
          </w:tcPr>
          <w:p w:rsidR="007A307C" w:rsidRPr="00D04828" w:rsidRDefault="007A307C" w:rsidP="00756218">
            <w:pPr>
              <w:rPr>
                <w:ins w:id="1469" w:author="Jan Campschroer" w:date="2014-08-15T11:02:00Z"/>
                <w:lang w:val="nl-NL" w:eastAsia="nl-NL"/>
              </w:rPr>
            </w:pPr>
            <w:ins w:id="1470" w:author="Jan Campschroer" w:date="2014-08-15T11:02:00Z">
              <w:r>
                <w:rPr>
                  <w:lang w:val="nl-NL" w:eastAsia="nl-NL"/>
                </w:rPr>
                <w:t>Beschrijving</w:t>
              </w:r>
            </w:ins>
          </w:p>
        </w:tc>
      </w:tr>
      <w:tr w:rsidR="007A307C" w:rsidRPr="00D04828" w:rsidTr="00756218">
        <w:trPr>
          <w:trHeight w:val="247"/>
          <w:jc w:val="center"/>
          <w:ins w:id="1471" w:author="Jan Campschroer" w:date="2014-08-15T11:02:00Z"/>
        </w:trPr>
        <w:tc>
          <w:tcPr>
            <w:tcW w:w="863" w:type="dxa"/>
            <w:tcBorders>
              <w:bottom w:val="nil"/>
              <w:right w:val="single" w:sz="2" w:space="0" w:color="auto"/>
            </w:tcBorders>
          </w:tcPr>
          <w:p w:rsidR="007A307C" w:rsidRPr="00D04828" w:rsidRDefault="007A307C" w:rsidP="00756218">
            <w:pPr>
              <w:rPr>
                <w:ins w:id="1472" w:author="Jan Campschroer" w:date="2014-08-15T11:02:00Z"/>
                <w:lang w:val="nl-NL" w:eastAsia="nl-NL"/>
              </w:rPr>
            </w:pPr>
            <w:ins w:id="1473" w:author="Jan Campschroer" w:date="2014-08-15T11:02:00Z">
              <w:r w:rsidRPr="00D04828">
                <w:rPr>
                  <w:lang w:val="nl-NL" w:eastAsia="nl-NL"/>
                </w:rPr>
                <w:t>IO</w:t>
              </w:r>
            </w:ins>
          </w:p>
        </w:tc>
        <w:tc>
          <w:tcPr>
            <w:tcW w:w="2251" w:type="dxa"/>
            <w:tcBorders>
              <w:left w:val="single" w:sz="2" w:space="0" w:color="auto"/>
              <w:bottom w:val="nil"/>
            </w:tcBorders>
          </w:tcPr>
          <w:p w:rsidR="007A307C" w:rsidRPr="00D04828" w:rsidRDefault="007A307C" w:rsidP="00756218">
            <w:pPr>
              <w:rPr>
                <w:ins w:id="1474" w:author="Jan Campschroer" w:date="2014-08-15T11:02:00Z"/>
                <w:lang w:val="nl-NL" w:eastAsia="nl-NL"/>
              </w:rPr>
            </w:pPr>
            <w:ins w:id="1475" w:author="Jan Campschroer" w:date="2014-08-15T11:02:00Z">
              <w:r w:rsidRPr="00D04828">
                <w:rPr>
                  <w:lang w:val="nl-NL" w:eastAsia="nl-NL"/>
                </w:rPr>
                <w:t xml:space="preserve"> In Ontwikkeling</w:t>
              </w:r>
            </w:ins>
          </w:p>
        </w:tc>
        <w:tc>
          <w:tcPr>
            <w:tcW w:w="5562" w:type="dxa"/>
            <w:tcBorders>
              <w:left w:val="single" w:sz="2" w:space="0" w:color="auto"/>
              <w:bottom w:val="nil"/>
            </w:tcBorders>
          </w:tcPr>
          <w:p w:rsidR="007A307C" w:rsidRPr="00D04828" w:rsidRDefault="007A307C" w:rsidP="00756218">
            <w:pPr>
              <w:rPr>
                <w:ins w:id="1476" w:author="Jan Campschroer" w:date="2014-08-15T11:02:00Z"/>
                <w:rFonts w:cs="Arial"/>
                <w:lang w:val="nl-NL" w:eastAsia="nl-NL"/>
              </w:rPr>
            </w:pPr>
            <w:ins w:id="1477" w:author="Jan Campschroer" w:date="2014-08-15T11:02:00Z">
              <w:r w:rsidRPr="00D04828">
                <w:t xml:space="preserve">Een versie van een StUF onderdeel is “In Ontwikkeling” wanneer er met medeweten en medewerking van participanten aan gewerkt wordt en </w:t>
              </w:r>
              <w:r>
                <w:t xml:space="preserve">er geen eis is aan het gebruik ervan. </w:t>
              </w:r>
            </w:ins>
          </w:p>
        </w:tc>
      </w:tr>
      <w:tr w:rsidR="007A307C" w:rsidRPr="00D04828" w:rsidTr="00756218">
        <w:trPr>
          <w:trHeight w:val="247"/>
          <w:jc w:val="center"/>
          <w:ins w:id="1478" w:author="Jan Campschroer" w:date="2014-08-15T11:02:00Z"/>
        </w:trPr>
        <w:tc>
          <w:tcPr>
            <w:tcW w:w="863" w:type="dxa"/>
            <w:tcBorders>
              <w:bottom w:val="nil"/>
              <w:right w:val="single" w:sz="2" w:space="0" w:color="auto"/>
            </w:tcBorders>
          </w:tcPr>
          <w:p w:rsidR="007A307C" w:rsidRPr="00D04828" w:rsidRDefault="007A307C" w:rsidP="00756218">
            <w:pPr>
              <w:rPr>
                <w:ins w:id="1479" w:author="Jan Campschroer" w:date="2014-08-15T11:02:00Z"/>
                <w:lang w:val="nl-NL" w:eastAsia="nl-NL"/>
              </w:rPr>
            </w:pPr>
            <w:ins w:id="1480" w:author="Jan Campschroer" w:date="2014-08-15T11:02:00Z">
              <w:r w:rsidRPr="00D04828">
                <w:rPr>
                  <w:lang w:val="nl-NL" w:eastAsia="nl-NL"/>
                </w:rPr>
                <w:t>IG</w:t>
              </w:r>
            </w:ins>
          </w:p>
        </w:tc>
        <w:tc>
          <w:tcPr>
            <w:tcW w:w="2251" w:type="dxa"/>
            <w:tcBorders>
              <w:left w:val="single" w:sz="2" w:space="0" w:color="auto"/>
              <w:bottom w:val="nil"/>
            </w:tcBorders>
          </w:tcPr>
          <w:p w:rsidR="007A307C" w:rsidRPr="00D04828" w:rsidRDefault="007A307C" w:rsidP="00756218">
            <w:pPr>
              <w:rPr>
                <w:ins w:id="1481" w:author="Jan Campschroer" w:date="2014-08-15T11:02:00Z"/>
                <w:lang w:val="nl-NL" w:eastAsia="nl-NL"/>
              </w:rPr>
            </w:pPr>
            <w:ins w:id="1482" w:author="Jan Campschroer" w:date="2014-08-15T11:02:00Z">
              <w:r w:rsidRPr="00D04828">
                <w:rPr>
                  <w:lang w:val="nl-NL" w:eastAsia="nl-NL"/>
                </w:rPr>
                <w:t xml:space="preserve"> In Gebruik</w:t>
              </w:r>
            </w:ins>
          </w:p>
        </w:tc>
        <w:tc>
          <w:tcPr>
            <w:tcW w:w="5562" w:type="dxa"/>
            <w:tcBorders>
              <w:left w:val="single" w:sz="2" w:space="0" w:color="auto"/>
              <w:bottom w:val="nil"/>
            </w:tcBorders>
          </w:tcPr>
          <w:p w:rsidR="007A307C" w:rsidRDefault="007A307C" w:rsidP="00756218">
            <w:pPr>
              <w:rPr>
                <w:ins w:id="1483" w:author="Jan Campschroer" w:date="2014-08-15T11:02:00Z"/>
              </w:rPr>
            </w:pPr>
            <w:ins w:id="1484" w:author="Jan Campschroer" w:date="2014-08-15T11:02:00Z">
              <w:r>
                <w:t>E</w:t>
              </w:r>
              <w:r w:rsidRPr="00D04828">
                <w:t xml:space="preserve">en versie van een StUF onderdeel </w:t>
              </w:r>
              <w:r>
                <w:t xml:space="preserve">is “In gebruik” als deze volgens de operationeel beheerder </w:t>
              </w:r>
              <w:r w:rsidRPr="00D04828">
                <w:t>gereed is</w:t>
              </w:r>
              <w:r>
                <w:t xml:space="preserve"> en dit advies door </w:t>
              </w:r>
              <w:r w:rsidRPr="00D04828">
                <w:t xml:space="preserve">de StUF Regiegroep </w:t>
              </w:r>
              <w:r>
                <w:t xml:space="preserve">is overgenomen. </w:t>
              </w:r>
            </w:ins>
          </w:p>
          <w:p w:rsidR="007A307C" w:rsidRPr="00D04828" w:rsidRDefault="007A307C" w:rsidP="00756218">
            <w:pPr>
              <w:rPr>
                <w:ins w:id="1485" w:author="Jan Campschroer" w:date="2014-08-15T11:02:00Z"/>
              </w:rPr>
            </w:pPr>
            <w:ins w:id="1486" w:author="Jan Campschroer" w:date="2014-08-15T11:02:00Z">
              <w:r w:rsidRPr="00D04828">
                <w:t>Door deze vaststelling worden gebruikers en ICT-leveranciers opgeroepen deze nieuwe versie op te nemen in software en in gebruik te nemen.</w:t>
              </w:r>
            </w:ins>
          </w:p>
        </w:tc>
      </w:tr>
      <w:tr w:rsidR="007A307C" w:rsidRPr="00D04828" w:rsidTr="00756218">
        <w:trPr>
          <w:trHeight w:val="247"/>
          <w:jc w:val="center"/>
          <w:ins w:id="1487" w:author="Jan Campschroer" w:date="2014-08-15T11:02:00Z"/>
        </w:trPr>
        <w:tc>
          <w:tcPr>
            <w:tcW w:w="863" w:type="dxa"/>
            <w:tcBorders>
              <w:right w:val="single" w:sz="2" w:space="0" w:color="auto"/>
            </w:tcBorders>
          </w:tcPr>
          <w:p w:rsidR="007A307C" w:rsidRPr="00D04828" w:rsidRDefault="007A307C" w:rsidP="00756218">
            <w:pPr>
              <w:rPr>
                <w:ins w:id="1488" w:author="Jan Campschroer" w:date="2014-08-15T11:02:00Z"/>
                <w:lang w:val="nl-NL" w:eastAsia="nl-NL"/>
              </w:rPr>
            </w:pPr>
            <w:ins w:id="1489" w:author="Jan Campschroer" w:date="2014-08-15T11:02:00Z">
              <w:r w:rsidRPr="00D04828">
                <w:rPr>
                  <w:lang w:val="nl-NL" w:eastAsia="nl-NL"/>
                </w:rPr>
                <w:t>EO</w:t>
              </w:r>
            </w:ins>
          </w:p>
        </w:tc>
        <w:tc>
          <w:tcPr>
            <w:tcW w:w="2251" w:type="dxa"/>
            <w:tcBorders>
              <w:left w:val="single" w:sz="2" w:space="0" w:color="auto"/>
            </w:tcBorders>
          </w:tcPr>
          <w:p w:rsidR="007A307C" w:rsidRPr="00D04828" w:rsidRDefault="007A307C" w:rsidP="00756218">
            <w:pPr>
              <w:rPr>
                <w:ins w:id="1490" w:author="Jan Campschroer" w:date="2014-08-15T11:02:00Z"/>
                <w:lang w:val="nl-NL" w:eastAsia="nl-NL"/>
              </w:rPr>
            </w:pPr>
            <w:ins w:id="1491" w:author="Jan Campschroer" w:date="2014-08-15T11:02:00Z">
              <w:r w:rsidRPr="00D04828">
                <w:rPr>
                  <w:lang w:val="nl-NL" w:eastAsia="nl-NL"/>
                </w:rPr>
                <w:t xml:space="preserve"> Einde Ondersteuning</w:t>
              </w:r>
            </w:ins>
          </w:p>
        </w:tc>
        <w:tc>
          <w:tcPr>
            <w:tcW w:w="5562" w:type="dxa"/>
            <w:tcBorders>
              <w:left w:val="single" w:sz="2" w:space="0" w:color="auto"/>
            </w:tcBorders>
          </w:tcPr>
          <w:p w:rsidR="007A307C" w:rsidRDefault="007A307C" w:rsidP="00756218">
            <w:pPr>
              <w:rPr>
                <w:ins w:id="1492" w:author="Jan Campschroer" w:date="2014-08-15T11:02:00Z"/>
              </w:rPr>
            </w:pPr>
            <w:ins w:id="1493" w:author="Jan Campschroer" w:date="2014-08-15T11:02:00Z">
              <w:r>
                <w:t xml:space="preserve">Een versie van een </w:t>
              </w:r>
              <w:r w:rsidRPr="00D04828">
                <w:t xml:space="preserve">StUF onderdeel met de status “Einde ondersteuning” wordt niet meer ondersteund door de </w:t>
              </w:r>
              <w:r>
                <w:t xml:space="preserve">(operationeel) </w:t>
              </w:r>
              <w:r w:rsidRPr="00D04828">
                <w:t>beheerder.</w:t>
              </w:r>
              <w:r>
                <w:t xml:space="preserve"> V</w:t>
              </w:r>
              <w:r w:rsidRPr="00D04828">
                <w:t xml:space="preserve">oor vragen en support </w:t>
              </w:r>
              <w:r>
                <w:t>zijn</w:t>
              </w:r>
              <w:r w:rsidRPr="00D04828">
                <w:t xml:space="preserve"> bij de beheerder niet langer </w:t>
              </w:r>
              <w:r>
                <w:t xml:space="preserve">resources </w:t>
              </w:r>
              <w:r w:rsidRPr="00D04828">
                <w:t>beschikbaar.</w:t>
              </w:r>
            </w:ins>
          </w:p>
          <w:p w:rsidR="007A307C" w:rsidRPr="00D04828" w:rsidRDefault="007A307C" w:rsidP="00756218">
            <w:pPr>
              <w:rPr>
                <w:ins w:id="1494" w:author="Jan Campschroer" w:date="2014-08-15T11:02:00Z"/>
                <w:rFonts w:cs="Arial"/>
                <w:lang w:val="nl-NL" w:eastAsia="nl-NL"/>
              </w:rPr>
            </w:pPr>
            <w:ins w:id="1495" w:author="Jan Campschroer" w:date="2014-08-15T11:02:00Z">
              <w:r w:rsidRPr="00D04828">
                <w:t xml:space="preserve">Door deze vaststelling worden gebruikers en ICT-leveranciers opgeroepen deze versie </w:t>
              </w:r>
              <w:r>
                <w:t xml:space="preserve">uit te bouwen uit de </w:t>
              </w:r>
              <w:r w:rsidRPr="00D04828">
                <w:t xml:space="preserve">software en </w:t>
              </w:r>
              <w:r>
                <w:t>te verwijderen uit hun applicatieportfolio en over te gaan op de volgende versie.</w:t>
              </w:r>
            </w:ins>
          </w:p>
        </w:tc>
      </w:tr>
      <w:tr w:rsidR="007A307C" w:rsidRPr="00D04828" w:rsidTr="00756218">
        <w:trPr>
          <w:trHeight w:val="247"/>
          <w:jc w:val="center"/>
          <w:ins w:id="1496" w:author="Jan Campschroer" w:date="2014-08-15T11:02:00Z"/>
        </w:trPr>
        <w:tc>
          <w:tcPr>
            <w:tcW w:w="863" w:type="dxa"/>
            <w:tcBorders>
              <w:bottom w:val="single" w:sz="2" w:space="0" w:color="auto"/>
              <w:right w:val="single" w:sz="2" w:space="0" w:color="auto"/>
            </w:tcBorders>
          </w:tcPr>
          <w:p w:rsidR="007A307C" w:rsidRPr="00D04828" w:rsidRDefault="007A307C" w:rsidP="00756218">
            <w:pPr>
              <w:rPr>
                <w:ins w:id="1497" w:author="Jan Campschroer" w:date="2014-08-15T11:02:00Z"/>
                <w:lang w:val="nl-NL" w:eastAsia="nl-NL"/>
              </w:rPr>
            </w:pPr>
            <w:ins w:id="1498" w:author="Jan Campschroer" w:date="2014-08-15T11:02:00Z">
              <w:r w:rsidRPr="00D04828">
                <w:rPr>
                  <w:lang w:val="nl-NL" w:eastAsia="nl-NL"/>
                </w:rPr>
                <w:t>TG</w:t>
              </w:r>
            </w:ins>
          </w:p>
        </w:tc>
        <w:tc>
          <w:tcPr>
            <w:tcW w:w="2251" w:type="dxa"/>
            <w:tcBorders>
              <w:left w:val="single" w:sz="2" w:space="0" w:color="auto"/>
              <w:bottom w:val="single" w:sz="2" w:space="0" w:color="auto"/>
            </w:tcBorders>
          </w:tcPr>
          <w:p w:rsidR="007A307C" w:rsidRPr="00D04828" w:rsidRDefault="007A307C" w:rsidP="00756218">
            <w:pPr>
              <w:rPr>
                <w:ins w:id="1499" w:author="Jan Campschroer" w:date="2014-08-15T11:02:00Z"/>
                <w:lang w:val="nl-NL" w:eastAsia="nl-NL"/>
              </w:rPr>
            </w:pPr>
            <w:ins w:id="1500" w:author="Jan Campschroer" w:date="2014-08-15T11:02:00Z">
              <w:r w:rsidRPr="00D04828">
                <w:rPr>
                  <w:lang w:val="nl-NL" w:eastAsia="nl-NL"/>
                </w:rPr>
                <w:t xml:space="preserve"> Teruggetrokken</w:t>
              </w:r>
            </w:ins>
          </w:p>
        </w:tc>
        <w:tc>
          <w:tcPr>
            <w:tcW w:w="5562" w:type="dxa"/>
            <w:tcBorders>
              <w:left w:val="single" w:sz="2" w:space="0" w:color="auto"/>
              <w:bottom w:val="single" w:sz="2" w:space="0" w:color="auto"/>
            </w:tcBorders>
          </w:tcPr>
          <w:p w:rsidR="007A307C" w:rsidRDefault="007A307C" w:rsidP="00756218">
            <w:pPr>
              <w:rPr>
                <w:ins w:id="1501" w:author="Jan Campschroer" w:date="2014-08-15T11:02:00Z"/>
              </w:rPr>
            </w:pPr>
            <w:ins w:id="1502" w:author="Jan Campschroer" w:date="2014-08-15T11:02:00Z">
              <w:r>
                <w:t>Een versie van e</w:t>
              </w:r>
              <w:r w:rsidRPr="00D04828">
                <w:t>en StUF onderdeel krijgt de status “Teruggetrokken” indien een versie van een StUF onderdeel niet bruikbaar blijkt (bijv. vanwege implementatieproblemen).</w:t>
              </w:r>
            </w:ins>
          </w:p>
          <w:p w:rsidR="007A307C" w:rsidRDefault="007A307C" w:rsidP="00756218">
            <w:pPr>
              <w:rPr>
                <w:ins w:id="1503" w:author="Jan Campschroer" w:date="2014-08-15T11:02:00Z"/>
              </w:rPr>
            </w:pPr>
            <w:ins w:id="1504" w:author="Jan Campschroer" w:date="2014-08-15T11:02:00Z">
              <w:r>
                <w:t>V</w:t>
              </w:r>
              <w:r w:rsidRPr="00D04828">
                <w:t xml:space="preserve">oor vragen en support </w:t>
              </w:r>
              <w:r>
                <w:t>zijn</w:t>
              </w:r>
              <w:r w:rsidRPr="00D04828">
                <w:t xml:space="preserve"> bij de beheerder niet langer </w:t>
              </w:r>
              <w:r>
                <w:t xml:space="preserve">resources </w:t>
              </w:r>
              <w:r w:rsidRPr="00D04828">
                <w:t>beschikbaar.</w:t>
              </w:r>
            </w:ins>
          </w:p>
          <w:p w:rsidR="007A307C" w:rsidRPr="00D04828" w:rsidRDefault="007A307C" w:rsidP="00756218">
            <w:pPr>
              <w:rPr>
                <w:ins w:id="1505" w:author="Jan Campschroer" w:date="2014-08-15T11:02:00Z"/>
              </w:rPr>
            </w:pPr>
            <w:ins w:id="1506" w:author="Jan Campschroer" w:date="2014-08-15T11:02:00Z">
              <w:r w:rsidRPr="00D04828">
                <w:t xml:space="preserve">Door deze vaststelling worden gebruikers en ICT-leveranciers opgeroepen deze versie </w:t>
              </w:r>
              <w:r>
                <w:t xml:space="preserve">uit te bouwen uit de </w:t>
              </w:r>
              <w:r w:rsidRPr="00D04828">
                <w:t xml:space="preserve">software en </w:t>
              </w:r>
              <w:r>
                <w:t>te verwijderen uit hun applicatieportfolio en terug te gaan naar de vorige versie.</w:t>
              </w:r>
            </w:ins>
          </w:p>
        </w:tc>
      </w:tr>
    </w:tbl>
    <w:p w:rsidR="007A307C" w:rsidRPr="00D04828" w:rsidRDefault="007A307C" w:rsidP="007A307C">
      <w:pPr>
        <w:rPr>
          <w:ins w:id="1507" w:author="Jan Campschroer" w:date="2014-08-15T11:02:00Z"/>
        </w:rPr>
      </w:pPr>
    </w:p>
    <w:p w:rsidR="00161636" w:rsidRDefault="00F97F96">
      <w:pPr>
        <w:pStyle w:val="Lijstalinea"/>
        <w:numPr>
          <w:ilvl w:val="0"/>
          <w:numId w:val="59"/>
        </w:numPr>
        <w:ind w:left="567" w:hanging="567"/>
        <w:rPr>
          <w:ins w:id="1508" w:author="Jan Campschroer" w:date="2014-08-15T11:48:00Z"/>
        </w:rPr>
      </w:pPr>
      <w:ins w:id="1509" w:author="Jan Campschroer" w:date="2014-08-15T11:02:00Z">
        <w:r>
          <w:t xml:space="preserve">Maximaal kunnen twee </w:t>
        </w:r>
        <w:r w:rsidR="007A307C" w:rsidRPr="00D04828">
          <w:t>versies van een StUF onderdeel gelijktijdig de status ‘In Gebruik’ hebben.</w:t>
        </w:r>
      </w:ins>
      <w:ins w:id="1510" w:author="Jan Campschroer" w:date="2014-08-15T12:02:00Z">
        <w:r>
          <w:t xml:space="preserve"> Tussen deze versies mag </w:t>
        </w:r>
      </w:ins>
      <w:ins w:id="1511" w:author="Jan Campschroer" w:date="2014-08-15T12:03:00Z">
        <w:r>
          <w:t>eventueel alleen e</w:t>
        </w:r>
      </w:ins>
      <w:ins w:id="1512" w:author="Jan Campschroer" w:date="2014-08-15T12:02:00Z">
        <w:r>
          <w:t xml:space="preserve">en teruggetrokken versie </w:t>
        </w:r>
      </w:ins>
      <w:ins w:id="1513" w:author="Jan Campschroer" w:date="2014-08-15T12:03:00Z">
        <w:r>
          <w:t xml:space="preserve">zitten. </w:t>
        </w:r>
      </w:ins>
    </w:p>
    <w:p w:rsidR="00161636" w:rsidRDefault="002E7218">
      <w:pPr>
        <w:pStyle w:val="Lijstalinea"/>
        <w:numPr>
          <w:ilvl w:val="0"/>
          <w:numId w:val="59"/>
        </w:numPr>
        <w:ind w:left="567" w:hanging="567"/>
        <w:rPr>
          <w:ins w:id="1514" w:author="Jan Campschroer" w:date="2014-08-15T11:48:00Z"/>
        </w:rPr>
      </w:pPr>
      <w:ins w:id="1515" w:author="Jan Campschroer" w:date="2014-08-15T12:09:00Z">
        <w:r>
          <w:t>Aan d</w:t>
        </w:r>
      </w:ins>
      <w:ins w:id="1516" w:author="Jan Campschroer" w:date="2014-08-15T11:48:00Z">
        <w:r w:rsidR="00E83A49">
          <w:t>e protocolbindin</w:t>
        </w:r>
        <w:r>
          <w:t xml:space="preserve">gen </w:t>
        </w:r>
      </w:ins>
      <w:ins w:id="1517" w:author="Jan Campschroer" w:date="2014-08-15T12:09:00Z">
        <w:r>
          <w:t>of</w:t>
        </w:r>
      </w:ins>
      <w:ins w:id="1518" w:author="Jan Campschroer" w:date="2014-08-15T11:48:00Z">
        <w:r w:rsidR="00F97F96">
          <w:t xml:space="preserve"> de StUF berichtstandaard</w:t>
        </w:r>
        <w:r w:rsidR="00E83A49">
          <w:t xml:space="preserve"> </w:t>
        </w:r>
      </w:ins>
      <w:ins w:id="1519" w:author="Jan Campschroer" w:date="2014-08-15T12:09:00Z">
        <w:r>
          <w:t xml:space="preserve">kan -na goedkeuring van de expert- en regiegroep- een </w:t>
        </w:r>
      </w:ins>
      <w:ins w:id="1520" w:author="Jan Campschroer" w:date="2014-08-15T12:10:00Z">
        <w:r>
          <w:t xml:space="preserve">functionele uitbreiding </w:t>
        </w:r>
      </w:ins>
      <w:ins w:id="1521" w:author="Jan Campschroer" w:date="2014-08-15T12:09:00Z">
        <w:r>
          <w:t xml:space="preserve">worden toegevoegd zonder het hoofd- en volgnummer te verhogen. </w:t>
        </w:r>
      </w:ins>
      <w:ins w:id="1522" w:author="Jan Campschroer" w:date="2014-08-15T11:48:00Z">
        <w:r w:rsidR="00E83A49">
          <w:t>Wijzigingen van bestaande constructies leiden wel tot een nieuw</w:t>
        </w:r>
      </w:ins>
      <w:ins w:id="1523" w:author="Jan Campschroer" w:date="2014-08-15T12:06:00Z">
        <w:r>
          <w:t xml:space="preserve"> hoofd- en/of volgnummer </w:t>
        </w:r>
      </w:ins>
      <w:ins w:id="1524" w:author="Jan Campschroer" w:date="2014-08-15T11:48:00Z">
        <w:r w:rsidR="00E83A49">
          <w:t>van het betreffende StUF-onderdeel.</w:t>
        </w:r>
      </w:ins>
    </w:p>
    <w:p w:rsidR="00161636" w:rsidRDefault="00E83A49">
      <w:pPr>
        <w:pStyle w:val="Lijstalinea"/>
        <w:numPr>
          <w:ilvl w:val="0"/>
          <w:numId w:val="59"/>
        </w:numPr>
        <w:ind w:left="567" w:hanging="567"/>
        <w:rPr>
          <w:ins w:id="1525" w:author="Jan Campschroer" w:date="2014-08-15T12:15:00Z"/>
        </w:rPr>
      </w:pPr>
      <w:ins w:id="1526" w:author="Jan Campschroer" w:date="2014-08-15T11:48:00Z">
        <w:r>
          <w:t xml:space="preserve">Aan een sectormodellen kan -na goedkeuring van de </w:t>
        </w:r>
      </w:ins>
      <w:ins w:id="1527" w:author="Jan Campschroer" w:date="2014-08-15T12:12:00Z">
        <w:r w:rsidR="00DB4DF3">
          <w:t xml:space="preserve">betreffende operationeel beheerder </w:t>
        </w:r>
      </w:ins>
      <w:ins w:id="1528" w:author="Jan Campschroer" w:date="2014-08-15T11:48:00Z">
        <w:r>
          <w:t xml:space="preserve">en regiegroep- een </w:t>
        </w:r>
      </w:ins>
      <w:ins w:id="1529" w:author="Jan Campschroer" w:date="2014-08-15T12:13:00Z">
        <w:r w:rsidR="00DB4DF3">
          <w:t xml:space="preserve">aanvullende </w:t>
        </w:r>
      </w:ins>
      <w:ins w:id="1530" w:author="Jan Campschroer" w:date="2014-08-15T11:48:00Z">
        <w:r>
          <w:t xml:space="preserve">berichtcatalogus worden toegevoegd zonder het </w:t>
        </w:r>
      </w:ins>
      <w:ins w:id="1531" w:author="Jan Campschroer" w:date="2014-08-15T12:08:00Z">
        <w:r w:rsidR="002E7218">
          <w:t xml:space="preserve">hoofd- en volgnummer </w:t>
        </w:r>
      </w:ins>
      <w:ins w:id="1532" w:author="Jan Campschroer" w:date="2014-08-15T11:48:00Z">
        <w:r>
          <w:t xml:space="preserve">te verhogen. </w:t>
        </w:r>
      </w:ins>
    </w:p>
    <w:p w:rsidR="00161636" w:rsidRDefault="00DB4DF3">
      <w:pPr>
        <w:pStyle w:val="Lijstalinea"/>
        <w:numPr>
          <w:ilvl w:val="0"/>
          <w:numId w:val="59"/>
        </w:numPr>
        <w:ind w:left="567" w:hanging="567"/>
        <w:rPr>
          <w:ins w:id="1533" w:author="Jan Campschroer" w:date="2014-08-15T11:48:00Z"/>
        </w:rPr>
      </w:pPr>
      <w:ins w:id="1534" w:author="Jan Campschroer" w:date="2014-08-15T12:14:00Z">
        <w:r>
          <w:t>Voor verdere wijzigingen (toevoegingen binnen de bestaande berichtcatalogus of bugfixes)</w:t>
        </w:r>
        <w:r w:rsidR="008140BF">
          <w:t xml:space="preserve"> van e</w:t>
        </w:r>
      </w:ins>
      <w:ins w:id="1535" w:author="Jan Campschroer" w:date="2014-08-15T11:48:00Z">
        <w:r w:rsidR="00E83A49">
          <w:t xml:space="preserve">en </w:t>
        </w:r>
      </w:ins>
      <w:ins w:id="1536" w:author="Jan Campschroer" w:date="2014-08-15T12:13:00Z">
        <w:r>
          <w:t xml:space="preserve">aanvullende </w:t>
        </w:r>
      </w:ins>
      <w:ins w:id="1537" w:author="Jan Campschroer" w:date="2014-08-15T11:48:00Z">
        <w:r w:rsidR="00E83A49">
          <w:t xml:space="preserve">berichtcatalogus is alleen goedkeuring nodig van de </w:t>
        </w:r>
      </w:ins>
      <w:ins w:id="1538" w:author="Jan Campschroer" w:date="2014-08-15T12:12:00Z">
        <w:r>
          <w:t>operationeel beheerder</w:t>
        </w:r>
      </w:ins>
      <w:ins w:id="1539" w:author="Jan Campschroer" w:date="2014-08-15T11:48:00Z">
        <w:r w:rsidR="00E83A49">
          <w:t>.</w:t>
        </w:r>
      </w:ins>
    </w:p>
    <w:p w:rsidR="00161636" w:rsidRDefault="00E83A49">
      <w:pPr>
        <w:pStyle w:val="Lijstalinea"/>
        <w:numPr>
          <w:ilvl w:val="0"/>
          <w:numId w:val="59"/>
        </w:numPr>
        <w:ind w:left="567" w:hanging="567"/>
        <w:rPr>
          <w:ins w:id="1540" w:author="Jan Campschroer" w:date="2014-08-15T11:48:00Z"/>
        </w:rPr>
      </w:pPr>
      <w:ins w:id="1541" w:author="Jan Campschroer" w:date="2014-08-15T11:48:00Z">
        <w:r>
          <w:t>Alle (functionele) wijzigingen in de generieke berichtstructuren, de mutatie- of de vraagAntwoordcatalogus van een sectormodel (zie</w:t>
        </w:r>
      </w:ins>
      <w:ins w:id="1542" w:author="Jan Campschroer" w:date="2014-08-15T12:15:00Z">
        <w:r w:rsidR="000125A0">
          <w:t xml:space="preserve"> </w:t>
        </w:r>
        <w:r w:rsidR="00E55940">
          <w:fldChar w:fldCharType="begin"/>
        </w:r>
        <w:r w:rsidR="000125A0">
          <w:instrText xml:space="preserve"> REF _Ref395811062 \h </w:instrText>
        </w:r>
      </w:ins>
      <w:r w:rsidR="00E312A5">
        <w:instrText xml:space="preserve"> \* MERGEFORMAT </w:instrText>
      </w:r>
      <w:r w:rsidR="00E55940">
        <w:fldChar w:fldCharType="separate"/>
      </w:r>
      <w:ins w:id="1543" w:author="Jan Campschroer" w:date="2014-08-15T12:15:00Z">
        <w:r w:rsidR="000125A0">
          <w:t>Figuur 1</w:t>
        </w:r>
        <w:r w:rsidR="00E55940">
          <w:fldChar w:fldCharType="end"/>
        </w:r>
      </w:ins>
      <w:ins w:id="1544" w:author="Jan Campschroer" w:date="2014-08-15T11:48:00Z">
        <w:r>
          <w:t xml:space="preserve">) leiden tot een nieuwe </w:t>
        </w:r>
      </w:ins>
      <w:ins w:id="1545" w:author="Jan Campschroer" w:date="2014-08-15T12:16:00Z">
        <w:r w:rsidR="000125A0">
          <w:t xml:space="preserve">hoof- over volgnummer </w:t>
        </w:r>
      </w:ins>
      <w:ins w:id="1546" w:author="Jan Campschroer" w:date="2014-08-15T11:48:00Z">
        <w:r>
          <w:t xml:space="preserve">en dus </w:t>
        </w:r>
      </w:ins>
      <w:ins w:id="1547" w:author="Jan Campschroer" w:date="2014-08-15T12:16:00Z">
        <w:r w:rsidR="000125A0">
          <w:t xml:space="preserve">tot </w:t>
        </w:r>
      </w:ins>
      <w:ins w:id="1548" w:author="Jan Campschroer" w:date="2014-08-15T11:48:00Z">
        <w:r>
          <w:t>een nieuwe namespace van het sectormodel. Uiteraard mogen er wel conform de errata-procedure fouten in deze schema's worden verbeterd.</w:t>
        </w:r>
        <w:r>
          <w:br/>
        </w:r>
        <w:r w:rsidR="007D53B1" w:rsidRPr="007D53B1">
          <w:rPr>
            <w:b/>
          </w:rPr>
          <w:t>Rationale</w:t>
        </w:r>
        <w:r>
          <w:t>: Deze sub-onderdelen vormen de basis voor functionaliteit in de aanvullende berichtcatalogi.</w:t>
        </w:r>
      </w:ins>
    </w:p>
    <w:p w:rsidR="00161636" w:rsidRDefault="00E83A49">
      <w:pPr>
        <w:pStyle w:val="Lijstalinea"/>
        <w:numPr>
          <w:ilvl w:val="0"/>
          <w:numId w:val="59"/>
        </w:numPr>
        <w:ind w:left="567" w:hanging="567"/>
        <w:rPr>
          <w:ins w:id="1549" w:author="Jan Campschroer" w:date="2014-08-15T12:51:00Z"/>
        </w:rPr>
      </w:pPr>
      <w:ins w:id="1550" w:author="Jan Campschroer" w:date="2014-08-15T11:48:00Z">
        <w:r>
          <w:t xml:space="preserve">Het toevoegen van een aanvullende berichtcatalogus heeft geen consequenties voor het </w:t>
        </w:r>
      </w:ins>
      <w:ins w:id="1551" w:author="Jan Campschroer" w:date="2014-08-15T11:59:00Z">
        <w:r w:rsidR="00522E92">
          <w:t>hoofd- en volg</w:t>
        </w:r>
      </w:ins>
      <w:ins w:id="1552" w:author="Jan Campschroer" w:date="2014-08-15T11:48:00Z">
        <w:r>
          <w:t>nummer</w:t>
        </w:r>
      </w:ins>
      <w:ins w:id="1553" w:author="Jan Campschroer" w:date="2014-08-15T12:54:00Z">
        <w:r w:rsidR="00E92A3A">
          <w:t xml:space="preserve"> (van het sectormodel)</w:t>
        </w:r>
      </w:ins>
      <w:ins w:id="1554" w:author="Jan Campschroer" w:date="2014-08-15T12:00:00Z">
        <w:r w:rsidR="00522E92">
          <w:t>.</w:t>
        </w:r>
      </w:ins>
      <w:ins w:id="1555" w:author="Jan Campschroer" w:date="2014-08-15T11:48:00Z">
        <w:r>
          <w:t xml:space="preserve"> Wijzigingen in het vaste deel van een secto</w:t>
        </w:r>
        <w:r w:rsidR="00F97F96">
          <w:t>rmodel leiden wel tot een nieuw</w:t>
        </w:r>
      </w:ins>
      <w:ins w:id="1556" w:author="Jan Campschroer" w:date="2014-08-15T12:00:00Z">
        <w:r w:rsidR="00F97F96">
          <w:t xml:space="preserve"> hoofd- of volgnummer</w:t>
        </w:r>
      </w:ins>
      <w:ins w:id="1557" w:author="Jan Campschroer" w:date="2014-08-15T11:48:00Z">
        <w:r>
          <w:t xml:space="preserve"> en daarmee tot een nieuwe namespace van het sectormodel.</w:t>
        </w:r>
      </w:ins>
    </w:p>
    <w:p w:rsidR="00161636" w:rsidRDefault="00E92A3A">
      <w:pPr>
        <w:pStyle w:val="Lijstalinea"/>
        <w:numPr>
          <w:ilvl w:val="0"/>
          <w:numId w:val="59"/>
        </w:numPr>
        <w:ind w:left="567" w:hanging="567"/>
        <w:rPr>
          <w:ins w:id="1558" w:author="Jan Campschroer" w:date="2014-08-15T12:52:00Z"/>
        </w:rPr>
      </w:pPr>
      <w:ins w:id="1559" w:author="Jan Campschroer" w:date="2014-08-15T12:52:00Z">
        <w:r>
          <w:lastRenderedPageBreak/>
          <w:t>E</w:t>
        </w:r>
      </w:ins>
      <w:ins w:id="1560" w:author="Jan Campschroer" w:date="2014-08-15T12:51:00Z">
        <w:r w:rsidRPr="00E92A3A">
          <w:t xml:space="preserve">en eenmaal toegevoegde berichtcatalogus </w:t>
        </w:r>
      </w:ins>
      <w:ins w:id="1561" w:author="Jan Campschroer" w:date="2014-08-15T12:52:00Z">
        <w:r>
          <w:t xml:space="preserve">mag </w:t>
        </w:r>
      </w:ins>
      <w:ins w:id="1562" w:author="Jan Campschroer" w:date="2014-08-15T12:51:00Z">
        <w:r w:rsidRPr="00E92A3A">
          <w:t>nooit meer verwijderd worden uit het sectormodel</w:t>
        </w:r>
      </w:ins>
      <w:ins w:id="1563" w:author="Jan Campschroer" w:date="2014-08-15T12:52:00Z">
        <w:r>
          <w:t>.</w:t>
        </w:r>
      </w:ins>
    </w:p>
    <w:p w:rsidR="00161636" w:rsidRDefault="00E92A3A">
      <w:pPr>
        <w:pStyle w:val="Lijstalinea"/>
        <w:numPr>
          <w:ilvl w:val="0"/>
          <w:numId w:val="59"/>
        </w:numPr>
        <w:ind w:left="567" w:hanging="567"/>
        <w:rPr>
          <w:ins w:id="1564" w:author="Jan Campschroer" w:date="2014-08-15T12:54:00Z"/>
        </w:rPr>
      </w:pPr>
      <w:ins w:id="1565" w:author="Jan Campschroer" w:date="2014-08-15T12:53:00Z">
        <w:r>
          <w:t>I</w:t>
        </w:r>
      </w:ins>
      <w:ins w:id="1566" w:author="Jan Campschroer" w:date="2014-08-15T12:51:00Z">
        <w:r w:rsidRPr="00E92A3A">
          <w:t xml:space="preserve">n een </w:t>
        </w:r>
      </w:ins>
      <w:ins w:id="1567" w:author="Jan Campschroer" w:date="2014-08-15T12:55:00Z">
        <w:r>
          <w:t xml:space="preserve">aanvullende </w:t>
        </w:r>
      </w:ins>
      <w:ins w:id="1568" w:author="Jan Campschroer" w:date="2014-08-15T12:51:00Z">
        <w:r w:rsidRPr="00E92A3A">
          <w:t xml:space="preserve">berichtcatalogus </w:t>
        </w:r>
      </w:ins>
      <w:ins w:id="1569" w:author="Jan Campschroer" w:date="2014-08-15T12:53:00Z">
        <w:r>
          <w:t xml:space="preserve">mag </w:t>
        </w:r>
      </w:ins>
      <w:ins w:id="1570" w:author="Jan Campschroer" w:date="2014-08-15T12:51:00Z">
        <w:r w:rsidRPr="00E92A3A">
          <w:t xml:space="preserve">nooit een berichtelement worden gewijzigd of verwijderd. </w:t>
        </w:r>
      </w:ins>
    </w:p>
    <w:p w:rsidR="00161636" w:rsidRDefault="00E92A3A">
      <w:pPr>
        <w:pStyle w:val="Lijstalinea"/>
        <w:numPr>
          <w:ilvl w:val="0"/>
          <w:numId w:val="59"/>
        </w:numPr>
        <w:ind w:left="567" w:hanging="567"/>
        <w:rPr>
          <w:ins w:id="1571" w:author="Jan Campschroer" w:date="2014-08-15T14:55:00Z"/>
        </w:rPr>
      </w:pPr>
      <w:ins w:id="1572" w:author="Jan Campschroer" w:date="2014-08-15T12:51:00Z">
        <w:r w:rsidRPr="00E92A3A">
          <w:t xml:space="preserve">Aan een </w:t>
        </w:r>
      </w:ins>
      <w:ins w:id="1573" w:author="Jan Campschroer" w:date="2014-08-15T12:53:00Z">
        <w:r>
          <w:t xml:space="preserve">aanvullende </w:t>
        </w:r>
      </w:ins>
      <w:ins w:id="1574" w:author="Jan Campschroer" w:date="2014-08-15T12:51:00Z">
        <w:r w:rsidRPr="00E92A3A">
          <w:t xml:space="preserve">berichtcatalogus en de bijbehorende voorbeeld-wsdl's mogen nieuwe berichtelementen en de bijbehorende services worden toegevoegd na goedkeuring van de </w:t>
        </w:r>
      </w:ins>
      <w:ins w:id="1575" w:author="Jan Campschroer" w:date="2014-08-15T12:53:00Z">
        <w:r>
          <w:t>operationeel beheerder.</w:t>
        </w:r>
      </w:ins>
      <w:ins w:id="1576" w:author="Jan Campschroer" w:date="2014-08-15T12:51:00Z">
        <w:r w:rsidRPr="00E92A3A">
          <w:t xml:space="preserve"> </w:t>
        </w:r>
      </w:ins>
    </w:p>
    <w:p w:rsidR="003078A4" w:rsidRDefault="003078A4" w:rsidP="003078A4">
      <w:pPr>
        <w:pStyle w:val="Lijstalinea"/>
        <w:numPr>
          <w:ilvl w:val="0"/>
          <w:numId w:val="59"/>
        </w:numPr>
        <w:ind w:left="567" w:hanging="567"/>
        <w:rPr>
          <w:ins w:id="1577" w:author="Jan Campschroer" w:date="2014-08-15T14:57:00Z"/>
        </w:rPr>
      </w:pPr>
      <w:ins w:id="1578" w:author="Jan Campschroer" w:date="2014-08-15T14:55:00Z">
        <w:r>
          <w:t xml:space="preserve">Een sectormodel volgt de nieuwe versies van het bijbehorende Informatiemodel. </w:t>
        </w:r>
      </w:ins>
    </w:p>
    <w:p w:rsidR="003078A4" w:rsidRDefault="003078A4" w:rsidP="003078A4">
      <w:pPr>
        <w:ind w:left="567"/>
        <w:rPr>
          <w:ins w:id="1579" w:author="Jan Campschroer" w:date="2014-08-15T14:57:00Z"/>
        </w:rPr>
      </w:pPr>
    </w:p>
    <w:p w:rsidR="003078A4" w:rsidRDefault="003078A4" w:rsidP="003078A4">
      <w:pPr>
        <w:rPr>
          <w:ins w:id="1580" w:author="Jan Campschroer" w:date="2014-08-15T11:01:00Z"/>
        </w:rPr>
      </w:pPr>
      <w:ins w:id="1581" w:author="Jan Campschroer" w:date="2014-08-15T14:57:00Z">
        <w:r>
          <w:t>&lt;&lt;@@plaatje van relaties tussen de versies van onderdelen weergeven @@&gt;&gt;</w:t>
        </w:r>
      </w:ins>
    </w:p>
    <w:p w:rsidR="00161636" w:rsidRDefault="00B20AE6">
      <w:pPr>
        <w:pStyle w:val="Kop3"/>
      </w:pPr>
      <w:bookmarkStart w:id="1582" w:name="_Toc395882606"/>
      <w:r w:rsidRPr="00D04828">
        <w:t>Releasebeleid</w:t>
      </w:r>
      <w:bookmarkEnd w:id="1310"/>
      <w:bookmarkEnd w:id="1311"/>
      <w:bookmarkEnd w:id="1582"/>
    </w:p>
    <w:p w:rsidR="00B20AE6" w:rsidRDefault="00B20AE6" w:rsidP="0093143E">
      <w:r w:rsidRPr="00D04828">
        <w:t xml:space="preserve">De </w:t>
      </w:r>
      <w:del w:id="1583" w:author="Jan Campschroer" w:date="2014-08-14T20:32:00Z">
        <w:r w:rsidR="0062284F" w:rsidDel="00F7604D">
          <w:delText>drie</w:delText>
        </w:r>
        <w:r w:rsidR="0062284F" w:rsidRPr="00D04828" w:rsidDel="00F7604D">
          <w:delText xml:space="preserve"> </w:delText>
        </w:r>
      </w:del>
      <w:r w:rsidRPr="00D04828">
        <w:t>te beheren StUF onderdelen</w:t>
      </w:r>
      <w:ins w:id="1584" w:author="Jan Campschroer" w:date="2014-08-14T20:32:00Z">
        <w:r w:rsidR="00F7604D">
          <w:t xml:space="preserve"> </w:t>
        </w:r>
      </w:ins>
      <w:del w:id="1585" w:author="Jan Campschroer" w:date="2014-08-14T20:32:00Z">
        <w:r w:rsidRPr="00D04828" w:rsidDel="00F7604D">
          <w:delText>, de StUF onderlaag, de horizontale sectormodellen StUF-BG en StUF-ZKN</w:delText>
        </w:r>
        <w:r w:rsidR="0062284F" w:rsidDel="00F7604D">
          <w:delText xml:space="preserve">, </w:delText>
        </w:r>
      </w:del>
      <w:r w:rsidRPr="00D04828">
        <w:t xml:space="preserve">zullen gezamenlijk en afzonderlijk onderhevig zijn aan beheer en onderhoud. Het beleid dat gehanteerd wordt voor aanpassingen van </w:t>
      </w:r>
      <w:del w:id="1586" w:author="Jan Campschroer" w:date="2014-08-14T20:33:00Z">
        <w:r w:rsidRPr="00D04828" w:rsidDel="00F7604D">
          <w:delText xml:space="preserve">deze drie </w:delText>
        </w:r>
      </w:del>
      <w:r w:rsidRPr="00D04828">
        <w:t>StUF onderdelen is als volgt:</w:t>
      </w:r>
    </w:p>
    <w:p w:rsidR="00FF1230" w:rsidRPr="00D04828" w:rsidDel="00D5351C" w:rsidRDefault="00FF1230" w:rsidP="0093143E">
      <w:pPr>
        <w:rPr>
          <w:del w:id="1587" w:author="Jan Campschroer" w:date="2014-08-14T20:31:00Z"/>
        </w:rPr>
      </w:pPr>
    </w:p>
    <w:p w:rsidR="00B20AE6" w:rsidRPr="00D66BCE" w:rsidDel="00D5351C" w:rsidRDefault="007D53B1" w:rsidP="0093143E">
      <w:pPr>
        <w:pStyle w:val="Koptekst"/>
        <w:rPr>
          <w:del w:id="1588" w:author="Jan Campschroer" w:date="2014-08-14T20:31:00Z"/>
          <w:b/>
          <w:u w:val="single"/>
        </w:rPr>
      </w:pPr>
      <w:del w:id="1589" w:author="Jan Campschroer" w:date="2014-08-14T20:31:00Z">
        <w:r w:rsidRPr="007D53B1">
          <w:rPr>
            <w:b/>
            <w:u w:val="single"/>
          </w:rPr>
          <w:delText>Participatie</w:delText>
        </w:r>
      </w:del>
    </w:p>
    <w:p w:rsidR="00161636" w:rsidRDefault="00B20AE6">
      <w:pPr>
        <w:pStyle w:val="Lijstalinea"/>
        <w:numPr>
          <w:ilvl w:val="0"/>
          <w:numId w:val="50"/>
        </w:numPr>
        <w:rPr>
          <w:del w:id="1590" w:author="Jan Campschroer" w:date="2014-08-14T20:31:00Z"/>
        </w:rPr>
      </w:pPr>
      <w:del w:id="1591" w:author="Jan Campschroer" w:date="2014-08-14T20:31:00Z">
        <w:r w:rsidRPr="00D04828" w:rsidDel="00D5351C">
          <w:delText xml:space="preserve">Uitbreidingen en aanpassingen in </w:delText>
        </w:r>
      </w:del>
      <w:del w:id="1592" w:author="Jan Campschroer" w:date="2014-08-14T20:23:00Z">
        <w:r w:rsidRPr="00D04828" w:rsidDel="00FD6A26">
          <w:delText xml:space="preserve">de drie </w:delText>
        </w:r>
      </w:del>
      <w:del w:id="1593" w:author="Jan Campschroer" w:date="2014-08-14T20:31:00Z">
        <w:r w:rsidRPr="00D04828" w:rsidDel="00D5351C">
          <w:delText xml:space="preserve">te beheren StUF onderdelen komen tot stand door participatie van de verschillende belanghebbenden. </w:delText>
        </w:r>
      </w:del>
    </w:p>
    <w:p w:rsidR="00161636" w:rsidRDefault="00B20AE6">
      <w:pPr>
        <w:pStyle w:val="Lijstalinea"/>
        <w:numPr>
          <w:ilvl w:val="0"/>
          <w:numId w:val="50"/>
        </w:numPr>
        <w:rPr>
          <w:del w:id="1594" w:author="Jan Campschroer" w:date="2014-08-14T20:24:00Z"/>
        </w:rPr>
      </w:pPr>
      <w:del w:id="1595" w:author="Jan Campschroer" w:date="2014-08-14T20:24:00Z">
        <w:r w:rsidRPr="00D04828" w:rsidDel="00FD6A26">
          <w:delText>Belanghebbenden kunnen op drie manieren participeren: als lid van de StUF Community en/of StUF Expertgroep en/of als lid van de StUF Regiegroep.</w:delText>
        </w:r>
      </w:del>
    </w:p>
    <w:p w:rsidR="00161636" w:rsidRDefault="00B20AE6">
      <w:pPr>
        <w:pStyle w:val="Lijstalinea"/>
        <w:numPr>
          <w:ilvl w:val="0"/>
          <w:numId w:val="50"/>
        </w:numPr>
        <w:rPr>
          <w:del w:id="1596" w:author="Jan Campschroer" w:date="2014-08-14T20:31:00Z"/>
          <w:rFonts w:cs="Arial"/>
        </w:rPr>
      </w:pPr>
      <w:del w:id="1597" w:author="Jan Campschroer" w:date="2014-08-14T20:31:00Z">
        <w:r w:rsidRPr="00D04828" w:rsidDel="00D5351C">
          <w:delText>De beheerder van een verticaal sectormodel is verantwoordelijk voor adequate vertegenwoordiging in de StUF Regiegroep.</w:delText>
        </w:r>
      </w:del>
    </w:p>
    <w:p w:rsidR="00B20AE6" w:rsidRPr="00D04828" w:rsidRDefault="00B20AE6" w:rsidP="0093143E"/>
    <w:p w:rsidR="00B20AE6" w:rsidRPr="00D66BCE" w:rsidRDefault="007D53B1" w:rsidP="0093143E">
      <w:pPr>
        <w:rPr>
          <w:b/>
          <w:u w:val="single"/>
        </w:rPr>
      </w:pPr>
      <w:r w:rsidRPr="007D53B1">
        <w:rPr>
          <w:b/>
          <w:u w:val="single"/>
        </w:rPr>
        <w:t xml:space="preserve">Nieuwe releases </w:t>
      </w:r>
    </w:p>
    <w:p w:rsidR="002C0922" w:rsidRDefault="00B20AE6">
      <w:pPr>
        <w:pStyle w:val="Lijstalinea"/>
        <w:numPr>
          <w:ilvl w:val="0"/>
          <w:numId w:val="58"/>
        </w:numPr>
        <w:ind w:left="567" w:hanging="567"/>
        <w:rPr>
          <w:ins w:id="1598" w:author="Jan Campschroer" w:date="2014-08-15T16:22:00Z"/>
        </w:rPr>
      </w:pPr>
      <w:r w:rsidRPr="00D04828">
        <w:t xml:space="preserve">Wijzigingsaanvragen </w:t>
      </w:r>
      <w:ins w:id="1599" w:author="Jan Campschroer" w:date="2014-08-14T20:35:00Z">
        <w:r w:rsidR="005E1B31">
          <w:t xml:space="preserve">voor een StUF </w:t>
        </w:r>
      </w:ins>
      <w:ins w:id="1600" w:author="Jan Campschroer" w:date="2014-08-15T09:17:00Z">
        <w:r w:rsidR="005E1B31">
          <w:t>o</w:t>
        </w:r>
      </w:ins>
      <w:ins w:id="1601" w:author="Jan Campschroer" w:date="2014-08-14T20:35:00Z">
        <w:r w:rsidR="00F7604D">
          <w:t xml:space="preserve">nderdeel </w:t>
        </w:r>
      </w:ins>
      <w:r w:rsidRPr="00D04828">
        <w:t xml:space="preserve">kunnen door belanghebbenden worden ingediend bij de </w:t>
      </w:r>
      <w:ins w:id="1602" w:author="Jan Campschroer" w:date="2014-08-14T20:35:00Z">
        <w:r w:rsidR="00F7604D">
          <w:t xml:space="preserve">desbetreffende </w:t>
        </w:r>
      </w:ins>
      <w:r w:rsidRPr="00D04828">
        <w:t xml:space="preserve">beheerder. </w:t>
      </w:r>
      <w:ins w:id="1603" w:author="Jan Campschroer" w:date="2014-08-15T09:18:00Z">
        <w:r w:rsidR="005E1B31">
          <w:t xml:space="preserve">Als er geen StUF onderdeel </w:t>
        </w:r>
      </w:ins>
      <w:ins w:id="1604" w:author="Jan Campschroer" w:date="2014-08-15T09:19:00Z">
        <w:r w:rsidR="005E1B31">
          <w:t xml:space="preserve">aan te wijzen is, dan kan de wijzigingsaanvraag ingediend worden bij KING. </w:t>
        </w:r>
      </w:ins>
      <w:commentRangeStart w:id="1605"/>
      <w:r w:rsidR="00CB7394">
        <w:t>Daarbij wordt onderscheid gemaakt tussen technische en semantische wijzigingen.</w:t>
      </w:r>
      <w:commentRangeEnd w:id="1605"/>
      <w:r w:rsidR="00F7604D">
        <w:rPr>
          <w:rStyle w:val="Verwijzingopmerking"/>
        </w:rPr>
        <w:commentReference w:id="1605"/>
      </w:r>
      <w:ins w:id="1606" w:author="Jan Campschroer" w:date="2014-08-15T16:21:00Z">
        <w:r w:rsidR="002C0922">
          <w:t xml:space="preserve"> </w:t>
        </w:r>
      </w:ins>
    </w:p>
    <w:p w:rsidR="002C0922" w:rsidRDefault="002C0922">
      <w:pPr>
        <w:pStyle w:val="Lijstalinea"/>
        <w:numPr>
          <w:ilvl w:val="0"/>
          <w:numId w:val="58"/>
        </w:numPr>
        <w:ind w:left="567" w:hanging="567"/>
        <w:rPr>
          <w:ins w:id="1607" w:author="Jan Campschroer" w:date="2014-08-15T16:23:00Z"/>
        </w:rPr>
      </w:pPr>
      <w:ins w:id="1608" w:author="Jan Campschroer" w:date="2014-08-15T16:21:00Z">
        <w:r>
          <w:t xml:space="preserve">Het afhandelen van een wijzigingsaanvraag verloopt (versneld) de stappen zoals beschreven in het </w:t>
        </w:r>
      </w:ins>
      <w:ins w:id="1609" w:author="Jan Campschroer" w:date="2014-08-15T16:22:00Z">
        <w:r>
          <w:t xml:space="preserve">“Proces- en producteisen” document. D.w.z. er wordt vastgesteld </w:t>
        </w:r>
      </w:ins>
    </w:p>
    <w:p w:rsidR="00FA29CE" w:rsidRDefault="002C0922">
      <w:pPr>
        <w:pStyle w:val="Lijstalinea"/>
        <w:numPr>
          <w:ilvl w:val="1"/>
          <w:numId w:val="58"/>
        </w:numPr>
        <w:rPr>
          <w:ins w:id="1610" w:author="Jan Campschroer" w:date="2014-08-15T16:23:00Z"/>
        </w:rPr>
        <w:pPrChange w:id="1611" w:author="Jan Campschroer" w:date="2014-08-15T16:23:00Z">
          <w:pPr>
            <w:pStyle w:val="Lijstalinea"/>
            <w:numPr>
              <w:numId w:val="58"/>
            </w:numPr>
            <w:ind w:left="567" w:hanging="567"/>
          </w:pPr>
        </w:pPrChange>
      </w:pPr>
      <w:ins w:id="1612" w:author="Jan Campschroer" w:date="2014-08-15T16:23:00Z">
        <w:r>
          <w:t>W</w:t>
        </w:r>
      </w:ins>
      <w:ins w:id="1613" w:author="Jan Campschroer" w:date="2014-08-15T16:22:00Z">
        <w:r>
          <w:t>at de “businesscase” is. Wille</w:t>
        </w:r>
      </w:ins>
      <w:ins w:id="1614" w:author="Jan Campschroer" w:date="2014-08-15T16:23:00Z">
        <w:r>
          <w:t>n belanghebbenden dit</w:t>
        </w:r>
      </w:ins>
      <w:ins w:id="1615" w:author="Jan Campschroer" w:date="2014-08-15T16:24:00Z">
        <w:r>
          <w:t>, wat is de toegevoegde waarde</w:t>
        </w:r>
      </w:ins>
      <w:ins w:id="1616" w:author="Jan Campschroer" w:date="2014-08-15T16:23:00Z">
        <w:r>
          <w:t>?</w:t>
        </w:r>
      </w:ins>
    </w:p>
    <w:p w:rsidR="00FA29CE" w:rsidRDefault="002C0922">
      <w:pPr>
        <w:pStyle w:val="Lijstalinea"/>
        <w:numPr>
          <w:ilvl w:val="1"/>
          <w:numId w:val="58"/>
        </w:numPr>
        <w:rPr>
          <w:ins w:id="1617" w:author="Jan Campschroer" w:date="2014-08-15T16:23:00Z"/>
        </w:rPr>
        <w:pPrChange w:id="1618" w:author="Jan Campschroer" w:date="2014-08-15T16:23:00Z">
          <w:pPr>
            <w:pStyle w:val="Lijstalinea"/>
            <w:numPr>
              <w:numId w:val="58"/>
            </w:numPr>
            <w:ind w:left="567" w:hanging="567"/>
          </w:pPr>
        </w:pPrChange>
      </w:pPr>
      <w:ins w:id="1619" w:author="Jan Campschroer" w:date="2014-08-15T16:23:00Z">
        <w:r>
          <w:t xml:space="preserve">Wat de gewenste functionaliteit moet zijn. Wat heeft een gemeente hier aan? </w:t>
        </w:r>
      </w:ins>
    </w:p>
    <w:p w:rsidR="00FA29CE" w:rsidRDefault="002C0922">
      <w:pPr>
        <w:pStyle w:val="Lijstalinea"/>
        <w:numPr>
          <w:ilvl w:val="1"/>
          <w:numId w:val="58"/>
        </w:numPr>
        <w:pPrChange w:id="1620" w:author="Jan Campschroer" w:date="2014-08-15T16:23:00Z">
          <w:pPr>
            <w:pStyle w:val="Lijstalinea"/>
            <w:numPr>
              <w:numId w:val="58"/>
            </w:numPr>
            <w:ind w:left="567" w:hanging="567"/>
          </w:pPr>
        </w:pPrChange>
      </w:pPr>
      <w:ins w:id="1621" w:author="Jan Campschroer" w:date="2014-08-15T16:24:00Z">
        <w:r>
          <w:t>Wat dat betekent voor de diverse StuF-onderdelen. Wat houdt de wijziging in</w:t>
        </w:r>
      </w:ins>
      <w:ins w:id="1622" w:author="Jan Campschroer" w:date="2014-08-15T16:25:00Z">
        <w:r w:rsidR="00F11302">
          <w:t xml:space="preserve">? </w:t>
        </w:r>
      </w:ins>
      <w:ins w:id="1623" w:author="Jan Campschroer" w:date="2014-08-15T16:26:00Z">
        <w:r w:rsidR="00F11302">
          <w:t>Dat geeft de verschillende RFC’s voor verschillende StUF onderdelen.</w:t>
        </w:r>
      </w:ins>
    </w:p>
    <w:p w:rsidR="00161636" w:rsidRDefault="00B20AE6">
      <w:pPr>
        <w:pStyle w:val="Lijstalinea"/>
        <w:numPr>
          <w:ilvl w:val="0"/>
          <w:numId w:val="58"/>
        </w:numPr>
        <w:ind w:left="567" w:hanging="567"/>
        <w:rPr>
          <w:ins w:id="1624" w:author="Jan Campschroer" w:date="2014-08-15T09:17:00Z"/>
        </w:rPr>
      </w:pPr>
      <w:r w:rsidRPr="00D04828">
        <w:t>De StUF Expertgroep</w:t>
      </w:r>
      <w:ins w:id="1625" w:author="Jan Campschroer" w:date="2014-08-14T20:37:00Z">
        <w:r w:rsidR="00F7604D">
          <w:t xml:space="preserve">, de </w:t>
        </w:r>
        <w:r w:rsidR="00D86A61">
          <w:t>IM Expertgroep, een (extern) werkgroep</w:t>
        </w:r>
      </w:ins>
      <w:r w:rsidRPr="00D04828">
        <w:t xml:space="preserve"> is verantwoordelijk voor de beoordeling van ingediende wijzigingsaanvragen, uitwerken ervan in RFC’s en de inhoudelijke (door)ontwikkeling van de </w:t>
      </w:r>
      <w:ins w:id="1626" w:author="Jan Campschroer" w:date="2014-08-14T20:34:00Z">
        <w:r w:rsidR="00F7604D">
          <w:t xml:space="preserve">aan haar toegewezen </w:t>
        </w:r>
      </w:ins>
      <w:del w:id="1627" w:author="Jan Campschroer" w:date="2014-08-14T20:33:00Z">
        <w:r w:rsidRPr="00D04828" w:rsidDel="00F7604D">
          <w:delText xml:space="preserve">drie te beheren </w:delText>
        </w:r>
      </w:del>
      <w:r w:rsidRPr="00D04828">
        <w:t xml:space="preserve">StUF onderdelen. </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30" w:type="dxa"/>
          <w:right w:w="30" w:type="dxa"/>
        </w:tblCellMar>
        <w:tblLook w:val="0000"/>
      </w:tblPr>
      <w:tblGrid>
        <w:gridCol w:w="8676"/>
      </w:tblGrid>
      <w:tr w:rsidR="00493975" w:rsidRPr="00D04828" w:rsidDel="007A307C" w:rsidTr="009C0604">
        <w:trPr>
          <w:trHeight w:val="247"/>
          <w:jc w:val="center"/>
          <w:del w:id="1628" w:author="Jan Campschroer" w:date="2014-08-15T11:02:00Z"/>
        </w:trPr>
        <w:tc>
          <w:tcPr>
            <w:tcW w:w="8676" w:type="dxa"/>
            <w:tcBorders>
              <w:bottom w:val="single" w:sz="2" w:space="0" w:color="auto"/>
            </w:tcBorders>
            <w:shd w:val="clear" w:color="auto" w:fill="FF6600"/>
          </w:tcPr>
          <w:p w:rsidR="00161636" w:rsidRDefault="00493975">
            <w:pPr>
              <w:numPr>
                <w:ilvl w:val="0"/>
                <w:numId w:val="58"/>
              </w:numPr>
              <w:ind w:left="567" w:hanging="567"/>
              <w:rPr>
                <w:del w:id="1629" w:author="Jan Campschroer" w:date="2014-08-15T09:23:00Z"/>
                <w:lang w:val="nl-NL" w:eastAsia="nl-NL"/>
              </w:rPr>
            </w:pPr>
            <w:del w:id="1630" w:author="Jan Campschroer" w:date="2014-08-15T09:23:00Z">
              <w:r w:rsidRPr="00D04828" w:rsidDel="00493975">
                <w:rPr>
                  <w:lang w:val="nl-NL" w:eastAsia="nl-NL"/>
                </w:rPr>
                <w:delText>Status</w:delText>
              </w:r>
            </w:del>
          </w:p>
          <w:p w:rsidR="00161636" w:rsidRDefault="00493975">
            <w:pPr>
              <w:numPr>
                <w:ilvl w:val="0"/>
                <w:numId w:val="58"/>
              </w:numPr>
              <w:ind w:left="567" w:hanging="567"/>
              <w:rPr>
                <w:del w:id="1631" w:author="Jan Campschroer" w:date="2014-08-15T09:23:00Z"/>
                <w:lang w:val="nl-NL" w:eastAsia="nl-NL"/>
              </w:rPr>
            </w:pPr>
            <w:del w:id="1632" w:author="Jan Campschroer" w:date="2014-08-15T09:23:00Z">
              <w:r w:rsidRPr="00D04828" w:rsidDel="00493975">
                <w:rPr>
                  <w:lang w:val="nl-NL" w:eastAsia="nl-NL"/>
                </w:rPr>
                <w:delText>StUF</w:delText>
              </w:r>
            </w:del>
          </w:p>
          <w:p w:rsidR="00161636" w:rsidRDefault="00493975">
            <w:pPr>
              <w:numPr>
                <w:ilvl w:val="0"/>
                <w:numId w:val="58"/>
              </w:numPr>
              <w:ind w:left="567" w:hanging="567"/>
              <w:rPr>
                <w:del w:id="1633" w:author="Jan Campschroer" w:date="2014-08-15T09:23:00Z"/>
                <w:lang w:val="nl-NL" w:eastAsia="nl-NL"/>
              </w:rPr>
            </w:pPr>
            <w:del w:id="1634" w:author="Jan Campschroer" w:date="2014-08-15T11:02:00Z">
              <w:r w:rsidRPr="00D04828" w:rsidDel="007A307C">
                <w:rPr>
                  <w:lang w:val="nl-NL" w:eastAsia="nl-NL"/>
                </w:rPr>
                <w:delText xml:space="preserve"> Status van een</w:delText>
              </w:r>
            </w:del>
            <w:del w:id="1635" w:author="Jan Campschroer" w:date="2014-08-15T09:23:00Z">
              <w:r w:rsidRPr="00D04828" w:rsidDel="00493975">
                <w:rPr>
                  <w:lang w:val="nl-NL" w:eastAsia="nl-NL"/>
                </w:rPr>
                <w:delText xml:space="preserve"> </w:delText>
              </w:r>
            </w:del>
          </w:p>
          <w:p w:rsidR="00161636" w:rsidRDefault="00493975">
            <w:pPr>
              <w:numPr>
                <w:ilvl w:val="0"/>
                <w:numId w:val="58"/>
              </w:numPr>
              <w:ind w:left="567" w:hanging="567"/>
              <w:rPr>
                <w:del w:id="1636" w:author="Jan Campschroer" w:date="2014-08-15T09:24:00Z"/>
                <w:lang w:val="nl-NL" w:eastAsia="nl-NL"/>
              </w:rPr>
            </w:pPr>
            <w:del w:id="1637" w:author="Jan Campschroer" w:date="2014-08-15T11:02:00Z">
              <w:r w:rsidRPr="00D04828" w:rsidDel="007A307C">
                <w:rPr>
                  <w:lang w:val="nl-NL" w:eastAsia="nl-NL"/>
                </w:rPr>
                <w:delText xml:space="preserve"> StUF onderdeel</w:delText>
              </w:r>
              <w:r w:rsidDel="007A307C">
                <w:rPr>
                  <w:lang w:val="nl-NL" w:eastAsia="nl-NL"/>
                </w:rPr>
                <w:delText xml:space="preserve"> versie</w:delText>
              </w:r>
            </w:del>
          </w:p>
          <w:p w:rsidR="00161636" w:rsidRDefault="00493975">
            <w:pPr>
              <w:numPr>
                <w:ilvl w:val="0"/>
                <w:numId w:val="58"/>
              </w:numPr>
              <w:ind w:left="567" w:hanging="567"/>
              <w:rPr>
                <w:del w:id="1638" w:author="Jan Campschroer" w:date="2014-08-15T11:02:00Z"/>
                <w:lang w:val="nl-NL" w:eastAsia="nl-NL"/>
              </w:rPr>
            </w:pPr>
            <w:del w:id="1639" w:author="Jan Campschroer" w:date="2014-08-15T09:24:00Z">
              <w:r w:rsidRPr="00D04828" w:rsidDel="00493975">
                <w:rPr>
                  <w:lang w:val="nl-NL" w:eastAsia="nl-NL"/>
                </w:rPr>
                <w:delText xml:space="preserve"> </w:delText>
              </w:r>
            </w:del>
            <w:del w:id="1640" w:author="Jan Campschroer" w:date="2014-08-15T09:23:00Z">
              <w:r w:rsidRPr="00D04828" w:rsidDel="00493975">
                <w:rPr>
                  <w:lang w:val="nl-NL" w:eastAsia="nl-NL"/>
                </w:rPr>
                <w:delText>Beschrijving van de status</w:delText>
              </w:r>
            </w:del>
          </w:p>
        </w:tc>
      </w:tr>
    </w:tbl>
    <w:p w:rsidR="00161636" w:rsidRDefault="00161636">
      <w:pPr>
        <w:numPr>
          <w:ilvl w:val="0"/>
          <w:numId w:val="58"/>
        </w:numPr>
        <w:ind w:left="567" w:hanging="567"/>
        <w:rPr>
          <w:del w:id="1641" w:author="Jan Campschroer" w:date="2014-08-15T11:02:00Z"/>
        </w:rPr>
      </w:pPr>
    </w:p>
    <w:p w:rsidR="00161636" w:rsidRDefault="00A619D5">
      <w:pPr>
        <w:pStyle w:val="Lijstalinea"/>
        <w:numPr>
          <w:ilvl w:val="0"/>
          <w:numId w:val="58"/>
        </w:numPr>
        <w:ind w:left="567" w:hanging="567"/>
        <w:rPr>
          <w:del w:id="1642" w:author="Jan Campschroer" w:date="2014-08-15T11:02:00Z"/>
        </w:rPr>
      </w:pPr>
      <w:moveToRangeStart w:id="1643" w:author="Jan Campschroer" w:date="2014-08-15T10:41:00Z" w:name="move395862607"/>
      <w:moveTo w:id="1644" w:author="Jan Campschroer" w:date="2014-08-15T10:41:00Z">
        <w:del w:id="1645" w:author="Jan Campschroer" w:date="2014-08-15T11:02:00Z">
          <w:r w:rsidRPr="00D04828" w:rsidDel="007A307C">
            <w:delText>Maximaal kunnen twee (opéénvolgende) versies van een StUF onderdeel gelijktijdig de status ‘In Gebruik’ hebben.</w:delText>
          </w:r>
        </w:del>
      </w:moveTo>
    </w:p>
    <w:moveToRangeEnd w:id="1643"/>
    <w:p w:rsidR="00161636" w:rsidRDefault="00B20AE6">
      <w:pPr>
        <w:pStyle w:val="Lijstalinea"/>
        <w:numPr>
          <w:ilvl w:val="0"/>
          <w:numId w:val="58"/>
        </w:numPr>
        <w:ind w:left="567" w:hanging="567"/>
      </w:pPr>
      <w:r w:rsidRPr="00D04828">
        <w:t xml:space="preserve">De </w:t>
      </w:r>
      <w:del w:id="1646" w:author="Jan Campschroer" w:date="2014-08-14T20:39:00Z">
        <w:r w:rsidRPr="00D04828" w:rsidDel="00D86A61">
          <w:delText xml:space="preserve">StUF </w:delText>
        </w:r>
      </w:del>
      <w:r w:rsidRPr="00D04828">
        <w:t>beheerder zorgt voor de voorbereiding van de releaseplanning</w:t>
      </w:r>
      <w:r w:rsidR="00BD6A33" w:rsidRPr="00D04828">
        <w:t xml:space="preserve"> door</w:t>
      </w:r>
      <w:r w:rsidRPr="00D04828">
        <w:t xml:space="preserve"> </w:t>
      </w:r>
      <w:ins w:id="1647" w:author="Jan Campschroer" w:date="2014-08-14T20:39:00Z">
        <w:r w:rsidR="00D86A61">
          <w:t xml:space="preserve">per </w:t>
        </w:r>
      </w:ins>
      <w:ins w:id="1648" w:author="Jan Campschroer" w:date="2014-08-15T09:10:00Z">
        <w:r w:rsidR="00F1124A">
          <w:t>(door hem beheer</w:t>
        </w:r>
      </w:ins>
      <w:ins w:id="1649" w:author="Jan Campschroer" w:date="2014-08-15T09:11:00Z">
        <w:r w:rsidR="00F1124A">
          <w:t>d</w:t>
        </w:r>
      </w:ins>
      <w:ins w:id="1650" w:author="Jan Campschroer" w:date="2014-08-15T09:10:00Z">
        <w:r w:rsidR="00F1124A">
          <w:t xml:space="preserve">) </w:t>
        </w:r>
      </w:ins>
      <w:ins w:id="1651" w:author="Jan Campschroer" w:date="2014-08-14T20:39:00Z">
        <w:r w:rsidR="00D86A61">
          <w:t>S</w:t>
        </w:r>
      </w:ins>
      <w:ins w:id="1652" w:author="Jan Campschroer" w:date="2014-08-14T20:40:00Z">
        <w:r w:rsidR="00D86A61">
          <w:t xml:space="preserve">tUF onderdeel </w:t>
        </w:r>
      </w:ins>
      <w:ins w:id="1653" w:author="Jan Campschroer" w:date="2014-08-14T20:42:00Z">
        <w:r w:rsidR="00D86A61">
          <w:t xml:space="preserve">een releasevoorstel op te stellen. </w:t>
        </w:r>
        <w:r w:rsidR="00D630AB">
          <w:t xml:space="preserve">In dit releasevoorstel is </w:t>
        </w:r>
      </w:ins>
      <w:r w:rsidRPr="00D04828">
        <w:t>per release</w:t>
      </w:r>
      <w:ins w:id="1654" w:author="Jan Campschroer" w:date="2014-08-14T20:40:00Z">
        <w:r w:rsidR="00D86A61">
          <w:t>moment</w:t>
        </w:r>
      </w:ins>
      <w:r w:rsidRPr="00D04828">
        <w:t xml:space="preserve"> </w:t>
      </w:r>
      <w:ins w:id="1655" w:author="Jan Campschroer" w:date="2014-08-14T20:40:00Z">
        <w:r w:rsidR="00D630AB">
          <w:t>aan</w:t>
        </w:r>
      </w:ins>
      <w:ins w:id="1656" w:author="Jan Campschroer" w:date="2014-08-14T20:42:00Z">
        <w:r w:rsidR="00D630AB">
          <w:t>ge</w:t>
        </w:r>
      </w:ins>
      <w:ins w:id="1657" w:author="Jan Campschroer" w:date="2014-08-14T20:40:00Z">
        <w:r w:rsidR="00D86A61">
          <w:t>geven welke RFC</w:t>
        </w:r>
      </w:ins>
      <w:ins w:id="1658" w:author="Jan Campschroer" w:date="2014-08-14T20:41:00Z">
        <w:r w:rsidR="00D86A61">
          <w:t>’</w:t>
        </w:r>
      </w:ins>
      <w:ins w:id="1659" w:author="Jan Campschroer" w:date="2014-08-14T20:40:00Z">
        <w:r w:rsidR="00D86A61">
          <w:t xml:space="preserve">s </w:t>
        </w:r>
      </w:ins>
      <w:ins w:id="1660" w:author="Jan Campschroer" w:date="2014-08-14T20:41:00Z">
        <w:r w:rsidR="00D630AB">
          <w:t>worden meegenomen.</w:t>
        </w:r>
      </w:ins>
      <w:del w:id="1661" w:author="Jan Campschroer" w:date="2014-08-14T20:41:00Z">
        <w:r w:rsidRPr="00D04828" w:rsidDel="00D86A61">
          <w:delText>meerdere voorstellen uit te werken.</w:delText>
        </w:r>
      </w:del>
    </w:p>
    <w:p w:rsidR="00161636" w:rsidRDefault="00B20AE6">
      <w:pPr>
        <w:pStyle w:val="Lijstalinea"/>
        <w:numPr>
          <w:ilvl w:val="0"/>
          <w:numId w:val="58"/>
        </w:numPr>
        <w:ind w:left="567" w:hanging="567"/>
      </w:pPr>
      <w:r w:rsidRPr="00D04828">
        <w:t xml:space="preserve">De StUF Regiegroep beoordeelt de </w:t>
      </w:r>
      <w:r w:rsidR="00CB7394">
        <w:t xml:space="preserve">met </w:t>
      </w:r>
      <w:ins w:id="1662" w:author="Jan Campschroer" w:date="2014-08-14T20:43:00Z">
        <w:r w:rsidR="00D630AB">
          <w:t xml:space="preserve">elkaar </w:t>
        </w:r>
      </w:ins>
      <w:del w:id="1663" w:author="Jan Campschroer" w:date="2014-08-14T20:43:00Z">
        <w:r w:rsidR="00CB7394" w:rsidDel="00D630AB">
          <w:delText xml:space="preserve">het semantisch niveau </w:delText>
        </w:r>
      </w:del>
      <w:r w:rsidR="00CB7394">
        <w:t xml:space="preserve">afgestemde </w:t>
      </w:r>
      <w:r w:rsidRPr="00D04828">
        <w:t>releasevoorstellen en stelt het beleid en de lifecycleplanning van nieuwe versies van StUF onderdelen vast in het releaseplannings</w:t>
      </w:r>
      <w:ins w:id="1664" w:author="Jan Campschroer" w:date="2014-08-15T09:11:00Z">
        <w:r w:rsidR="00F1124A">
          <w:softHyphen/>
        </w:r>
      </w:ins>
      <w:r w:rsidRPr="00D04828">
        <w:t xml:space="preserve">proces. </w:t>
      </w:r>
    </w:p>
    <w:p w:rsidR="00161636" w:rsidRDefault="00B20AE6">
      <w:pPr>
        <w:pStyle w:val="Lijstalinea"/>
        <w:numPr>
          <w:ilvl w:val="0"/>
          <w:numId w:val="58"/>
        </w:numPr>
        <w:ind w:left="567" w:hanging="567"/>
      </w:pPr>
      <w:r w:rsidRPr="00D04828">
        <w:t xml:space="preserve">Bij het vaststellen van de inhoud van een nieuwe versie van een StUF onderdeel wordt gestreefd naar consensus in de StUF Regiegroep. Als consensus uitblijft zal de StUF beheerder, </w:t>
      </w:r>
      <w:commentRangeStart w:id="1665"/>
      <w:r w:rsidRPr="00D04828">
        <w:t xml:space="preserve">samen met VNG en het Ministerie van BZK </w:t>
      </w:r>
      <w:commentRangeEnd w:id="1665"/>
      <w:r w:rsidR="00D630AB">
        <w:rPr>
          <w:rStyle w:val="Verwijzingopmerking"/>
        </w:rPr>
        <w:commentReference w:id="1665"/>
      </w:r>
      <w:r w:rsidRPr="00D04828">
        <w:t>de inhoud van een nieuwe versie vaststellen.</w:t>
      </w:r>
    </w:p>
    <w:p w:rsidR="00161636" w:rsidDel="002C0922" w:rsidRDefault="00B20AE6">
      <w:pPr>
        <w:pStyle w:val="Lijstalinea"/>
        <w:numPr>
          <w:ilvl w:val="0"/>
          <w:numId w:val="58"/>
        </w:numPr>
        <w:ind w:left="567" w:hanging="567"/>
        <w:rPr>
          <w:del w:id="1666" w:author="Jan Campschroer" w:date="2014-08-15T16:20:00Z"/>
        </w:rPr>
      </w:pPr>
      <w:r w:rsidRPr="00D04828">
        <w:lastRenderedPageBreak/>
        <w:t>Bij het vaststellen van de lifecycleplanning zal de StUF Regiegroep ook uitspraken doen over het ondersteunen van oude versies.</w:t>
      </w:r>
    </w:p>
    <w:p w:rsidR="00161636" w:rsidRDefault="00B20AE6" w:rsidP="002C0922">
      <w:pPr>
        <w:pStyle w:val="Lijstalinea"/>
        <w:numPr>
          <w:ilvl w:val="0"/>
          <w:numId w:val="58"/>
        </w:numPr>
        <w:ind w:left="567" w:hanging="567"/>
      </w:pPr>
      <w:moveFromRangeStart w:id="1667" w:author="Jan Campschroer" w:date="2014-08-15T10:41:00Z" w:name="move395862607"/>
      <w:moveFrom w:id="1668" w:author="Jan Campschroer" w:date="2014-08-15T10:41:00Z">
        <w:r w:rsidRPr="00D04828" w:rsidDel="00A619D5">
          <w:t>Maximaal kunnen twee (opéénvolgende) versies van een StUF onderdeel gelijktijdig de status ‘In Gebruik’ hebben.</w:t>
        </w:r>
      </w:moveFrom>
    </w:p>
    <w:moveFromRangeEnd w:id="1667"/>
    <w:p w:rsidR="00161636" w:rsidRDefault="00F1124A">
      <w:pPr>
        <w:pStyle w:val="Lijstalinea"/>
        <w:numPr>
          <w:ilvl w:val="0"/>
          <w:numId w:val="58"/>
        </w:numPr>
        <w:ind w:left="567" w:hanging="567"/>
        <w:rPr>
          <w:ins w:id="1669" w:author="Jan Campschroer" w:date="2014-08-15T10:49:00Z"/>
        </w:rPr>
      </w:pPr>
      <w:ins w:id="1670" w:author="Jan Campschroer" w:date="2014-08-15T09:12:00Z">
        <w:r>
          <w:t xml:space="preserve">In afzonderlijke convenanten spreken leveranciers en gemeenten </w:t>
        </w:r>
      </w:ins>
      <w:ins w:id="1671" w:author="Jan Campschroer" w:date="2014-08-15T09:13:00Z">
        <w:r>
          <w:t xml:space="preserve">samen </w:t>
        </w:r>
      </w:ins>
      <w:ins w:id="1672" w:author="Jan Campschroer" w:date="2014-08-15T09:12:00Z">
        <w:r>
          <w:t>af</w:t>
        </w:r>
      </w:ins>
      <w:ins w:id="1673" w:author="Jan Campschroer" w:date="2014-08-15T10:49:00Z">
        <w:r w:rsidR="00A05BF6">
          <w:t>:</w:t>
        </w:r>
      </w:ins>
    </w:p>
    <w:p w:rsidR="00161636" w:rsidRDefault="00A05BF6">
      <w:pPr>
        <w:pStyle w:val="Lijstalinea"/>
        <w:numPr>
          <w:ilvl w:val="1"/>
          <w:numId w:val="58"/>
        </w:numPr>
        <w:rPr>
          <w:ins w:id="1674" w:author="Jan Campschroer" w:date="2014-08-15T10:49:00Z"/>
        </w:rPr>
      </w:pPr>
      <w:ins w:id="1675" w:author="Jan Campschroer" w:date="2014-08-15T10:47:00Z">
        <w:r>
          <w:t xml:space="preserve">per wanneer een bepaalde </w:t>
        </w:r>
      </w:ins>
      <w:ins w:id="1676" w:author="Jan Campschroer" w:date="2014-08-15T10:49:00Z">
        <w:r>
          <w:t xml:space="preserve">in gebruik zijnde </w:t>
        </w:r>
      </w:ins>
      <w:ins w:id="1677" w:author="Jan Campschroer" w:date="2014-08-15T10:47:00Z">
        <w:r>
          <w:t xml:space="preserve">versie ingebouwd is </w:t>
        </w:r>
      </w:ins>
      <w:ins w:id="1678" w:author="Jan Campschroer" w:date="2014-08-15T10:48:00Z">
        <w:r>
          <w:t xml:space="preserve">in het aanbod van de leverancier </w:t>
        </w:r>
      </w:ins>
      <w:ins w:id="1679" w:author="Jan Campschroer" w:date="2014-08-15T10:47:00Z">
        <w:r>
          <w:t xml:space="preserve">of </w:t>
        </w:r>
      </w:ins>
      <w:ins w:id="1680" w:author="Jan Campschroer" w:date="2014-08-15T10:48:00Z">
        <w:r>
          <w:t xml:space="preserve">opgenomen in het applicatieportfolie van de gemeente. </w:t>
        </w:r>
      </w:ins>
    </w:p>
    <w:p w:rsidR="00161636" w:rsidRDefault="002C348B">
      <w:pPr>
        <w:pStyle w:val="Lijstalinea"/>
        <w:numPr>
          <w:ilvl w:val="1"/>
          <w:numId w:val="58"/>
        </w:numPr>
      </w:pPr>
      <w:ins w:id="1681" w:author="Jan Campschroer" w:date="2014-08-15T10:56:00Z">
        <w:r>
          <w:t>p</w:t>
        </w:r>
      </w:ins>
      <w:ins w:id="1682" w:author="Jan Campschroer" w:date="2014-08-15T10:49:00Z">
        <w:r w:rsidR="00A05BF6">
          <w:t xml:space="preserve">er wanneer </w:t>
        </w:r>
        <w:r w:rsidR="009C0604">
          <w:t xml:space="preserve">teruggetrokken of niet meer ondersteunde versies </w:t>
        </w:r>
      </w:ins>
      <w:ins w:id="1683" w:author="Jan Campschroer" w:date="2014-08-15T10:50:00Z">
        <w:r w:rsidR="009C0604">
          <w:t xml:space="preserve">uit </w:t>
        </w:r>
      </w:ins>
      <w:ins w:id="1684" w:author="Jan Campschroer" w:date="2014-08-15T10:49:00Z">
        <w:r w:rsidR="009C0604">
          <w:t>het aanbod van de leverancier of het applicatieportfolie van de gemeente</w:t>
        </w:r>
      </w:ins>
      <w:ins w:id="1685" w:author="Jan Campschroer" w:date="2014-08-15T10:50:00Z">
        <w:r w:rsidR="009C0604">
          <w:t xml:space="preserve"> zijn verwijderd</w:t>
        </w:r>
      </w:ins>
      <w:ins w:id="1686" w:author="Jan Campschroer" w:date="2014-08-15T10:49:00Z">
        <w:r w:rsidR="009C0604">
          <w:t>.</w:t>
        </w:r>
      </w:ins>
      <w:del w:id="1687" w:author="Jan Campschroer" w:date="2014-08-15T10:48:00Z">
        <w:r w:rsidR="00B20AE6" w:rsidRPr="00D04828" w:rsidDel="00A05BF6">
          <w:delText xml:space="preserve">Maximaal krijgt één versie van een StUF onderdeel het advies ‘VNG Aanbeveling’. </w:delText>
        </w:r>
        <w:r w:rsidR="00CB7394" w:rsidDel="00A05BF6">
          <w:delText>Dit is altijd de laatst vastgestelde versie van de standaard met de status “in gebruik”</w:delText>
        </w:r>
      </w:del>
    </w:p>
    <w:p w:rsidR="00161636" w:rsidRDefault="00B20AE6">
      <w:pPr>
        <w:pStyle w:val="Lijstalinea"/>
        <w:numPr>
          <w:ilvl w:val="0"/>
          <w:numId w:val="58"/>
        </w:numPr>
        <w:ind w:left="567" w:hanging="567"/>
        <w:rPr>
          <w:ins w:id="1688" w:author="Jan Campschroer" w:date="2014-08-15T10:57:00Z"/>
        </w:rPr>
      </w:pPr>
      <w:r w:rsidRPr="00D04828">
        <w:t>De releasetermijnen voor de verschillende StUF onderdelen zijn afgestemd op de omgeving waarin deze worden gebruikt. Horizontale s</w:t>
      </w:r>
      <w:r w:rsidRPr="00E312A5">
        <w:t xml:space="preserve">ectormodellen hebben bijvoorbeeld een kortere releasetermijn dan de generieke onderlaag. </w:t>
      </w:r>
      <w:ins w:id="1689" w:author="Jan Campschroer" w:date="2014-08-15T10:50:00Z">
        <w:r w:rsidR="009C0604" w:rsidRPr="00E312A5">
          <w:t>Dat is weergegeven in bijgaande</w:t>
        </w:r>
      </w:ins>
      <w:ins w:id="1690" w:author="Jan Campschroer" w:date="2014-08-15T10:58:00Z">
        <w:r w:rsidR="002C348B" w:rsidRPr="00E312A5">
          <w:t>,</w:t>
        </w:r>
      </w:ins>
      <w:ins w:id="1691" w:author="Jan Campschroer" w:date="2014-08-15T10:50:00Z">
        <w:r w:rsidR="009C0604" w:rsidRPr="00E312A5">
          <w:t xml:space="preserve"> niet normat</w:t>
        </w:r>
      </w:ins>
      <w:ins w:id="1692" w:author="Jan Campschroer" w:date="2014-08-15T10:51:00Z">
        <w:r w:rsidR="009C0604" w:rsidRPr="00E312A5">
          <w:t>ieve schets.</w:t>
        </w:r>
      </w:ins>
      <w:ins w:id="1693" w:author="Jan Campschroer" w:date="2014-08-14T21:00:00Z">
        <w:r w:rsidR="009E4EF8" w:rsidRPr="00E312A5">
          <w:br/>
        </w:r>
        <w:r w:rsidR="00FA29CE">
          <w:rPr>
            <w:noProof/>
            <w:lang w:val="nl-NL" w:eastAsia="nl-NL"/>
            <w:rPrChange w:id="1694" w:author="Unknown">
              <w:rPr>
                <w:noProof/>
                <w:color w:val="0000FF"/>
                <w:u w:val="single"/>
                <w:lang w:val="nl-NL" w:eastAsia="nl-NL"/>
              </w:rPr>
            </w:rPrChange>
          </w:rPr>
          <w:drawing>
            <wp:inline distT="0" distB="0" distL="0" distR="0">
              <wp:extent cx="3789625" cy="2127585"/>
              <wp:effectExtent l="19050" t="19050" r="20375" b="25065"/>
              <wp:docPr id="10"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srcRect/>
                      <a:stretch>
                        <a:fillRect/>
                      </a:stretch>
                    </pic:blipFill>
                    <pic:spPr bwMode="auto">
                      <a:xfrm>
                        <a:off x="0" y="0"/>
                        <a:ext cx="3792006" cy="2128922"/>
                      </a:xfrm>
                      <a:prstGeom prst="rect">
                        <a:avLst/>
                      </a:prstGeom>
                      <a:noFill/>
                      <a:ln w="3175">
                        <a:solidFill>
                          <a:schemeClr val="tx1"/>
                        </a:solidFill>
                        <a:miter lim="800000"/>
                        <a:headEnd/>
                        <a:tailEnd/>
                      </a:ln>
                    </pic:spPr>
                  </pic:pic>
                </a:graphicData>
              </a:graphic>
            </wp:inline>
          </w:drawing>
        </w:r>
      </w:ins>
      <w:ins w:id="1695" w:author="Jan Campschroer" w:date="2014-08-15T12:24:00Z">
        <w:r w:rsidR="00E312A5">
          <w:br/>
        </w:r>
      </w:ins>
      <w:ins w:id="1696" w:author="Jan Campschroer" w:date="2014-08-15T10:57:00Z">
        <w:r w:rsidR="002C348B">
          <w:t xml:space="preserve">Figuur </w:t>
        </w:r>
        <w:r w:rsidR="00E55940">
          <w:fldChar w:fldCharType="begin"/>
        </w:r>
        <w:r w:rsidR="002C348B">
          <w:instrText xml:space="preserve"> SEQ Figuur \* ARABIC </w:instrText>
        </w:r>
      </w:ins>
      <w:r w:rsidR="00E55940">
        <w:fldChar w:fldCharType="separate"/>
      </w:r>
      <w:ins w:id="1697" w:author="Jan Campschroer" w:date="2014-08-15T10:57:00Z">
        <w:r w:rsidR="002C348B">
          <w:t>4</w:t>
        </w:r>
        <w:r w:rsidR="00E55940">
          <w:fldChar w:fldCharType="end"/>
        </w:r>
        <w:r w:rsidR="002C348B">
          <w:t xml:space="preserve"> Releasetermijn en toepassingsgebied van StUF onderdelen</w:t>
        </w:r>
      </w:ins>
    </w:p>
    <w:p w:rsidR="00161636" w:rsidRDefault="00B20AE6">
      <w:pPr>
        <w:pStyle w:val="Lijstalinea"/>
        <w:numPr>
          <w:ilvl w:val="0"/>
          <w:numId w:val="58"/>
        </w:numPr>
        <w:ind w:left="567" w:hanging="567"/>
      </w:pPr>
      <w:r w:rsidRPr="00E312A5">
        <w:t>De releasetermijnen staan opgesomd in paragraaf 3.4.1.</w:t>
      </w:r>
    </w:p>
    <w:p w:rsidR="00161636" w:rsidRDefault="00B20AE6">
      <w:pPr>
        <w:pStyle w:val="Lijstalinea"/>
        <w:numPr>
          <w:ilvl w:val="0"/>
          <w:numId w:val="58"/>
        </w:numPr>
        <w:ind w:left="567" w:hanging="567"/>
        <w:rPr>
          <w:ins w:id="1698" w:author="Henri Korver" w:date="2014-05-23T09:14:00Z"/>
          <w:del w:id="1699" w:author="Jan Campschroer" w:date="2014-08-15T11:48:00Z"/>
        </w:rPr>
      </w:pPr>
      <w:r w:rsidRPr="00D04828">
        <w:t>In bijzondere gevallen kan van de releasetermijn worden afgeweken. Deze gevallen zijn verbijzonderd in paragraaf 3.4.1.</w:t>
      </w:r>
    </w:p>
    <w:p w:rsidR="00161636" w:rsidRDefault="00940F6A">
      <w:pPr>
        <w:pStyle w:val="Lijstalinea"/>
        <w:numPr>
          <w:ilvl w:val="0"/>
          <w:numId w:val="58"/>
        </w:numPr>
        <w:ind w:left="567" w:hanging="567"/>
        <w:rPr>
          <w:del w:id="1700" w:author="Jan Campschroer" w:date="2014-08-15T11:48:00Z"/>
        </w:rPr>
      </w:pPr>
      <w:ins w:id="1701" w:author="Henri Korver" w:date="2014-05-23T09:14:00Z">
        <w:del w:id="1702" w:author="Jan Campschroer" w:date="2014-08-15T11:48:00Z">
          <w:r w:rsidDel="00E83A49">
            <w:delText xml:space="preserve">De </w:delText>
          </w:r>
        </w:del>
        <w:del w:id="1703" w:author="Jan Campschroer" w:date="2014-08-15T10:58:00Z">
          <w:r w:rsidDel="002C348B">
            <w:delText>twee onderste lagen van de StU</w:delText>
          </w:r>
        </w:del>
      </w:ins>
      <w:ins w:id="1704" w:author="Henri Korver" w:date="2014-05-23T09:15:00Z">
        <w:del w:id="1705" w:author="Jan Campschroer" w:date="2014-08-15T10:58:00Z">
          <w:r w:rsidDel="002C348B">
            <w:delText>F</w:delText>
          </w:r>
        </w:del>
      </w:ins>
      <w:ins w:id="1706" w:author="Henri Korver" w:date="2014-05-23T09:14:00Z">
        <w:del w:id="1707" w:author="Jan Campschroer" w:date="2014-08-15T10:58:00Z">
          <w:r w:rsidR="0072479A" w:rsidDel="002C348B">
            <w:delText>-familie,</w:delText>
          </w:r>
        </w:del>
      </w:ins>
      <w:ins w:id="1708" w:author="Henri Korver" w:date="2014-05-23T10:13:00Z">
        <w:del w:id="1709" w:author="Jan Campschroer" w:date="2014-08-15T10:58:00Z">
          <w:r w:rsidR="0072479A" w:rsidDel="002C348B">
            <w:delText xml:space="preserve"> </w:delText>
          </w:r>
        </w:del>
      </w:ins>
      <w:ins w:id="1710" w:author="Henri Korver" w:date="2014-05-23T09:14:00Z">
        <w:del w:id="1711" w:author="Jan Campschroer" w:date="2014-08-15T11:48:00Z">
          <w:r w:rsidDel="00E83A49">
            <w:delText>de protocolbindingen</w:delText>
          </w:r>
        </w:del>
      </w:ins>
      <w:ins w:id="1712" w:author="Henri Korver" w:date="2014-05-23T09:15:00Z">
        <w:del w:id="1713" w:author="Jan Campschroer" w:date="2014-08-15T11:48:00Z">
          <w:r w:rsidDel="00E83A49">
            <w:delText xml:space="preserve"> en de StUF berichtstandaard, mogen functioneel worden uitgebreid</w:delText>
          </w:r>
        </w:del>
      </w:ins>
      <w:ins w:id="1714" w:author="Henri Korver" w:date="2014-05-23T09:16:00Z">
        <w:del w:id="1715" w:author="Jan Campschroer" w:date="2014-08-15T11:48:00Z">
          <w:r w:rsidR="0006328C" w:rsidDel="00E83A49">
            <w:delText xml:space="preserve"> </w:delText>
          </w:r>
        </w:del>
      </w:ins>
      <w:ins w:id="1716" w:author="Henri Korver" w:date="2014-05-23T09:18:00Z">
        <w:del w:id="1717" w:author="Jan Campschroer" w:date="2014-08-15T11:48:00Z">
          <w:r w:rsidR="0006328C" w:rsidDel="00E83A49">
            <w:delText>in</w:delText>
          </w:r>
        </w:del>
      </w:ins>
      <w:ins w:id="1718" w:author="Henri Korver" w:date="2014-05-23T09:19:00Z">
        <w:del w:id="1719" w:author="Jan Campschroer" w:date="2014-08-15T11:48:00Z">
          <w:r w:rsidR="0006328C" w:rsidDel="00E83A49">
            <w:delText xml:space="preserve"> </w:delText>
          </w:r>
        </w:del>
      </w:ins>
      <w:ins w:id="1720" w:author="Henri Korver" w:date="2014-05-23T09:18:00Z">
        <w:del w:id="1721" w:author="Jan Campschroer" w:date="2014-08-15T11:48:00Z">
          <w:r w:rsidR="007D53B1" w:rsidRPr="007D53B1">
            <w:delText>dezelfde</w:delText>
          </w:r>
          <w:r w:rsidR="0006328C" w:rsidDel="00E83A49">
            <w:delText xml:space="preserve"> </w:delText>
          </w:r>
        </w:del>
      </w:ins>
      <w:ins w:id="1722" w:author="Henri Korver" w:date="2014-05-23T09:49:00Z">
        <w:del w:id="1723" w:author="Jan Campschroer" w:date="2014-08-15T11:48:00Z">
          <w:r w:rsidR="00362A84" w:rsidDel="00E83A49">
            <w:delText>release</w:delText>
          </w:r>
        </w:del>
      </w:ins>
      <w:ins w:id="1724" w:author="Henri Korver" w:date="2014-05-23T09:19:00Z">
        <w:del w:id="1725" w:author="Jan Campschroer" w:date="2014-08-15T11:48:00Z">
          <w:r w:rsidR="0006328C" w:rsidDel="00E83A49">
            <w:delText xml:space="preserve"> (dus geen v</w:delText>
          </w:r>
        </w:del>
      </w:ins>
      <w:ins w:id="1726" w:author="Henri Korver" w:date="2014-05-23T09:18:00Z">
        <w:del w:id="1727" w:author="Jan Campschroer" w:date="2014-08-15T11:48:00Z">
          <w:r w:rsidR="0006328C" w:rsidDel="00E83A49">
            <w:delText>ehoging</w:delText>
          </w:r>
        </w:del>
      </w:ins>
      <w:ins w:id="1728" w:author="Henri Korver" w:date="2014-05-23T09:19:00Z">
        <w:del w:id="1729" w:author="Jan Campschroer" w:date="2014-08-15T11:48:00Z">
          <w:r w:rsidR="0006328C" w:rsidDel="00E83A49">
            <w:delText xml:space="preserve"> </w:delText>
          </w:r>
        </w:del>
      </w:ins>
      <w:ins w:id="1730" w:author="Henri Korver" w:date="2014-05-23T09:17:00Z">
        <w:del w:id="1731" w:author="Jan Campschroer" w:date="2014-08-15T11:48:00Z">
          <w:r w:rsidR="0006328C" w:rsidDel="00E83A49">
            <w:delText>van het</w:delText>
          </w:r>
        </w:del>
      </w:ins>
      <w:ins w:id="1732" w:author="Henri Korver" w:date="2014-05-23T09:16:00Z">
        <w:del w:id="1733" w:author="Jan Campschroer" w:date="2014-08-15T11:48:00Z">
          <w:r w:rsidDel="00E83A49">
            <w:delText xml:space="preserve"> </w:delText>
          </w:r>
        </w:del>
      </w:ins>
      <w:ins w:id="1734" w:author="Henri Korver" w:date="2014-05-23T09:51:00Z">
        <w:del w:id="1735" w:author="Jan Campschroer" w:date="2014-08-15T11:48:00Z">
          <w:r w:rsidR="00362A84" w:rsidDel="00E83A49">
            <w:delText xml:space="preserve">viercijferige </w:delText>
          </w:r>
        </w:del>
        <w:del w:id="1736" w:author="Jan Campschroer" w:date="2014-08-08T17:07:00Z">
          <w:r w:rsidR="00362A84" w:rsidDel="005B11CF">
            <w:delText>release</w:delText>
          </w:r>
        </w:del>
        <w:del w:id="1737" w:author="Jan Campschroer" w:date="2014-08-15T11:48:00Z">
          <w:r w:rsidR="00362A84" w:rsidDel="00E83A49">
            <w:delText>nummer</w:delText>
          </w:r>
        </w:del>
      </w:ins>
      <w:ins w:id="1738" w:author="Henri Korver" w:date="2014-05-23T09:16:00Z">
        <w:del w:id="1739" w:author="Jan Campschroer" w:date="2014-08-15T11:48:00Z">
          <w:r w:rsidR="0006328C" w:rsidDel="00E83A49">
            <w:delText xml:space="preserve"> </w:delText>
          </w:r>
        </w:del>
      </w:ins>
      <w:ins w:id="1740" w:author="Henri Korver" w:date="2014-05-23T09:46:00Z">
        <w:del w:id="1741" w:author="Jan Campschroer" w:date="2014-08-15T11:48:00Z">
          <w:r w:rsidR="00362A84" w:rsidDel="00E83A49">
            <w:delText>XXYY</w:delText>
          </w:r>
        </w:del>
      </w:ins>
      <w:ins w:id="1742" w:author="Henri Korver" w:date="2014-05-23T09:19:00Z">
        <w:del w:id="1743" w:author="Jan Campschroer" w:date="2014-08-15T11:48:00Z">
          <w:r w:rsidR="0006328C" w:rsidDel="00E83A49">
            <w:delText>)</w:delText>
          </w:r>
        </w:del>
      </w:ins>
      <w:ins w:id="1744" w:author="Henri Korver" w:date="2014-05-23T10:15:00Z">
        <w:del w:id="1745" w:author="Jan Campschroer" w:date="2014-08-15T11:48:00Z">
          <w:r w:rsidR="007D53B1" w:rsidRPr="007D53B1">
            <w:footnoteReference w:id="4"/>
          </w:r>
        </w:del>
      </w:ins>
      <w:ins w:id="1756" w:author="Henri Korver" w:date="2014-05-23T09:19:00Z">
        <w:del w:id="1757" w:author="Jan Campschroer" w:date="2014-08-15T11:48:00Z">
          <w:r w:rsidR="0006328C" w:rsidDel="00E83A49">
            <w:delText xml:space="preserve"> zolang de uitbreiding een toevoeging </w:delText>
          </w:r>
        </w:del>
      </w:ins>
      <w:ins w:id="1758" w:author="Henri Korver" w:date="2014-05-23T09:22:00Z">
        <w:del w:id="1759" w:author="Jan Campschroer" w:date="2014-08-15T11:48:00Z">
          <w:r w:rsidR="0006328C" w:rsidDel="00E83A49">
            <w:delText>is.</w:delText>
          </w:r>
          <w:r w:rsidR="0006328C" w:rsidRPr="00E312A5" w:rsidDel="00E83A49">
            <w:delText xml:space="preserve"> Wijzigi</w:delText>
          </w:r>
          <w:r w:rsidR="0006328C" w:rsidDel="00E83A49">
            <w:delText>ngen</w:delText>
          </w:r>
        </w:del>
      </w:ins>
      <w:ins w:id="1760" w:author="Henri Korver" w:date="2014-05-23T10:18:00Z">
        <w:del w:id="1761" w:author="Jan Campschroer" w:date="2014-08-15T11:48:00Z">
          <w:r w:rsidR="002D008D" w:rsidDel="00E83A49">
            <w:delText xml:space="preserve"> van bestaande constructies </w:delText>
          </w:r>
        </w:del>
      </w:ins>
      <w:ins w:id="1762" w:author="Henri Korver" w:date="2014-05-23T09:23:00Z">
        <w:del w:id="1763" w:author="Jan Campschroer" w:date="2014-08-15T11:48:00Z">
          <w:r w:rsidR="0006328C" w:rsidDel="00E83A49">
            <w:delText>leiden wel tot een nieuw</w:delText>
          </w:r>
          <w:r w:rsidR="00362A84" w:rsidDel="00E83A49">
            <w:delText xml:space="preserve">e </w:delText>
          </w:r>
          <w:r w:rsidR="0006328C" w:rsidDel="00E83A49">
            <w:delText>release</w:delText>
          </w:r>
        </w:del>
      </w:ins>
      <w:ins w:id="1764" w:author="Henri Korver" w:date="2014-05-23T09:24:00Z">
        <w:del w:id="1765" w:author="Jan Campschroer" w:date="2014-08-15T11:48:00Z">
          <w:r w:rsidR="00362A84" w:rsidDel="00E83A49">
            <w:delText xml:space="preserve"> van het betreffende StU</w:delText>
          </w:r>
        </w:del>
      </w:ins>
      <w:ins w:id="1766" w:author="Henri Korver" w:date="2014-05-23T09:49:00Z">
        <w:del w:id="1767" w:author="Jan Campschroer" w:date="2014-08-15T11:48:00Z">
          <w:r w:rsidR="00362A84" w:rsidDel="00E83A49">
            <w:delText>F-</w:delText>
          </w:r>
        </w:del>
      </w:ins>
      <w:ins w:id="1768" w:author="Henri Korver" w:date="2014-05-23T09:24:00Z">
        <w:del w:id="1769" w:author="Jan Campschroer" w:date="2014-08-15T11:48:00Z">
          <w:r w:rsidR="0006328C" w:rsidDel="00E83A49">
            <w:delText>onderdeel.</w:delText>
          </w:r>
        </w:del>
      </w:ins>
    </w:p>
    <w:p w:rsidR="00161636" w:rsidRDefault="00E542E1">
      <w:pPr>
        <w:pStyle w:val="Lijstalinea"/>
        <w:numPr>
          <w:ilvl w:val="0"/>
          <w:numId w:val="58"/>
        </w:numPr>
        <w:ind w:left="567" w:hanging="567"/>
        <w:rPr>
          <w:del w:id="1770" w:author="Jan Campschroer" w:date="2014-08-15T11:48:00Z"/>
        </w:rPr>
      </w:pPr>
      <w:del w:id="1771" w:author="Jan Campschroer" w:date="2014-08-15T11:48:00Z">
        <w:r w:rsidDel="00E83A49">
          <w:delText xml:space="preserve">Aan </w:delText>
        </w:r>
      </w:del>
      <w:del w:id="1772" w:author="Jan Campschroer" w:date="2014-08-14T20:46:00Z">
        <w:r w:rsidDel="00D630AB">
          <w:delText xml:space="preserve">de </w:delText>
        </w:r>
      </w:del>
      <w:del w:id="1773" w:author="Jan Campschroer" w:date="2014-08-15T11:48:00Z">
        <w:r w:rsidDel="00E83A49">
          <w:delText>horizontal</w:delText>
        </w:r>
      </w:del>
      <w:del w:id="1774" w:author="Jan Campschroer" w:date="2014-08-14T20:46:00Z">
        <w:r w:rsidDel="00D630AB">
          <w:delText>e</w:delText>
        </w:r>
      </w:del>
      <w:del w:id="1775" w:author="Jan Campschroer" w:date="2014-08-15T11:48:00Z">
        <w:r w:rsidDel="00E83A49">
          <w:delText xml:space="preserve"> sectormodellen </w:delText>
        </w:r>
      </w:del>
      <w:del w:id="1776" w:author="Jan Campschroer" w:date="2014-08-14T20:47:00Z">
        <w:r w:rsidDel="00D630AB">
          <w:delText xml:space="preserve">StUF-BG en StUF-ZKN </w:delText>
        </w:r>
      </w:del>
      <w:del w:id="1777" w:author="Jan Campschroer" w:date="2014-08-15T11:48:00Z">
        <w:r w:rsidDel="00E83A49">
          <w:delText>k</w:delText>
        </w:r>
      </w:del>
      <w:del w:id="1778" w:author="Jan Campschroer" w:date="2014-08-14T20:47:00Z">
        <w:r w:rsidDel="00D630AB">
          <w:delText>u</w:delText>
        </w:r>
      </w:del>
      <w:del w:id="1779" w:author="Jan Campschroer" w:date="2014-08-15T11:48:00Z">
        <w:r w:rsidDel="00E83A49">
          <w:delText>n</w:delText>
        </w:r>
      </w:del>
      <w:del w:id="1780" w:author="Jan Campschroer" w:date="2014-08-14T20:47:00Z">
        <w:r w:rsidDel="00D630AB">
          <w:delText>nen</w:delText>
        </w:r>
      </w:del>
      <w:del w:id="1781" w:author="Jan Campschroer" w:date="2014-08-15T11:48:00Z">
        <w:r w:rsidDel="00E83A49">
          <w:delText xml:space="preserve"> na goedkeuring van de expert</w:delText>
        </w:r>
        <w:r w:rsidR="00392E4F" w:rsidDel="00E83A49">
          <w:delText>- en regie</w:delText>
        </w:r>
        <w:r w:rsidDel="00E83A49">
          <w:delText>groep berichtcatalog</w:delText>
        </w:r>
      </w:del>
      <w:del w:id="1782" w:author="Jan Campschroer" w:date="2014-08-14T20:47:00Z">
        <w:r w:rsidDel="00D630AB">
          <w:delText>i</w:delText>
        </w:r>
      </w:del>
      <w:del w:id="1783" w:author="Jan Campschroer" w:date="2014-08-15T11:48:00Z">
        <w:r w:rsidDel="00E83A49">
          <w:delText xml:space="preserve"> worden toegevoegd zonder het versienummer van het betreffende sectormodel te verhogen. </w:delText>
        </w:r>
        <w:r w:rsidR="00392E4F" w:rsidDel="00E83A49">
          <w:delText>Nadat een berichtcatalogus is toegevoegd is alleen goedkeuring nodig van de expertgroep voor verdere wijzigingen (toevoegingen binnen de bestaande berichtcatalogus of bugfixes).</w:delText>
        </w:r>
      </w:del>
    </w:p>
    <w:p w:rsidR="00161636" w:rsidRDefault="0062284F">
      <w:pPr>
        <w:pStyle w:val="Lijstalinea"/>
        <w:numPr>
          <w:ilvl w:val="0"/>
          <w:numId w:val="58"/>
        </w:numPr>
        <w:ind w:left="567" w:hanging="567"/>
        <w:rPr>
          <w:del w:id="1784" w:author="Jan Campschroer" w:date="2014-08-14T20:57:00Z"/>
        </w:rPr>
      </w:pPr>
      <w:bookmarkStart w:id="1785" w:name="_Ref395810872"/>
      <w:del w:id="1786" w:author="Jan Campschroer" w:date="2014-08-14T20:57:00Z">
        <w:r w:rsidRPr="0062284F" w:rsidDel="00F83779">
          <w:delText xml:space="preserve">Omdat de berichtentiteiten (de kernschema's) de basis vormen voor alle functionaliteit in </w:delText>
        </w:r>
      </w:del>
      <w:del w:id="1787" w:author="Jan Campschroer" w:date="2014-08-14T20:48:00Z">
        <w:r w:rsidRPr="0062284F" w:rsidDel="000C5512">
          <w:delText>het</w:delText>
        </w:r>
      </w:del>
      <w:del w:id="1788" w:author="Jan Campschroer" w:date="2014-08-14T20:57:00Z">
        <w:r w:rsidRPr="0062284F" w:rsidDel="00F83779">
          <w:delText xml:space="preserve"> sectormodel mogen ze niet wijzigen binnen één versie van het sectormodel. </w:delText>
        </w:r>
      </w:del>
      <w:moveFromRangeStart w:id="1789" w:author="Jan Campschroer" w:date="2014-08-14T20:54:00Z" w:name="move395813016"/>
      <w:moveFrom w:id="1790" w:author="Jan Campschroer" w:date="2014-08-14T20:54:00Z">
        <w:del w:id="1791" w:author="Jan Campschroer" w:date="2014-08-14T20:57:00Z">
          <w:r w:rsidRPr="0062284F" w:rsidDel="00F83779">
            <w:delText xml:space="preserve">Uiteraard mogen er wel conform de errata-procedure fouten in deze schema's worden verbeterd. </w:delText>
          </w:r>
        </w:del>
      </w:moveFrom>
      <w:moveFromRangeEnd w:id="1789"/>
      <w:del w:id="1792" w:author="Jan Campschroer" w:date="2014-08-14T20:57:00Z">
        <w:r w:rsidRPr="0062284F" w:rsidDel="00F83779">
          <w:delText>Functionele wijzigingen en uitbreidingen van de berichtentiteiten mogen uitsluitend worden doorgevoerd in een nieuwe versie van het sectormodel met een nieuwe namespace.</w:delText>
        </w:r>
        <w:bookmarkEnd w:id="1785"/>
      </w:del>
    </w:p>
    <w:p w:rsidR="00161636" w:rsidRDefault="0062284F">
      <w:pPr>
        <w:pStyle w:val="Lijstalinea"/>
        <w:numPr>
          <w:ilvl w:val="0"/>
          <w:numId w:val="58"/>
        </w:numPr>
        <w:ind w:left="567" w:hanging="567"/>
        <w:rPr>
          <w:del w:id="1793" w:author="Jan Campschroer" w:date="2014-08-14T20:57:00Z"/>
        </w:rPr>
      </w:pPr>
      <w:del w:id="1794" w:author="Jan Campschroer" w:date="2014-08-14T20:57:00Z">
        <w:r w:rsidRPr="0062284F" w:rsidDel="00F83779">
          <w:delText xml:space="preserve">De mutatie- en vraagAntwoordcatalogus </w:delText>
        </w:r>
        <w:r w:rsidDel="00F83779">
          <w:delText>binnen StUF-BG en StUF-ZKN</w:delText>
        </w:r>
        <w:r w:rsidRPr="0062284F" w:rsidDel="00F83779">
          <w:delText xml:space="preserve"> vallen onder hetzelfde beheerregime als </w:delText>
        </w:r>
        <w:r w:rsidDel="00F83779">
          <w:delText>de berichtentiteiten waarop ze gebaseerd zijn (zie</w:delText>
        </w:r>
      </w:del>
      <w:del w:id="1795" w:author="Jan Campschroer" w:date="2014-08-14T20:18:00Z">
        <w:r w:rsidDel="00F775B9">
          <w:delText xml:space="preserve"> 15</w:delText>
        </w:r>
      </w:del>
      <w:del w:id="1796" w:author="Jan Campschroer" w:date="2014-08-14T20:57:00Z">
        <w:r w:rsidDel="00F83779">
          <w:delText>)</w:delText>
        </w:r>
        <w:r w:rsidRPr="0062284F" w:rsidDel="00F83779">
          <w:delText>. Een functionele wijziging ervan is niet toegestaan en kan slechts worden doorgevoerd in een volgende versie van het sectormodel met een nieuwe namespace.</w:delText>
        </w:r>
      </w:del>
    </w:p>
    <w:p w:rsidR="00161636" w:rsidRDefault="00FC698F">
      <w:pPr>
        <w:pStyle w:val="Lijstalinea"/>
        <w:numPr>
          <w:ilvl w:val="0"/>
          <w:numId w:val="58"/>
        </w:numPr>
        <w:ind w:left="567" w:hanging="567"/>
        <w:rPr>
          <w:ins w:id="1797" w:author="Jan Campschroer" w:date="2014-08-12T23:56:00Z"/>
        </w:rPr>
      </w:pPr>
      <w:del w:id="1798" w:author="Jan Campschroer" w:date="2014-08-15T11:48:00Z">
        <w:r w:rsidDel="00E83A49">
          <w:delText xml:space="preserve">Alle wijzigingen in de </w:delText>
        </w:r>
      </w:del>
      <w:del w:id="1799" w:author="Jan Campschroer" w:date="2014-08-14T20:21:00Z">
        <w:r w:rsidDel="00F775B9">
          <w:delText xml:space="preserve">gedeelde kern (entiteiten) </w:delText>
        </w:r>
      </w:del>
      <w:del w:id="1800" w:author="Jan Campschroer" w:date="2014-08-15T11:48:00Z">
        <w:r w:rsidDel="00E83A49">
          <w:delText>van een sectormodel (zie</w:delText>
        </w:r>
      </w:del>
      <w:del w:id="1801" w:author="Jan Campschroer" w:date="2014-08-14T20:21:00Z">
        <w:r w:rsidDel="00F775B9">
          <w:delText xml:space="preserve"> </w:delText>
        </w:r>
        <w:r w:rsidR="00E55940" w:rsidDel="00F775B9">
          <w:fldChar w:fldCharType="begin"/>
        </w:r>
        <w:r w:rsidDel="00F775B9">
          <w:delInstrText xml:space="preserve"> REF _Ref292274351 \h </w:delInstrText>
        </w:r>
      </w:del>
      <w:r w:rsidR="00E312A5">
        <w:instrText xml:space="preserve"> \* MERGEFORMAT </w:instrText>
      </w:r>
      <w:del w:id="1802" w:author="Jan Campschroer" w:date="2014-08-14T20:21:00Z">
        <w:r w:rsidR="00E55940" w:rsidDel="00F775B9">
          <w:fldChar w:fldCharType="separate"/>
        </w:r>
        <w:r w:rsidR="007D53B1" w:rsidRPr="007D53B1">
          <w:delText>Figuur 2</w:delText>
        </w:r>
        <w:r w:rsidR="00E55940" w:rsidDel="00F775B9">
          <w:fldChar w:fldCharType="end"/>
        </w:r>
      </w:del>
      <w:del w:id="1803" w:author="Jan Campschroer" w:date="2014-08-15T11:48:00Z">
        <w:r w:rsidDel="00E83A49">
          <w:delText xml:space="preserve">) leiden tot een  nieuwe versie en </w:delText>
        </w:r>
        <w:commentRangeStart w:id="1804"/>
        <w:r w:rsidDel="00E83A49">
          <w:delText xml:space="preserve">dus </w:delText>
        </w:r>
        <w:commentRangeEnd w:id="1804"/>
        <w:r w:rsidR="007D53B1" w:rsidRPr="007D53B1">
          <w:commentReference w:id="1804"/>
        </w:r>
        <w:r w:rsidDel="00E83A49">
          <w:delText>een nieuwe namespace van het sectormodel.</w:delText>
        </w:r>
      </w:del>
      <w:moveToRangeStart w:id="1805" w:author="Jan Campschroer" w:date="2014-08-14T20:54:00Z" w:name="move395813016"/>
      <w:moveTo w:id="1806" w:author="Jan Campschroer" w:date="2014-08-14T20:54:00Z">
        <w:del w:id="1807" w:author="Jan Campschroer" w:date="2014-08-15T11:48:00Z">
          <w:r w:rsidR="00F83779" w:rsidRPr="0062284F" w:rsidDel="00E83A49">
            <w:delText>Uiteraard mogen er wel conform de errata-procedure fouten in deze schema's worden verbeterd.</w:delText>
          </w:r>
        </w:del>
      </w:moveTo>
      <w:moveToRangeStart w:id="1808" w:author="Jan Campschroer" w:date="2014-08-14T21:06:00Z" w:name="move395813720"/>
      <w:moveToRangeEnd w:id="1805"/>
      <w:moveTo w:id="1809" w:author="Jan Campschroer" w:date="2014-08-14T21:06:00Z">
        <w:del w:id="1810" w:author="Jan Campschroer" w:date="2014-08-14T21:06:00Z">
          <w:r w:rsidR="007D53B1" w:rsidRPr="007D53B1">
            <w:delText>Voor d</w:delText>
          </w:r>
        </w:del>
        <w:del w:id="1811" w:author="Jan Campschroer" w:date="2014-08-15T11:48:00Z">
          <w:r w:rsidR="007D53B1" w:rsidRPr="007D53B1">
            <w:delText xml:space="preserve">e </w:delText>
          </w:r>
        </w:del>
        <w:del w:id="1812" w:author="Jan Campschroer" w:date="2014-08-14T21:07:00Z">
          <w:r w:rsidR="007D53B1" w:rsidRPr="007D53B1">
            <w:delText xml:space="preserve">default </w:delText>
          </w:r>
          <w:r w:rsidR="007D53B1" w:rsidRPr="007D53B1">
            <w:lastRenderedPageBreak/>
            <w:delText xml:space="preserve">mutatie- en vraagAntwoord-berichtcatalogus binnen een sectormodel is het niet toegestaan om functionele wijzigingen door te voeren of ze uit te breiden zonder versiewijziging, omdat deze berichtcatalogi </w:delText>
          </w:r>
        </w:del>
        <w:del w:id="1813" w:author="Jan Campschroer" w:date="2014-08-15T11:48:00Z">
          <w:r w:rsidR="007D53B1" w:rsidRPr="007D53B1">
            <w:delText xml:space="preserve">de basis </w:delText>
          </w:r>
        </w:del>
        <w:del w:id="1814" w:author="Jan Campschroer" w:date="2014-08-14T21:07:00Z">
          <w:r w:rsidR="007D53B1" w:rsidRPr="007D53B1">
            <w:delText xml:space="preserve">vormen </w:delText>
          </w:r>
        </w:del>
        <w:del w:id="1815" w:author="Jan Campschroer" w:date="2014-08-15T11:48:00Z">
          <w:r w:rsidR="007D53B1" w:rsidRPr="007D53B1">
            <w:delText>voor functionaliteit in de a</w:delText>
          </w:r>
        </w:del>
        <w:del w:id="1816" w:author="Jan Campschroer" w:date="2014-08-14T21:07:00Z">
          <w:r w:rsidR="007D53B1" w:rsidRPr="007D53B1">
            <w:delText xml:space="preserve">ndere </w:delText>
          </w:r>
        </w:del>
        <w:del w:id="1817" w:author="Jan Campschroer" w:date="2014-08-15T11:48:00Z">
          <w:r w:rsidR="007D53B1" w:rsidRPr="007D53B1">
            <w:delText>berichtcatalogi.</w:delText>
          </w:r>
        </w:del>
      </w:moveTo>
      <w:moveToRangeEnd w:id="1808"/>
      <w:del w:id="1818" w:author="Jan Campschroer" w:date="2014-08-14T20:59:00Z">
        <w:r w:rsidR="00247555" w:rsidDel="009E4EF8">
          <w:br/>
        </w:r>
      </w:del>
    </w:p>
    <w:p w:rsidR="007A1638" w:rsidRDefault="007A1638" w:rsidP="007A1638">
      <w:pPr>
        <w:rPr>
          <w:ins w:id="1819" w:author="Jan Campschroer" w:date="2014-08-12T23:56:00Z"/>
        </w:rPr>
      </w:pPr>
    </w:p>
    <w:p w:rsidR="007A1638" w:rsidRPr="009E4EF8" w:rsidDel="009E4EF8" w:rsidRDefault="007A1638" w:rsidP="0093143E">
      <w:pPr>
        <w:rPr>
          <w:del w:id="1820" w:author="Jan Campschroer" w:date="2014-08-14T21:00:00Z"/>
          <w:b/>
          <w:u w:val="single"/>
        </w:rPr>
      </w:pPr>
    </w:p>
    <w:p w:rsidR="00B20AE6" w:rsidRPr="009E4EF8" w:rsidDel="009E4EF8" w:rsidRDefault="00FA29CE" w:rsidP="0093143E">
      <w:pPr>
        <w:rPr>
          <w:del w:id="1821" w:author="Jan Campschroer" w:date="2014-08-14T21:00:00Z"/>
          <w:rFonts w:cs="Arial"/>
          <w:b/>
          <w:color w:val="800080"/>
          <w:u w:val="single"/>
        </w:rPr>
      </w:pPr>
      <w:del w:id="1822" w:author="Jan Campschroer" w:date="2014-08-14T21:00:00Z">
        <w:r>
          <w:rPr>
            <w:b/>
            <w:noProof/>
            <w:u w:val="single"/>
            <w:lang w:val="nl-NL" w:eastAsia="nl-NL"/>
            <w:rPrChange w:id="1823" w:author="Unknown">
              <w:rPr>
                <w:noProof/>
                <w:color w:val="0000FF"/>
                <w:u w:val="single"/>
                <w:lang w:val="nl-NL" w:eastAsia="nl-NL"/>
              </w:rPr>
            </w:rPrChange>
          </w:rPr>
          <w:drawing>
            <wp:inline distT="0" distB="0" distL="0" distR="0">
              <wp:extent cx="3789625" cy="2127585"/>
              <wp:effectExtent l="19050" t="19050" r="20375" b="25065"/>
              <wp:docPr id="1"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srcRect/>
                      <a:stretch>
                        <a:fillRect/>
                      </a:stretch>
                    </pic:blipFill>
                    <pic:spPr bwMode="auto">
                      <a:xfrm>
                        <a:off x="0" y="0"/>
                        <a:ext cx="3792006" cy="2128922"/>
                      </a:xfrm>
                      <a:prstGeom prst="rect">
                        <a:avLst/>
                      </a:prstGeom>
                      <a:noFill/>
                      <a:ln w="3175">
                        <a:solidFill>
                          <a:schemeClr val="tx1"/>
                        </a:solidFill>
                        <a:miter lim="800000"/>
                        <a:headEnd/>
                        <a:tailEnd/>
                      </a:ln>
                    </pic:spPr>
                  </pic:pic>
                </a:graphicData>
              </a:graphic>
            </wp:inline>
          </w:drawing>
        </w:r>
      </w:del>
    </w:p>
    <w:p w:rsidR="00B20AE6" w:rsidRPr="009E4EF8" w:rsidDel="009E4EF8" w:rsidRDefault="00B20AE6" w:rsidP="0093143E">
      <w:pPr>
        <w:rPr>
          <w:del w:id="1824" w:author="Jan Campschroer" w:date="2014-08-14T21:00:00Z"/>
          <w:b/>
          <w:u w:val="single"/>
        </w:rPr>
      </w:pPr>
    </w:p>
    <w:p w:rsidR="00FF1230" w:rsidRPr="009E4EF8" w:rsidDel="009E4EF8" w:rsidRDefault="00FF1230" w:rsidP="0093143E">
      <w:pPr>
        <w:rPr>
          <w:del w:id="1825" w:author="Jan Campschroer" w:date="2014-08-14T21:01:00Z"/>
          <w:b/>
          <w:u w:val="single"/>
        </w:rPr>
      </w:pPr>
    </w:p>
    <w:p w:rsidR="00B20AE6" w:rsidRPr="009E4EF8" w:rsidRDefault="007D53B1" w:rsidP="0093143E">
      <w:pPr>
        <w:rPr>
          <w:b/>
          <w:u w:val="single"/>
        </w:rPr>
      </w:pPr>
      <w:r w:rsidRPr="007D53B1">
        <w:rPr>
          <w:b/>
          <w:u w:val="single"/>
        </w:rPr>
        <w:t>Aansluiting op andere standaarden</w:t>
      </w:r>
    </w:p>
    <w:p w:rsidR="00161636" w:rsidRDefault="00B20AE6">
      <w:pPr>
        <w:pStyle w:val="Lijstalinea"/>
        <w:numPr>
          <w:ilvl w:val="0"/>
          <w:numId w:val="53"/>
        </w:numPr>
        <w:ind w:left="567" w:hanging="567"/>
      </w:pPr>
      <w:r w:rsidRPr="00D04828">
        <w:t xml:space="preserve">StUF sluit aan op onderstaande standaarden. De aansluiting vindt plaats binnen de vastgestelde releasetermijnen van de StUF onderdelen. </w:t>
      </w:r>
    </w:p>
    <w:p w:rsidR="00161636" w:rsidRDefault="00B20AE6">
      <w:pPr>
        <w:pStyle w:val="Lijstalinea"/>
        <w:numPr>
          <w:ilvl w:val="0"/>
          <w:numId w:val="53"/>
        </w:numPr>
        <w:ind w:left="567" w:hanging="567"/>
      </w:pPr>
      <w:r w:rsidRPr="00D04828">
        <w:t>StUF volgt de ontwikkeling van internationale standaarden (zoals W3C) in het algemeen en die voor XML in het bijzonder.</w:t>
      </w:r>
    </w:p>
    <w:p w:rsidR="00161636" w:rsidRDefault="00B20AE6">
      <w:pPr>
        <w:pStyle w:val="Lijstalinea"/>
        <w:numPr>
          <w:ilvl w:val="0"/>
          <w:numId w:val="53"/>
        </w:numPr>
        <w:ind w:left="567" w:hanging="567"/>
      </w:pPr>
      <w:r w:rsidRPr="00D04828">
        <w:t xml:space="preserve">De StUF onderlaag volgt de </w:t>
      </w:r>
      <w:r w:rsidR="00DE2DCC">
        <w:t>Digikoppeling</w:t>
      </w:r>
      <w:del w:id="1826" w:author="Jan Campschroer" w:date="2014-08-15T14:54:00Z">
        <w:r w:rsidR="00DE2DCC" w:rsidRPr="00D04828" w:rsidDel="003078A4">
          <w:delText xml:space="preserve"> </w:delText>
        </w:r>
        <w:r w:rsidRPr="00D04828" w:rsidDel="003078A4">
          <w:delText>(OverheidsServiceBus)</w:delText>
        </w:r>
      </w:del>
      <w:r w:rsidRPr="00D04828">
        <w:t xml:space="preserve"> voor protocolbindingen</w:t>
      </w:r>
    </w:p>
    <w:p w:rsidR="00161636" w:rsidDel="003078A4" w:rsidRDefault="00B20AE6">
      <w:pPr>
        <w:pStyle w:val="Lijstalinea"/>
        <w:numPr>
          <w:ilvl w:val="0"/>
          <w:numId w:val="53"/>
        </w:numPr>
        <w:ind w:left="567" w:hanging="567"/>
        <w:rPr>
          <w:del w:id="1827" w:author="Jan Campschroer" w:date="2014-08-15T14:54:00Z"/>
        </w:rPr>
      </w:pPr>
      <w:del w:id="1828" w:author="Jan Campschroer" w:date="2014-08-15T14:54:00Z">
        <w:r w:rsidRPr="00D04828" w:rsidDel="003078A4">
          <w:delText xml:space="preserve">Sectormodel StUF-BG volgt nieuwe versies van RSGB </w:delText>
        </w:r>
        <w:r w:rsidR="00C17618" w:rsidDel="003078A4">
          <w:delText>voor b</w:delText>
        </w:r>
        <w:r w:rsidRPr="00D04828" w:rsidDel="003078A4">
          <w:delText>asisgegevens</w:delText>
        </w:r>
      </w:del>
    </w:p>
    <w:p w:rsidR="00161636" w:rsidDel="003078A4" w:rsidRDefault="00B20AE6">
      <w:pPr>
        <w:pStyle w:val="Lijstalinea"/>
        <w:numPr>
          <w:ilvl w:val="0"/>
          <w:numId w:val="53"/>
        </w:numPr>
        <w:ind w:left="567" w:hanging="567"/>
        <w:rPr>
          <w:del w:id="1829" w:author="Jan Campschroer" w:date="2014-08-15T14:54:00Z"/>
        </w:rPr>
      </w:pPr>
      <w:del w:id="1830" w:author="Jan Campschroer" w:date="2014-08-15T14:54:00Z">
        <w:r w:rsidRPr="00D04828" w:rsidDel="003078A4">
          <w:delText>Sectormodel StUF-ZKN volgt nieuwe versies van R</w:delText>
        </w:r>
        <w:r w:rsidR="00C17618" w:rsidDel="003078A4">
          <w:delText>GBZ</w:delText>
        </w:r>
        <w:r w:rsidRPr="00D04828" w:rsidDel="003078A4">
          <w:delText xml:space="preserve"> </w:delText>
        </w:r>
        <w:r w:rsidR="00C17618" w:rsidDel="003078A4">
          <w:delText>voor zaakgegevens</w:delText>
        </w:r>
      </w:del>
    </w:p>
    <w:p w:rsidR="00FF1230" w:rsidRPr="00D04828" w:rsidRDefault="00FF1230" w:rsidP="0093143E"/>
    <w:p w:rsidR="00B20AE6" w:rsidRPr="009E4EF8" w:rsidRDefault="007D53B1" w:rsidP="0093143E">
      <w:pPr>
        <w:rPr>
          <w:b/>
          <w:u w:val="single"/>
        </w:rPr>
      </w:pPr>
      <w:r w:rsidRPr="007D53B1">
        <w:rPr>
          <w:b/>
          <w:u w:val="single"/>
        </w:rPr>
        <w:t>Publicatie</w:t>
      </w:r>
    </w:p>
    <w:p w:rsidR="00161636" w:rsidRDefault="00B20AE6">
      <w:pPr>
        <w:pStyle w:val="Lijstalinea"/>
        <w:numPr>
          <w:ilvl w:val="0"/>
          <w:numId w:val="54"/>
        </w:numPr>
        <w:ind w:left="567" w:hanging="567"/>
      </w:pPr>
      <w:r w:rsidRPr="00D04828">
        <w:t xml:space="preserve">De StUF beheerder zal na besluitvorming in de StUF Regiegroep de lifecycleplanning en de specificaties van de betreffende StUF onderdelen publiceren. </w:t>
      </w:r>
    </w:p>
    <w:p w:rsidR="00161636" w:rsidRDefault="00B20AE6">
      <w:pPr>
        <w:pStyle w:val="Lijstalinea"/>
        <w:numPr>
          <w:ilvl w:val="0"/>
          <w:numId w:val="54"/>
        </w:numPr>
        <w:ind w:left="567" w:hanging="567"/>
      </w:pPr>
      <w:r w:rsidRPr="00D04828">
        <w:t xml:space="preserve">Een publicatie van een nieuwe versie van de StUF onderlaag zal binnen enkele maanden worden gevolgd door de publicatie van nieuwe versies van de horizontale sectormodellen. </w:t>
      </w:r>
    </w:p>
    <w:p w:rsidR="00161636" w:rsidRDefault="00B20AE6">
      <w:pPr>
        <w:pStyle w:val="Lijstalinea"/>
        <w:numPr>
          <w:ilvl w:val="0"/>
          <w:numId w:val="54"/>
        </w:numPr>
        <w:ind w:left="567" w:hanging="567"/>
      </w:pPr>
      <w:r w:rsidRPr="00D04828">
        <w:t>In de publicatie wordt per StUF onderdeel onderscheid gemaakt in vier statussen van ontwikkeling. De te onderscheiden statussen zijn:</w:t>
      </w:r>
    </w:p>
    <w:p w:rsidR="00B20AE6" w:rsidRPr="00D04828" w:rsidRDefault="00B20AE6" w:rsidP="0093143E"/>
    <w:p w:rsidR="00FF1230" w:rsidDel="00493975" w:rsidRDefault="00FF1230" w:rsidP="0093143E">
      <w:pPr>
        <w:rPr>
          <w:del w:id="1831" w:author="Jan Campschroer" w:date="2014-08-15T09:21:00Z"/>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30" w:type="dxa"/>
          <w:right w:w="30" w:type="dxa"/>
        </w:tblCellMar>
        <w:tblLook w:val="0000"/>
      </w:tblPr>
      <w:tblGrid>
        <w:gridCol w:w="863"/>
        <w:gridCol w:w="2251"/>
        <w:gridCol w:w="5562"/>
      </w:tblGrid>
      <w:tr w:rsidR="00B20AE6" w:rsidRPr="00D04828" w:rsidDel="00493975" w:rsidTr="00B40970">
        <w:trPr>
          <w:trHeight w:val="247"/>
          <w:jc w:val="center"/>
          <w:del w:id="1832" w:author="Jan Campschroer" w:date="2014-08-15T09:21:00Z"/>
        </w:trPr>
        <w:tc>
          <w:tcPr>
            <w:tcW w:w="863" w:type="dxa"/>
            <w:tcBorders>
              <w:bottom w:val="single" w:sz="2" w:space="0" w:color="auto"/>
            </w:tcBorders>
            <w:shd w:val="clear" w:color="auto" w:fill="FF6600"/>
          </w:tcPr>
          <w:p w:rsidR="00B20AE6" w:rsidRPr="00D04828" w:rsidDel="00493975" w:rsidRDefault="00B20AE6" w:rsidP="0093143E">
            <w:pPr>
              <w:rPr>
                <w:del w:id="1833" w:author="Jan Campschroer" w:date="2014-08-15T09:21:00Z"/>
                <w:lang w:val="nl-NL" w:eastAsia="nl-NL"/>
              </w:rPr>
            </w:pPr>
            <w:del w:id="1834" w:author="Jan Campschroer" w:date="2014-08-15T09:21:00Z">
              <w:r w:rsidRPr="00D04828" w:rsidDel="00493975">
                <w:rPr>
                  <w:lang w:val="nl-NL" w:eastAsia="nl-NL"/>
                </w:rPr>
                <w:delText>Status</w:delText>
              </w:r>
            </w:del>
          </w:p>
          <w:p w:rsidR="00B20AE6" w:rsidRPr="00D04828" w:rsidDel="00493975" w:rsidRDefault="00B20AE6" w:rsidP="0093143E">
            <w:pPr>
              <w:rPr>
                <w:del w:id="1835" w:author="Jan Campschroer" w:date="2014-08-15T09:21:00Z"/>
                <w:lang w:val="nl-NL" w:eastAsia="nl-NL"/>
              </w:rPr>
            </w:pPr>
            <w:del w:id="1836" w:author="Jan Campschroer" w:date="2014-08-15T09:21:00Z">
              <w:r w:rsidRPr="00D04828" w:rsidDel="00493975">
                <w:rPr>
                  <w:lang w:val="nl-NL" w:eastAsia="nl-NL"/>
                </w:rPr>
                <w:delText>StUF</w:delText>
              </w:r>
            </w:del>
          </w:p>
        </w:tc>
        <w:tc>
          <w:tcPr>
            <w:tcW w:w="2251" w:type="dxa"/>
            <w:tcBorders>
              <w:bottom w:val="single" w:sz="2" w:space="0" w:color="auto"/>
            </w:tcBorders>
            <w:shd w:val="clear" w:color="auto" w:fill="FF6600"/>
          </w:tcPr>
          <w:p w:rsidR="00B20AE6" w:rsidRPr="00D04828" w:rsidDel="00493975" w:rsidRDefault="00B20AE6" w:rsidP="0093143E">
            <w:pPr>
              <w:rPr>
                <w:del w:id="1837" w:author="Jan Campschroer" w:date="2014-08-15T09:21:00Z"/>
                <w:lang w:val="nl-NL" w:eastAsia="nl-NL"/>
              </w:rPr>
            </w:pPr>
            <w:del w:id="1838" w:author="Jan Campschroer" w:date="2014-08-15T09:21:00Z">
              <w:r w:rsidRPr="00D04828" w:rsidDel="00493975">
                <w:rPr>
                  <w:lang w:val="nl-NL" w:eastAsia="nl-NL"/>
                </w:rPr>
                <w:delText xml:space="preserve"> Status van een </w:delText>
              </w:r>
            </w:del>
          </w:p>
          <w:p w:rsidR="00B20AE6" w:rsidRPr="00D04828" w:rsidDel="00493975" w:rsidRDefault="00B20AE6" w:rsidP="0093143E">
            <w:pPr>
              <w:rPr>
                <w:del w:id="1839" w:author="Jan Campschroer" w:date="2014-08-15T09:21:00Z"/>
                <w:lang w:val="nl-NL" w:eastAsia="nl-NL"/>
              </w:rPr>
            </w:pPr>
            <w:del w:id="1840" w:author="Jan Campschroer" w:date="2014-08-15T09:21:00Z">
              <w:r w:rsidRPr="00D04828" w:rsidDel="00493975">
                <w:rPr>
                  <w:lang w:val="nl-NL" w:eastAsia="nl-NL"/>
                </w:rPr>
                <w:delText xml:space="preserve"> StUF onderdeel</w:delText>
              </w:r>
            </w:del>
          </w:p>
        </w:tc>
        <w:tc>
          <w:tcPr>
            <w:tcW w:w="5562" w:type="dxa"/>
            <w:tcBorders>
              <w:bottom w:val="single" w:sz="2" w:space="0" w:color="auto"/>
            </w:tcBorders>
            <w:shd w:val="clear" w:color="auto" w:fill="FF6600"/>
          </w:tcPr>
          <w:p w:rsidR="00B20AE6" w:rsidRPr="00D04828" w:rsidDel="00493975" w:rsidRDefault="00B20AE6" w:rsidP="0093143E">
            <w:pPr>
              <w:rPr>
                <w:del w:id="1841" w:author="Jan Campschroer" w:date="2014-08-15T09:21:00Z"/>
                <w:lang w:val="nl-NL" w:eastAsia="nl-NL"/>
              </w:rPr>
            </w:pPr>
            <w:del w:id="1842" w:author="Jan Campschroer" w:date="2014-08-15T09:21:00Z">
              <w:r w:rsidRPr="00D04828" w:rsidDel="00493975">
                <w:rPr>
                  <w:lang w:val="nl-NL" w:eastAsia="nl-NL"/>
                </w:rPr>
                <w:delText xml:space="preserve"> Beschrijving van de status</w:delText>
              </w:r>
            </w:del>
          </w:p>
        </w:tc>
      </w:tr>
      <w:tr w:rsidR="00B20AE6" w:rsidRPr="00D04828" w:rsidDel="00493975" w:rsidTr="00B40970">
        <w:trPr>
          <w:trHeight w:val="247"/>
          <w:jc w:val="center"/>
          <w:del w:id="1843" w:author="Jan Campschroer" w:date="2014-08-15T09:21:00Z"/>
        </w:trPr>
        <w:tc>
          <w:tcPr>
            <w:tcW w:w="863" w:type="dxa"/>
            <w:tcBorders>
              <w:bottom w:val="nil"/>
              <w:right w:val="single" w:sz="2" w:space="0" w:color="auto"/>
            </w:tcBorders>
          </w:tcPr>
          <w:p w:rsidR="00B20AE6" w:rsidRPr="00D04828" w:rsidDel="00493975" w:rsidRDefault="00B20AE6" w:rsidP="0093143E">
            <w:pPr>
              <w:rPr>
                <w:del w:id="1844" w:author="Jan Campschroer" w:date="2014-08-15T09:21:00Z"/>
                <w:lang w:val="nl-NL" w:eastAsia="nl-NL"/>
              </w:rPr>
            </w:pPr>
            <w:del w:id="1845" w:author="Jan Campschroer" w:date="2014-08-15T09:21:00Z">
              <w:r w:rsidRPr="00D04828" w:rsidDel="00493975">
                <w:rPr>
                  <w:lang w:val="nl-NL" w:eastAsia="nl-NL"/>
                </w:rPr>
                <w:delText>IO</w:delText>
              </w:r>
            </w:del>
          </w:p>
        </w:tc>
        <w:tc>
          <w:tcPr>
            <w:tcW w:w="2251" w:type="dxa"/>
            <w:tcBorders>
              <w:left w:val="single" w:sz="2" w:space="0" w:color="auto"/>
              <w:bottom w:val="nil"/>
            </w:tcBorders>
          </w:tcPr>
          <w:p w:rsidR="00B20AE6" w:rsidRPr="00D04828" w:rsidDel="00493975" w:rsidRDefault="00B20AE6" w:rsidP="0093143E">
            <w:pPr>
              <w:rPr>
                <w:del w:id="1846" w:author="Jan Campschroer" w:date="2014-08-15T09:21:00Z"/>
                <w:lang w:val="nl-NL" w:eastAsia="nl-NL"/>
              </w:rPr>
            </w:pPr>
            <w:del w:id="1847" w:author="Jan Campschroer" w:date="2014-08-15T09:21:00Z">
              <w:r w:rsidRPr="00D04828" w:rsidDel="00493975">
                <w:rPr>
                  <w:lang w:val="nl-NL" w:eastAsia="nl-NL"/>
                </w:rPr>
                <w:delText xml:space="preserve"> In </w:delText>
              </w:r>
              <w:r w:rsidR="005552CB" w:rsidRPr="00D04828" w:rsidDel="00493975">
                <w:rPr>
                  <w:lang w:val="nl-NL" w:eastAsia="nl-NL"/>
                </w:rPr>
                <w:delText>O</w:delText>
              </w:r>
              <w:r w:rsidRPr="00D04828" w:rsidDel="00493975">
                <w:rPr>
                  <w:lang w:val="nl-NL" w:eastAsia="nl-NL"/>
                </w:rPr>
                <w:delText>ntwikkeling</w:delText>
              </w:r>
            </w:del>
          </w:p>
        </w:tc>
        <w:tc>
          <w:tcPr>
            <w:tcW w:w="5562" w:type="dxa"/>
            <w:tcBorders>
              <w:left w:val="single" w:sz="2" w:space="0" w:color="auto"/>
              <w:bottom w:val="nil"/>
            </w:tcBorders>
          </w:tcPr>
          <w:p w:rsidR="00B20AE6" w:rsidRPr="00D04828" w:rsidDel="00493975" w:rsidRDefault="00B20AE6" w:rsidP="006F37EB">
            <w:pPr>
              <w:rPr>
                <w:del w:id="1848" w:author="Jan Campschroer" w:date="2014-08-15T09:21:00Z"/>
                <w:rFonts w:cs="Arial"/>
                <w:lang w:val="nl-NL" w:eastAsia="nl-NL"/>
              </w:rPr>
            </w:pPr>
            <w:del w:id="1849" w:author="Jan Campschroer" w:date="2014-08-15T09:21:00Z">
              <w:r w:rsidRPr="00D04828" w:rsidDel="00493975">
                <w:delText xml:space="preserve">Een </w:delText>
              </w:r>
            </w:del>
            <w:del w:id="1850" w:author="Jan Campschroer" w:date="2014-08-14T21:07:00Z">
              <w:r w:rsidRPr="00D04828" w:rsidDel="00F6055C">
                <w:delText xml:space="preserve">(nieuwe </w:delText>
              </w:r>
            </w:del>
            <w:del w:id="1851" w:author="Jan Campschroer" w:date="2014-08-15T09:21:00Z">
              <w:r w:rsidRPr="00D04828" w:rsidDel="00493975">
                <w:delText>versie van een</w:delText>
              </w:r>
            </w:del>
            <w:del w:id="1852" w:author="Jan Campschroer" w:date="2014-08-14T21:07:00Z">
              <w:r w:rsidRPr="00D04828" w:rsidDel="00F6055C">
                <w:delText>)</w:delText>
              </w:r>
            </w:del>
            <w:del w:id="1853" w:author="Jan Campschroer" w:date="2014-08-15T09:21:00Z">
              <w:r w:rsidRPr="00D04828" w:rsidDel="00493975">
                <w:delText xml:space="preserve"> StUF onderdeel is “In Ontwikkeling” wanneer er met medeweten en medewerking van participanten aan  gewerkt wordt en wanneer </w:delText>
              </w:r>
            </w:del>
            <w:del w:id="1854" w:author="Jan Campschroer" w:date="2014-08-14T21:08:00Z">
              <w:r w:rsidRPr="00D04828" w:rsidDel="006F37EB">
                <w:delText xml:space="preserve">dit onderdeel of </w:delText>
              </w:r>
            </w:del>
            <w:del w:id="1855" w:author="Jan Campschroer" w:date="2014-08-15T09:21:00Z">
              <w:r w:rsidRPr="00D04828" w:rsidDel="00493975">
                <w:delText>deze versie nog niet voor de buitenwereld is gepubliceerd.</w:delText>
              </w:r>
            </w:del>
          </w:p>
        </w:tc>
      </w:tr>
      <w:tr w:rsidR="00B20AE6" w:rsidRPr="00D04828" w:rsidDel="00493975" w:rsidTr="00B40970">
        <w:trPr>
          <w:trHeight w:val="247"/>
          <w:jc w:val="center"/>
          <w:del w:id="1856" w:author="Jan Campschroer" w:date="2014-08-15T09:21:00Z"/>
        </w:trPr>
        <w:tc>
          <w:tcPr>
            <w:tcW w:w="863" w:type="dxa"/>
            <w:tcBorders>
              <w:bottom w:val="nil"/>
              <w:right w:val="single" w:sz="2" w:space="0" w:color="auto"/>
            </w:tcBorders>
          </w:tcPr>
          <w:p w:rsidR="00B20AE6" w:rsidRPr="00D04828" w:rsidDel="00493975" w:rsidRDefault="00B20AE6" w:rsidP="0093143E">
            <w:pPr>
              <w:rPr>
                <w:del w:id="1857" w:author="Jan Campschroer" w:date="2014-08-15T09:21:00Z"/>
                <w:lang w:val="nl-NL" w:eastAsia="nl-NL"/>
              </w:rPr>
            </w:pPr>
            <w:del w:id="1858" w:author="Jan Campschroer" w:date="2014-08-15T09:21:00Z">
              <w:r w:rsidRPr="00D04828" w:rsidDel="00493975">
                <w:rPr>
                  <w:lang w:val="nl-NL" w:eastAsia="nl-NL"/>
                </w:rPr>
                <w:delText>IG</w:delText>
              </w:r>
            </w:del>
          </w:p>
        </w:tc>
        <w:tc>
          <w:tcPr>
            <w:tcW w:w="2251" w:type="dxa"/>
            <w:tcBorders>
              <w:left w:val="single" w:sz="2" w:space="0" w:color="auto"/>
              <w:bottom w:val="nil"/>
            </w:tcBorders>
          </w:tcPr>
          <w:p w:rsidR="00B20AE6" w:rsidRPr="00D04828" w:rsidDel="00493975" w:rsidRDefault="00BD6A33" w:rsidP="0093143E">
            <w:pPr>
              <w:rPr>
                <w:del w:id="1859" w:author="Jan Campschroer" w:date="2014-08-15T09:21:00Z"/>
                <w:lang w:val="nl-NL" w:eastAsia="nl-NL"/>
              </w:rPr>
            </w:pPr>
            <w:del w:id="1860" w:author="Jan Campschroer" w:date="2014-08-15T09:21:00Z">
              <w:r w:rsidRPr="00D04828" w:rsidDel="00493975">
                <w:rPr>
                  <w:lang w:val="nl-NL" w:eastAsia="nl-NL"/>
                </w:rPr>
                <w:delText xml:space="preserve"> </w:delText>
              </w:r>
              <w:r w:rsidR="00B20AE6" w:rsidRPr="00D04828" w:rsidDel="00493975">
                <w:rPr>
                  <w:lang w:val="nl-NL" w:eastAsia="nl-NL"/>
                </w:rPr>
                <w:delText>In Gebruik</w:delText>
              </w:r>
            </w:del>
          </w:p>
        </w:tc>
        <w:tc>
          <w:tcPr>
            <w:tcW w:w="5562" w:type="dxa"/>
            <w:tcBorders>
              <w:left w:val="single" w:sz="2" w:space="0" w:color="auto"/>
              <w:bottom w:val="nil"/>
            </w:tcBorders>
          </w:tcPr>
          <w:p w:rsidR="00B20AE6" w:rsidRPr="00D04828" w:rsidDel="00493975" w:rsidRDefault="00B20AE6" w:rsidP="001D5ACE">
            <w:pPr>
              <w:rPr>
                <w:del w:id="1861" w:author="Jan Campschroer" w:date="2014-08-15T09:21:00Z"/>
              </w:rPr>
            </w:pPr>
            <w:del w:id="1862" w:author="Jan Campschroer" w:date="2014-08-15T09:21:00Z">
              <w:r w:rsidRPr="00D04828" w:rsidDel="00493975">
                <w:delText xml:space="preserve">Als een </w:delText>
              </w:r>
            </w:del>
            <w:del w:id="1863" w:author="Jan Campschroer" w:date="2014-08-14T21:08:00Z">
              <w:r w:rsidRPr="00D04828" w:rsidDel="006F37EB">
                <w:delText xml:space="preserve">(nieuwe </w:delText>
              </w:r>
            </w:del>
            <w:del w:id="1864" w:author="Jan Campschroer" w:date="2014-08-15T09:21:00Z">
              <w:r w:rsidRPr="00D04828" w:rsidDel="00493975">
                <w:delText>versie van een</w:delText>
              </w:r>
            </w:del>
            <w:del w:id="1865" w:author="Jan Campschroer" w:date="2014-08-14T21:08:00Z">
              <w:r w:rsidRPr="00D04828" w:rsidDel="006F37EB">
                <w:delText>)</w:delText>
              </w:r>
            </w:del>
            <w:del w:id="1866" w:author="Jan Campschroer" w:date="2014-08-15T09:21:00Z">
              <w:r w:rsidRPr="00D04828" w:rsidDel="00493975">
                <w:delText xml:space="preserve"> StUF onderdeel gereed is, stellen de StUF Expertgroep en de StUF Regiegroep de status ‘In Gebruik’ vast. Door deze vaststelling worden </w:delText>
              </w:r>
            </w:del>
            <w:del w:id="1867" w:author="Jan Campschroer" w:date="2014-08-14T21:14:00Z">
              <w:r w:rsidRPr="00D04828" w:rsidDel="001D5ACE">
                <w:delText xml:space="preserve"> </w:delText>
              </w:r>
            </w:del>
            <w:del w:id="1868" w:author="Jan Campschroer" w:date="2014-08-15T09:21:00Z">
              <w:r w:rsidRPr="00D04828" w:rsidDel="00493975">
                <w:delText>gebruikers en ICT-leveranciers opgeroepen deze nieuwe versie op te nemen in software en in gebruik te nemen.</w:delText>
              </w:r>
            </w:del>
          </w:p>
        </w:tc>
      </w:tr>
      <w:tr w:rsidR="00B20AE6" w:rsidRPr="00D04828" w:rsidDel="00493975" w:rsidTr="00B40970">
        <w:trPr>
          <w:trHeight w:val="247"/>
          <w:jc w:val="center"/>
          <w:del w:id="1869" w:author="Jan Campschroer" w:date="2014-08-15T09:21:00Z"/>
        </w:trPr>
        <w:tc>
          <w:tcPr>
            <w:tcW w:w="863" w:type="dxa"/>
            <w:tcBorders>
              <w:right w:val="single" w:sz="2" w:space="0" w:color="auto"/>
            </w:tcBorders>
          </w:tcPr>
          <w:p w:rsidR="00B20AE6" w:rsidRPr="00D04828" w:rsidDel="00493975" w:rsidRDefault="00B20AE6" w:rsidP="0093143E">
            <w:pPr>
              <w:rPr>
                <w:del w:id="1870" w:author="Jan Campschroer" w:date="2014-08-15T09:21:00Z"/>
                <w:lang w:val="nl-NL" w:eastAsia="nl-NL"/>
              </w:rPr>
            </w:pPr>
            <w:del w:id="1871" w:author="Jan Campschroer" w:date="2014-08-15T09:21:00Z">
              <w:r w:rsidRPr="00D04828" w:rsidDel="00493975">
                <w:rPr>
                  <w:lang w:val="nl-NL" w:eastAsia="nl-NL"/>
                </w:rPr>
                <w:delText>EO</w:delText>
              </w:r>
            </w:del>
          </w:p>
        </w:tc>
        <w:tc>
          <w:tcPr>
            <w:tcW w:w="2251" w:type="dxa"/>
            <w:tcBorders>
              <w:left w:val="single" w:sz="2" w:space="0" w:color="auto"/>
            </w:tcBorders>
          </w:tcPr>
          <w:p w:rsidR="00B20AE6" w:rsidRPr="00D04828" w:rsidDel="00493975" w:rsidRDefault="00B20AE6" w:rsidP="0093143E">
            <w:pPr>
              <w:rPr>
                <w:del w:id="1872" w:author="Jan Campschroer" w:date="2014-08-15T09:21:00Z"/>
                <w:lang w:val="nl-NL" w:eastAsia="nl-NL"/>
              </w:rPr>
            </w:pPr>
            <w:del w:id="1873" w:author="Jan Campschroer" w:date="2014-08-15T09:21:00Z">
              <w:r w:rsidRPr="00D04828" w:rsidDel="00493975">
                <w:rPr>
                  <w:lang w:val="nl-NL" w:eastAsia="nl-NL"/>
                </w:rPr>
                <w:delText xml:space="preserve"> Einde Ondersteuning</w:delText>
              </w:r>
            </w:del>
          </w:p>
        </w:tc>
        <w:tc>
          <w:tcPr>
            <w:tcW w:w="5562" w:type="dxa"/>
            <w:tcBorders>
              <w:left w:val="single" w:sz="2" w:space="0" w:color="auto"/>
            </w:tcBorders>
          </w:tcPr>
          <w:p w:rsidR="00B20AE6" w:rsidRPr="00D04828" w:rsidDel="00493975" w:rsidRDefault="00B20AE6" w:rsidP="0093143E">
            <w:pPr>
              <w:rPr>
                <w:del w:id="1874" w:author="Jan Campschroer" w:date="2014-08-15T09:21:00Z"/>
              </w:rPr>
            </w:pPr>
            <w:del w:id="1875" w:author="Jan Campschroer" w:date="2014-08-14T21:08:00Z">
              <w:r w:rsidRPr="00D04828" w:rsidDel="006F37EB">
                <w:delText xml:space="preserve">Het </w:delText>
              </w:r>
            </w:del>
            <w:del w:id="1876" w:author="Jan Campschroer" w:date="2014-08-15T09:21:00Z">
              <w:r w:rsidRPr="00D04828" w:rsidDel="00493975">
                <w:delText>StUF onderdeel met de status “Einde ondersteuning” wordt niet meer ondersteund door de StUF beheerder.</w:delText>
              </w:r>
            </w:del>
          </w:p>
          <w:p w:rsidR="006F37EB" w:rsidRPr="00D04828" w:rsidDel="00493975" w:rsidRDefault="00B20AE6" w:rsidP="006F37EB">
            <w:pPr>
              <w:rPr>
                <w:del w:id="1877" w:author="Jan Campschroer" w:date="2014-08-15T09:21:00Z"/>
                <w:rFonts w:cs="Arial"/>
                <w:lang w:val="nl-NL" w:eastAsia="nl-NL"/>
              </w:rPr>
            </w:pPr>
            <w:del w:id="1878" w:author="Jan Campschroer" w:date="2014-08-14T21:10:00Z">
              <w:r w:rsidRPr="00D04828" w:rsidDel="006F37EB">
                <w:delText>De kennis en informatie v</w:delText>
              </w:r>
            </w:del>
            <w:del w:id="1879" w:author="Jan Campschroer" w:date="2014-08-15T09:21:00Z">
              <w:r w:rsidRPr="00D04828" w:rsidDel="00493975">
                <w:delText xml:space="preserve">oor vragen en support </w:delText>
              </w:r>
            </w:del>
            <w:del w:id="1880" w:author="Jan Campschroer" w:date="2014-08-14T21:10:00Z">
              <w:r w:rsidRPr="00D04828" w:rsidDel="006F37EB">
                <w:delText>is</w:delText>
              </w:r>
            </w:del>
            <w:del w:id="1881" w:author="Jan Campschroer" w:date="2014-08-15T09:21:00Z">
              <w:r w:rsidRPr="00D04828" w:rsidDel="00493975">
                <w:delText xml:space="preserve"> bij de beheerder niet langer beschikbaar.</w:delText>
              </w:r>
            </w:del>
          </w:p>
        </w:tc>
      </w:tr>
      <w:tr w:rsidR="00B20AE6" w:rsidRPr="00D04828" w:rsidDel="00493975" w:rsidTr="00B40970">
        <w:trPr>
          <w:trHeight w:val="247"/>
          <w:jc w:val="center"/>
          <w:del w:id="1882" w:author="Jan Campschroer" w:date="2014-08-15T09:21:00Z"/>
        </w:trPr>
        <w:tc>
          <w:tcPr>
            <w:tcW w:w="863" w:type="dxa"/>
            <w:tcBorders>
              <w:bottom w:val="single" w:sz="2" w:space="0" w:color="auto"/>
              <w:right w:val="single" w:sz="2" w:space="0" w:color="auto"/>
            </w:tcBorders>
          </w:tcPr>
          <w:p w:rsidR="00B20AE6" w:rsidRPr="00D04828" w:rsidDel="00493975" w:rsidRDefault="00B20AE6" w:rsidP="0093143E">
            <w:pPr>
              <w:rPr>
                <w:del w:id="1883" w:author="Jan Campschroer" w:date="2014-08-15T09:21:00Z"/>
                <w:lang w:val="nl-NL" w:eastAsia="nl-NL"/>
              </w:rPr>
            </w:pPr>
            <w:del w:id="1884" w:author="Jan Campschroer" w:date="2014-08-15T09:21:00Z">
              <w:r w:rsidRPr="00D04828" w:rsidDel="00493975">
                <w:rPr>
                  <w:lang w:val="nl-NL" w:eastAsia="nl-NL"/>
                </w:rPr>
                <w:delText>TG</w:delText>
              </w:r>
            </w:del>
          </w:p>
        </w:tc>
        <w:tc>
          <w:tcPr>
            <w:tcW w:w="2251" w:type="dxa"/>
            <w:tcBorders>
              <w:left w:val="single" w:sz="2" w:space="0" w:color="auto"/>
              <w:bottom w:val="single" w:sz="2" w:space="0" w:color="auto"/>
            </w:tcBorders>
          </w:tcPr>
          <w:p w:rsidR="00B20AE6" w:rsidRPr="00D04828" w:rsidDel="00493975" w:rsidRDefault="00B20AE6" w:rsidP="0093143E">
            <w:pPr>
              <w:rPr>
                <w:del w:id="1885" w:author="Jan Campschroer" w:date="2014-08-15T09:21:00Z"/>
                <w:lang w:val="nl-NL" w:eastAsia="nl-NL"/>
              </w:rPr>
            </w:pPr>
            <w:del w:id="1886" w:author="Jan Campschroer" w:date="2014-08-15T09:21:00Z">
              <w:r w:rsidRPr="00D04828" w:rsidDel="00493975">
                <w:rPr>
                  <w:lang w:val="nl-NL" w:eastAsia="nl-NL"/>
                </w:rPr>
                <w:delText xml:space="preserve"> Teruggetrokken</w:delText>
              </w:r>
            </w:del>
          </w:p>
        </w:tc>
        <w:tc>
          <w:tcPr>
            <w:tcW w:w="5562" w:type="dxa"/>
            <w:tcBorders>
              <w:left w:val="single" w:sz="2" w:space="0" w:color="auto"/>
              <w:bottom w:val="single" w:sz="2" w:space="0" w:color="auto"/>
            </w:tcBorders>
          </w:tcPr>
          <w:p w:rsidR="001D5ACE" w:rsidRPr="00D04828" w:rsidDel="00493975" w:rsidRDefault="00B20AE6" w:rsidP="006F37EB">
            <w:pPr>
              <w:rPr>
                <w:del w:id="1887" w:author="Jan Campschroer" w:date="2014-08-15T09:21:00Z"/>
              </w:rPr>
            </w:pPr>
            <w:del w:id="1888" w:author="Jan Campschroer" w:date="2014-08-14T21:09:00Z">
              <w:r w:rsidRPr="00D04828" w:rsidDel="006F37EB">
                <w:delText>E</w:delText>
              </w:r>
            </w:del>
            <w:del w:id="1889" w:author="Jan Campschroer" w:date="2014-08-15T09:21:00Z">
              <w:r w:rsidRPr="00D04828" w:rsidDel="00493975">
                <w:delText xml:space="preserve">en StUF onderdeel krijgt de status “Teruggetrokken” indien </w:delText>
              </w:r>
              <w:r w:rsidRPr="00D04828" w:rsidDel="00493975">
                <w:lastRenderedPageBreak/>
                <w:delText>een versie van een StUF onderdeel niet bruikbaar blijkt (bijv. vanwege implementatieproblemen).</w:delText>
              </w:r>
            </w:del>
          </w:p>
        </w:tc>
      </w:tr>
    </w:tbl>
    <w:p w:rsidR="00B20AE6" w:rsidRPr="009D3B67" w:rsidDel="00493975" w:rsidRDefault="00B20AE6" w:rsidP="0093143E">
      <w:pPr>
        <w:rPr>
          <w:del w:id="1890" w:author="Jan Campschroer" w:date="2014-08-15T09:21:00Z"/>
        </w:rPr>
      </w:pPr>
    </w:p>
    <w:p w:rsidR="001C2433" w:rsidRPr="00D04828" w:rsidRDefault="001C2433" w:rsidP="0093143E"/>
    <w:p w:rsidR="00B20AE6" w:rsidRPr="009E4EF8" w:rsidRDefault="007D53B1" w:rsidP="0093143E">
      <w:pPr>
        <w:rPr>
          <w:b/>
          <w:u w:val="single"/>
        </w:rPr>
      </w:pPr>
      <w:r w:rsidRPr="007D53B1">
        <w:rPr>
          <w:b/>
          <w:u w:val="single"/>
        </w:rPr>
        <w:t>Implementatie en gebruik</w:t>
      </w:r>
    </w:p>
    <w:p w:rsidR="00161636" w:rsidRDefault="00B20AE6">
      <w:pPr>
        <w:pStyle w:val="Lijstalinea"/>
        <w:numPr>
          <w:ilvl w:val="0"/>
          <w:numId w:val="55"/>
        </w:numPr>
        <w:ind w:left="567" w:hanging="567"/>
      </w:pPr>
      <w:bookmarkStart w:id="1891" w:name="_Ref395878684"/>
      <w:r w:rsidRPr="00D04828">
        <w:t xml:space="preserve">Leveranciers </w:t>
      </w:r>
      <w:ins w:id="1892" w:author="Jan Campschroer" w:date="2014-08-15T14:43:00Z">
        <w:r w:rsidR="00161636">
          <w:t xml:space="preserve">en </w:t>
        </w:r>
      </w:ins>
      <w:ins w:id="1893" w:author="Jan Campschroer" w:date="2014-08-15T14:52:00Z">
        <w:r w:rsidR="00D417FB">
          <w:t>gebruikers (waaronder gemeenten)</w:t>
        </w:r>
      </w:ins>
      <w:ins w:id="1894" w:author="Jan Campschroer" w:date="2014-08-15T14:43:00Z">
        <w:r w:rsidR="00161636">
          <w:t xml:space="preserve"> spreken </w:t>
        </w:r>
      </w:ins>
      <w:del w:id="1895" w:author="Jan Campschroer" w:date="2014-08-15T14:43:00Z">
        <w:r w:rsidRPr="00D04828" w:rsidDel="00161636">
          <w:delText xml:space="preserve">geven </w:delText>
        </w:r>
      </w:del>
      <w:ins w:id="1896" w:author="Jan Campschroer" w:date="2014-08-15T14:43:00Z">
        <w:r w:rsidR="00D417FB">
          <w:t>v</w:t>
        </w:r>
      </w:ins>
      <w:ins w:id="1897" w:author="Jan Campschroer" w:date="2014-08-15T14:49:00Z">
        <w:r w:rsidR="00D417FB">
          <w:t>óó</w:t>
        </w:r>
      </w:ins>
      <w:ins w:id="1898" w:author="Jan Campschroer" w:date="2014-08-15T14:43:00Z">
        <w:r w:rsidR="00161636">
          <w:t xml:space="preserve">r </w:t>
        </w:r>
      </w:ins>
      <w:ins w:id="1899" w:author="Jan Campschroer" w:date="2014-08-15T14:48:00Z">
        <w:r w:rsidR="00D417FB">
          <w:t>de in gebruik name</w:t>
        </w:r>
      </w:ins>
      <w:ins w:id="1900" w:author="Jan Campschroer" w:date="2014-08-15T14:43:00Z">
        <w:r w:rsidR="00161636">
          <w:t xml:space="preserve"> </w:t>
        </w:r>
      </w:ins>
      <w:ins w:id="1901" w:author="Jan Campschroer" w:date="2014-08-15T14:49:00Z">
        <w:r w:rsidR="00D417FB" w:rsidRPr="00D04828">
          <w:t>van een nieuwe versie</w:t>
        </w:r>
        <w:r w:rsidR="00D417FB">
          <w:t xml:space="preserve"> </w:t>
        </w:r>
      </w:ins>
      <w:del w:id="1902" w:author="Jan Campschroer" w:date="2014-08-15T14:50:00Z">
        <w:r w:rsidRPr="00D04828" w:rsidDel="00D417FB">
          <w:delText xml:space="preserve">zo spoedig mogelijk na vaststelling </w:delText>
        </w:r>
      </w:del>
      <w:del w:id="1903" w:author="Jan Campschroer" w:date="2014-08-15T14:49:00Z">
        <w:r w:rsidRPr="00D04828" w:rsidDel="00D417FB">
          <w:delText xml:space="preserve">van een nieuwe versie </w:delText>
        </w:r>
      </w:del>
      <w:del w:id="1904" w:author="Jan Campschroer" w:date="2014-08-15T14:50:00Z">
        <w:r w:rsidRPr="00D04828" w:rsidDel="00D417FB">
          <w:delText xml:space="preserve">van een StUF onderdeel door </w:delText>
        </w:r>
        <w:r w:rsidR="005552CB" w:rsidRPr="00D04828" w:rsidDel="00D417FB">
          <w:delText xml:space="preserve">de StUF Regiegroep </w:delText>
        </w:r>
      </w:del>
      <w:ins w:id="1905" w:author="Jan Campschroer" w:date="2014-08-15T14:44:00Z">
        <w:r w:rsidR="00161636">
          <w:t xml:space="preserve">in </w:t>
        </w:r>
      </w:ins>
      <w:ins w:id="1906" w:author="Jan Campschroer" w:date="2014-08-15T14:45:00Z">
        <w:r w:rsidR="00161636">
          <w:t>e</w:t>
        </w:r>
      </w:ins>
      <w:ins w:id="1907" w:author="Jan Campschroer" w:date="2014-08-15T14:44:00Z">
        <w:r w:rsidR="00161636">
          <w:t xml:space="preserve">en convenant af </w:t>
        </w:r>
      </w:ins>
      <w:ins w:id="1908" w:author="Jan Campschroer" w:date="2014-08-15T14:45:00Z">
        <w:r w:rsidR="00161636">
          <w:t xml:space="preserve">dat ze deze versie zullen implementeren resp. gaan gebruiken in hun </w:t>
        </w:r>
      </w:ins>
      <w:ins w:id="1909" w:author="Jan Campschroer" w:date="2014-08-15T14:46:00Z">
        <w:r w:rsidR="00161636">
          <w:t>applicatieportfolio. Na ondertekening van dit convenant</w:t>
        </w:r>
        <w:commentRangeStart w:id="1910"/>
        <w:r w:rsidR="00161636">
          <w:t xml:space="preserve"> laten leveranciers binnen drie maanden weten </w:t>
        </w:r>
      </w:ins>
      <w:del w:id="1911" w:author="Jan Campschroer" w:date="2014-08-15T14:44:00Z">
        <w:r w:rsidR="005552CB" w:rsidRPr="00D04828" w:rsidDel="00161636">
          <w:delText xml:space="preserve">aan </w:delText>
        </w:r>
      </w:del>
      <w:r w:rsidR="005552CB" w:rsidRPr="00D04828">
        <w:t>wanneer</w:t>
      </w:r>
      <w:r w:rsidRPr="00D04828">
        <w:t xml:space="preserve"> </w:t>
      </w:r>
      <w:ins w:id="1912" w:author="Jan Campschroer" w:date="2014-08-15T14:44:00Z">
        <w:r w:rsidR="00161636">
          <w:t xml:space="preserve">en </w:t>
        </w:r>
      </w:ins>
      <w:r w:rsidRPr="00D04828">
        <w:t xml:space="preserve">in welke softwareproducten en welke softwareversie de nieuwe StUF </w:t>
      </w:r>
      <w:ins w:id="1913" w:author="Jan Campschroer" w:date="2014-08-15T14:44:00Z">
        <w:r w:rsidR="00161636">
          <w:t xml:space="preserve">onderdeel </w:t>
        </w:r>
      </w:ins>
      <w:r w:rsidRPr="00D04828">
        <w:t xml:space="preserve">versie zal worden ingebouwd. </w:t>
      </w:r>
      <w:commentRangeEnd w:id="1910"/>
      <w:r w:rsidR="00161636">
        <w:rPr>
          <w:rStyle w:val="Verwijzingopmerking"/>
        </w:rPr>
        <w:commentReference w:id="1910"/>
      </w:r>
      <w:ins w:id="1914" w:author="Jan Campschroer" w:date="2014-08-15T14:50:00Z">
        <w:r w:rsidR="00D417FB">
          <w:t>Idem voor het</w:t>
        </w:r>
      </w:ins>
      <w:ins w:id="1915" w:author="Jan Campschroer" w:date="2014-08-15T14:51:00Z">
        <w:r w:rsidR="00D417FB">
          <w:t xml:space="preserve"> uit gebruik halen van een versie. </w:t>
        </w:r>
      </w:ins>
      <w:del w:id="1916" w:author="Jan Campschroer" w:date="2014-08-15T14:47:00Z">
        <w:r w:rsidRPr="00D04828" w:rsidDel="00161636">
          <w:delText xml:space="preserve">Na het advies “VNG aanbeveling” verstrekken </w:delText>
        </w:r>
        <w:r w:rsidR="002513DA" w:rsidDel="00161636">
          <w:delText xml:space="preserve">de leveranciers hun productinformatie (o.a. planning en configuratie) </w:delText>
        </w:r>
        <w:r w:rsidRPr="00D04828" w:rsidDel="00161636">
          <w:delText xml:space="preserve">binnen drie maanden. </w:delText>
        </w:r>
      </w:del>
      <w:r w:rsidRPr="00D04828">
        <w:t>De</w:t>
      </w:r>
      <w:ins w:id="1917" w:author="Jan Campschroer" w:date="2014-08-15T14:47:00Z">
        <w:r w:rsidR="00161636">
          <w:t>ze</w:t>
        </w:r>
      </w:ins>
      <w:r w:rsidRPr="00D04828">
        <w:t xml:space="preserve"> verstrekte gegevens worden door de beheerder van </w:t>
      </w:r>
      <w:ins w:id="1918" w:author="Jan Campschroer" w:date="2014-08-15T14:47:00Z">
        <w:r w:rsidR="00161636">
          <w:t xml:space="preserve">het </w:t>
        </w:r>
      </w:ins>
      <w:del w:id="1919" w:author="Jan Campschroer" w:date="2014-08-15T14:47:00Z">
        <w:r w:rsidRPr="00D04828" w:rsidDel="00161636">
          <w:delText xml:space="preserve">de </w:delText>
        </w:r>
      </w:del>
      <w:r w:rsidR="002513DA">
        <w:t xml:space="preserve">StUF </w:t>
      </w:r>
      <w:ins w:id="1920" w:author="Jan Campschroer" w:date="2014-08-15T14:47:00Z">
        <w:r w:rsidR="00161636">
          <w:t xml:space="preserve">onderdeel </w:t>
        </w:r>
      </w:ins>
      <w:del w:id="1921" w:author="Jan Campschroer" w:date="2014-08-15T14:48:00Z">
        <w:r w:rsidRPr="00D04828" w:rsidDel="00161636">
          <w:delText xml:space="preserve">standaard </w:delText>
        </w:r>
      </w:del>
      <w:r w:rsidRPr="00D04828">
        <w:t>gepubliceerd</w:t>
      </w:r>
      <w:ins w:id="1922" w:author="Jan Campschroer" w:date="2014-08-15T14:48:00Z">
        <w:r w:rsidR="00161636">
          <w:t xml:space="preserve"> op de community</w:t>
        </w:r>
      </w:ins>
      <w:r w:rsidRPr="00D04828">
        <w:t>.</w:t>
      </w:r>
      <w:bookmarkEnd w:id="1891"/>
      <w:r w:rsidRPr="00D04828">
        <w:t xml:space="preserve"> </w:t>
      </w:r>
    </w:p>
    <w:p w:rsidR="00161636" w:rsidRDefault="00B20AE6">
      <w:pPr>
        <w:pStyle w:val="Lijstalinea"/>
        <w:numPr>
          <w:ilvl w:val="0"/>
          <w:numId w:val="55"/>
        </w:numPr>
        <w:ind w:left="567" w:hanging="567"/>
      </w:pPr>
      <w:r w:rsidRPr="00D04828">
        <w:t xml:space="preserve">Leveranciers geven in hun productinformatie aan welke StUF configuratie(s) worden ondersteund. Dit gebeurt in een of meerdere StUF configuratieschema(s). </w:t>
      </w:r>
    </w:p>
    <w:p w:rsidR="00161636" w:rsidRDefault="00B20AE6">
      <w:pPr>
        <w:pStyle w:val="Lijstalinea"/>
        <w:numPr>
          <w:ilvl w:val="0"/>
          <w:numId w:val="55"/>
        </w:numPr>
        <w:ind w:left="567" w:hanging="567"/>
      </w:pPr>
      <w:r w:rsidRPr="00D04828">
        <w:t>Leveranciers en gebruikers wordt geadviseerd de meeste recente versie met de Status “In Gebruik”  zo spoedig mogelijk in software te implementeren respectievelijk deze voor te schrijven.</w:t>
      </w:r>
    </w:p>
    <w:p w:rsidR="00161636" w:rsidRDefault="00B20AE6">
      <w:pPr>
        <w:pStyle w:val="Lijstalinea"/>
        <w:numPr>
          <w:ilvl w:val="0"/>
          <w:numId w:val="55"/>
        </w:numPr>
        <w:ind w:left="567" w:hanging="567"/>
      </w:pPr>
      <w:r w:rsidRPr="00D04828">
        <w:t xml:space="preserve">De keuze voor een StUF configuratie is een verantwoordelijkheid van de gebruiker. </w:t>
      </w:r>
    </w:p>
    <w:p w:rsidR="00161636" w:rsidRDefault="00B20AE6">
      <w:pPr>
        <w:pStyle w:val="Lijstalinea"/>
        <w:numPr>
          <w:ilvl w:val="0"/>
          <w:numId w:val="55"/>
        </w:numPr>
        <w:ind w:left="567" w:hanging="567"/>
      </w:pPr>
      <w:r w:rsidRPr="00D04828">
        <w:t>Om migraties te vereenvoudigen wordt gebruikers geadviseerd om in hun programma’s van eisen op te nemen dat applicaties</w:t>
      </w:r>
      <w:r w:rsidR="005552CB" w:rsidRPr="00D04828">
        <w:t>,</w:t>
      </w:r>
      <w:r w:rsidRPr="00D04828">
        <w:t xml:space="preserve"> die gericht zijn op integratie</w:t>
      </w:r>
      <w:r w:rsidR="005552CB" w:rsidRPr="00D04828">
        <w:t>,</w:t>
      </w:r>
      <w:r w:rsidRPr="00D04828">
        <w:t xml:space="preserve"> ten minste twee opeenvolgende StUF configuraties gelijktijdig moeten ondersteunen. Het betreft applicaties zoals middleware, brokers, servicebus en distributiesystemen.</w:t>
      </w:r>
    </w:p>
    <w:p w:rsidR="00161636" w:rsidRDefault="00B20AE6">
      <w:pPr>
        <w:pStyle w:val="Lijstalinea"/>
        <w:numPr>
          <w:ilvl w:val="0"/>
          <w:numId w:val="55"/>
        </w:numPr>
        <w:ind w:left="567" w:hanging="567"/>
        <w:rPr>
          <w:ins w:id="1923" w:author="Jan Campschroer" w:date="2014-08-08T19:15:00Z"/>
        </w:rPr>
      </w:pPr>
      <w:r w:rsidRPr="00D04828">
        <w:t xml:space="preserve">Gebruikers of leveranciers die </w:t>
      </w:r>
      <w:del w:id="1924" w:author="Jan Campschroer" w:date="2014-08-12T17:17:00Z">
        <w:r w:rsidRPr="00D04828" w:rsidDel="006D6EE6">
          <w:delText>extra elementen</w:delText>
        </w:r>
      </w:del>
      <w:ins w:id="1925" w:author="Jan Campschroer" w:date="2014-08-12T17:17:00Z">
        <w:r w:rsidR="006D6EE6">
          <w:t xml:space="preserve">met behulp van tools uit de StUF basis </w:t>
        </w:r>
      </w:ins>
      <w:del w:id="1926" w:author="Jan Campschroer" w:date="2014-08-12T17:17:00Z">
        <w:r w:rsidRPr="00D04828" w:rsidDel="006D6EE6">
          <w:delText xml:space="preserve"> </w:delText>
        </w:r>
      </w:del>
      <w:ins w:id="1927" w:author="Jan Campschroer" w:date="2014-08-12T17:18:00Z">
        <w:r w:rsidR="006D6EE6">
          <w:t xml:space="preserve">functionaliteit </w:t>
        </w:r>
      </w:ins>
      <w:r w:rsidRPr="00D04828">
        <w:t>aan de horizontale sectormodellen willen toevoegen, melden dit aan de StUF beheerder.</w:t>
      </w:r>
      <w:ins w:id="1928" w:author="Jan Campschroer" w:date="2014-08-08T19:15:00Z">
        <w:r w:rsidR="00210215" w:rsidRPr="00210215">
          <w:t xml:space="preserve"> </w:t>
        </w:r>
      </w:ins>
    </w:p>
    <w:p w:rsidR="00161636" w:rsidRDefault="00210215">
      <w:pPr>
        <w:pStyle w:val="Lijstalinea"/>
        <w:numPr>
          <w:ilvl w:val="0"/>
          <w:numId w:val="55"/>
        </w:numPr>
        <w:ind w:left="567" w:hanging="567"/>
      </w:pPr>
      <w:ins w:id="1929" w:author="Jan Campschroer" w:date="2014-08-08T19:15:00Z">
        <w:r w:rsidRPr="00210215">
          <w:t xml:space="preserve">De StUF beheerder neemt deze </w:t>
        </w:r>
      </w:ins>
      <w:ins w:id="1930" w:author="Jan Campschroer" w:date="2014-08-12T17:18:00Z">
        <w:r w:rsidR="006D6EE6">
          <w:t>aanvulli</w:t>
        </w:r>
      </w:ins>
      <w:ins w:id="1931" w:author="Jan Campschroer" w:date="2014-08-15T14:53:00Z">
        <w:r w:rsidR="00D417FB">
          <w:t>n</w:t>
        </w:r>
      </w:ins>
      <w:ins w:id="1932" w:author="Jan Campschroer" w:date="2014-08-12T17:18:00Z">
        <w:r w:rsidR="006D6EE6">
          <w:t xml:space="preserve">gen </w:t>
        </w:r>
      </w:ins>
      <w:ins w:id="1933" w:author="Jan Campschroer" w:date="2014-08-08T19:15:00Z">
        <w:r w:rsidRPr="00210215">
          <w:t>in een aparte tab van de lijst met extra</w:t>
        </w:r>
      </w:ins>
      <w:ins w:id="1934" w:author="Jan Campschroer" w:date="2014-08-12T17:18:00Z">
        <w:r w:rsidR="006D6EE6">
          <w:t xml:space="preserve"> functionaliteit </w:t>
        </w:r>
      </w:ins>
      <w:ins w:id="1935" w:author="Jan Campschroer" w:date="2014-08-08T19:15:00Z">
        <w:r w:rsidRPr="00210215">
          <w:t>waarin alleen de extra</w:t>
        </w:r>
      </w:ins>
      <w:ins w:id="1936" w:author="Jan Campschroer" w:date="2014-08-12T17:18:00Z">
        <w:r w:rsidR="006D6EE6">
          <w:t xml:space="preserve"> functionaliteiten </w:t>
        </w:r>
      </w:ins>
      <w:ins w:id="1937" w:author="Jan Campschroer" w:date="2014-08-08T19:15:00Z">
        <w:r w:rsidRPr="00210215">
          <w:t>van die leverancier staan.</w:t>
        </w:r>
      </w:ins>
    </w:p>
    <w:p w:rsidR="00FF1230" w:rsidRPr="00D04828" w:rsidRDefault="00FF1230" w:rsidP="0093143E"/>
    <w:p w:rsidR="00B20AE6" w:rsidRPr="00F6055C" w:rsidRDefault="007D53B1" w:rsidP="0093143E">
      <w:pPr>
        <w:rPr>
          <w:b/>
          <w:u w:val="single"/>
        </w:rPr>
      </w:pPr>
      <w:r w:rsidRPr="007D53B1">
        <w:rPr>
          <w:b/>
          <w:u w:val="single"/>
        </w:rPr>
        <w:t xml:space="preserve">Overige </w:t>
      </w:r>
      <w:del w:id="1938" w:author="Jan Campschroer" w:date="2014-08-15T12:27:00Z">
        <w:r w:rsidRPr="007D53B1">
          <w:rPr>
            <w:b/>
            <w:u w:val="single"/>
          </w:rPr>
          <w:delText>principes</w:delText>
        </w:r>
      </w:del>
      <w:ins w:id="1939" w:author="Jan Campschroer" w:date="2014-08-15T12:27:00Z">
        <w:r w:rsidR="00CF523C">
          <w:rPr>
            <w:b/>
            <w:u w:val="single"/>
          </w:rPr>
          <w:t>regels</w:t>
        </w:r>
      </w:ins>
    </w:p>
    <w:p w:rsidR="00161636" w:rsidRDefault="00B20AE6">
      <w:pPr>
        <w:pStyle w:val="Lijstalinea"/>
        <w:numPr>
          <w:ilvl w:val="0"/>
          <w:numId w:val="56"/>
        </w:numPr>
        <w:ind w:left="567" w:hanging="567"/>
      </w:pPr>
      <w:r w:rsidRPr="00D04828">
        <w:t>Aanpassingen aan de StUF familie of aan het beheer voldoen aan de door het Forum Standaardisatie vastgestelde criteria van een open standaard. Zie criteria voor de selectie van standaarden op http://www.forumstandaardisatie.nl. De twee belangrijkste zijn punt 28 en 29.</w:t>
      </w:r>
    </w:p>
    <w:p w:rsidR="00161636" w:rsidRDefault="00B20AE6">
      <w:pPr>
        <w:pStyle w:val="Lijstalinea"/>
        <w:numPr>
          <w:ilvl w:val="0"/>
          <w:numId w:val="56"/>
        </w:numPr>
        <w:ind w:left="567" w:hanging="567"/>
      </w:pPr>
      <w:r w:rsidRPr="00D04828">
        <w:t>Er zijn geen toetredingscriteria van toepassing om te participeren in de ontwikkeling van de StUF familie.</w:t>
      </w:r>
    </w:p>
    <w:p w:rsidR="00161636" w:rsidRDefault="00B20AE6">
      <w:pPr>
        <w:pStyle w:val="Lijstalinea"/>
        <w:numPr>
          <w:ilvl w:val="0"/>
          <w:numId w:val="56"/>
        </w:numPr>
        <w:ind w:left="567" w:hanging="567"/>
      </w:pPr>
      <w:r w:rsidRPr="00D04828">
        <w:t xml:space="preserve">Over de StUF familie inclusief specificaties en andere relevante documenten kan vrijelijk en op royalty-free basis worden beschikt. Alle informatie is beschikbaar op </w:t>
      </w:r>
      <w:r w:rsidR="00806EA7">
        <w:t xml:space="preserve">of via </w:t>
      </w:r>
      <w:r w:rsidRPr="00D04828">
        <w:t xml:space="preserve">de website </w:t>
      </w:r>
      <w:r w:rsidR="002513DA">
        <w:t xml:space="preserve">portal </w:t>
      </w:r>
      <w:r w:rsidRPr="00D04828">
        <w:t>van de</w:t>
      </w:r>
      <w:del w:id="1940" w:author="Jan Campschroer" w:date="2014-08-14T21:02:00Z">
        <w:r w:rsidRPr="00D04828" w:rsidDel="00F6055C">
          <w:delText xml:space="preserve"> StUF</w:delText>
        </w:r>
      </w:del>
      <w:r w:rsidRPr="00D04828">
        <w:t xml:space="preserve"> beheerder</w:t>
      </w:r>
      <w:r w:rsidR="002513DA">
        <w:t xml:space="preserve"> (kunnen ook verwijzingen zijn naar informatie elders)</w:t>
      </w:r>
      <w:r w:rsidRPr="00D04828">
        <w:t xml:space="preserve">. </w:t>
      </w:r>
    </w:p>
    <w:p w:rsidR="00161636" w:rsidRDefault="00B20AE6">
      <w:pPr>
        <w:pStyle w:val="Lijstalinea"/>
        <w:numPr>
          <w:ilvl w:val="0"/>
          <w:numId w:val="56"/>
        </w:numPr>
        <w:ind w:left="567" w:hanging="567"/>
      </w:pPr>
      <w:r w:rsidRPr="00D04828">
        <w:t>Er zijn geen beperkingen omtrent het hergebrui</w:t>
      </w:r>
      <w:r w:rsidR="005552CB" w:rsidRPr="00D04828">
        <w:t xml:space="preserve">k van de StUF familie. Echter, </w:t>
      </w:r>
      <w:r w:rsidRPr="00D04828">
        <w:t xml:space="preserve">het is niet wenselijk dat er </w:t>
      </w:r>
      <w:commentRangeStart w:id="1941"/>
      <w:r w:rsidRPr="00D04828">
        <w:t xml:space="preserve">afgeleide dialecten of varianten </w:t>
      </w:r>
      <w:commentRangeEnd w:id="1941"/>
      <w:r w:rsidR="001D5ACE">
        <w:rPr>
          <w:rStyle w:val="Verwijzingopmerking"/>
        </w:rPr>
        <w:commentReference w:id="1941"/>
      </w:r>
      <w:r w:rsidRPr="00D04828">
        <w:t>van de StUF onderdelen ontstaan.</w:t>
      </w:r>
      <w:r w:rsidRPr="00F6055C">
        <w:rPr>
          <w:rFonts w:cs="Arial"/>
        </w:rPr>
        <w:t xml:space="preserve"> Wanneer leveranciers afwijken van de StUF standaard zullen zij deze afwijkingen openbaar maken op het forum van de StUF community.</w:t>
      </w:r>
    </w:p>
    <w:p w:rsidR="005552CB" w:rsidRPr="00D04828" w:rsidDel="00F6055C" w:rsidRDefault="00B20AE6" w:rsidP="00CF523C">
      <w:pPr>
        <w:ind w:left="567" w:hanging="567"/>
        <w:rPr>
          <w:del w:id="1942" w:author="Jan Campschroer" w:date="2014-08-14T21:03:00Z"/>
        </w:rPr>
      </w:pPr>
      <w:r w:rsidRPr="00D04828">
        <w:t xml:space="preserve">Het beheer en onderhoud van de </w:t>
      </w:r>
      <w:ins w:id="1943" w:author="Jan Campschroer" w:date="2014-08-14T21:03:00Z">
        <w:r w:rsidR="00F6055C">
          <w:t xml:space="preserve">bij KING in beheer zijnde onderdelen van de </w:t>
        </w:r>
      </w:ins>
      <w:r w:rsidRPr="00D04828">
        <w:t xml:space="preserve">StUF familie verloopt volgens vastgelegde processen (zie </w:t>
      </w:r>
    </w:p>
    <w:p w:rsidR="00161636" w:rsidRDefault="005552CB">
      <w:pPr>
        <w:pStyle w:val="Lijstalinea"/>
        <w:numPr>
          <w:ilvl w:val="0"/>
          <w:numId w:val="56"/>
        </w:numPr>
        <w:ind w:left="567" w:hanging="567"/>
      </w:pPr>
      <w:del w:id="1944" w:author="Jan Campschroer" w:date="2014-08-14T21:03:00Z">
        <w:r w:rsidRPr="00D04828" w:rsidDel="00F6055C">
          <w:delText xml:space="preserve">      </w:delText>
        </w:r>
        <w:r w:rsidR="00B20AE6" w:rsidRPr="00D04828" w:rsidDel="00F6055C">
          <w:delText>B</w:delText>
        </w:r>
      </w:del>
      <w:ins w:id="1945" w:author="Jan Campschroer" w:date="2014-08-14T21:03:00Z">
        <w:r w:rsidR="00F6055C">
          <w:t>B</w:t>
        </w:r>
      </w:ins>
      <w:r w:rsidR="00B20AE6" w:rsidRPr="00D04828">
        <w:t>ijlage A) en informatievoorziening (zie Bijlage B).</w:t>
      </w:r>
    </w:p>
    <w:p w:rsidR="009F0128" w:rsidRDefault="009F0128" w:rsidP="0093143E">
      <w:pPr>
        <w:pStyle w:val="Kop2"/>
      </w:pPr>
      <w:bookmarkStart w:id="1946" w:name="_Toc395882607"/>
      <w:r>
        <w:t>Toevoeg</w:t>
      </w:r>
      <w:r w:rsidR="008B2E01">
        <w:t>en</w:t>
      </w:r>
      <w:r>
        <w:t xml:space="preserve"> nieuwe onderdelen</w:t>
      </w:r>
      <w:bookmarkEnd w:id="1946"/>
    </w:p>
    <w:p w:rsidR="007B21A7" w:rsidRDefault="007B21A7" w:rsidP="0093143E">
      <w:pPr>
        <w:rPr>
          <w:lang w:val="nl-NL"/>
        </w:rPr>
      </w:pPr>
      <w:r w:rsidRPr="007B21A7">
        <w:t xml:space="preserve">Naast het uitbrengen van nieuwe </w:t>
      </w:r>
      <w:del w:id="1947" w:author="Jan Campschroer" w:date="2014-08-15T12:29:00Z">
        <w:r w:rsidRPr="007B21A7" w:rsidDel="00CF523C">
          <w:delText xml:space="preserve">releases </w:delText>
        </w:r>
      </w:del>
      <w:ins w:id="1948" w:author="Jan Campschroer" w:date="2014-08-15T12:29:00Z">
        <w:r w:rsidR="00CF523C">
          <w:t>versies</w:t>
        </w:r>
        <w:r w:rsidR="00CF523C" w:rsidRPr="007B21A7">
          <w:t xml:space="preserve"> </w:t>
        </w:r>
      </w:ins>
      <w:r w:rsidRPr="007B21A7">
        <w:t xml:space="preserve">van bestaande StUF onderdelen zoals beschreven in de vorige sectie kunnen er ook nieuwe </w:t>
      </w:r>
      <w:ins w:id="1949" w:author="Jan Campschroer" w:date="2014-08-15T12:29:00Z">
        <w:r w:rsidR="00CF523C">
          <w:t>(sub)</w:t>
        </w:r>
      </w:ins>
      <w:r w:rsidRPr="007B21A7">
        <w:t>onderdelen worden toegevoegd aan de StUF-familie</w:t>
      </w:r>
      <w:r w:rsidR="00003A9C">
        <w:t xml:space="preserve"> zoals nieuwe </w:t>
      </w:r>
      <w:ins w:id="1950" w:author="Jan Campschroer" w:date="2014-08-15T12:29:00Z">
        <w:r w:rsidR="00CF523C">
          <w:t xml:space="preserve">aanvullende </w:t>
        </w:r>
      </w:ins>
      <w:r w:rsidR="00003A9C">
        <w:t xml:space="preserve">berichtcatalogi bij </w:t>
      </w:r>
      <w:ins w:id="1951" w:author="Jan Campschroer" w:date="2014-08-15T12:29:00Z">
        <w:r w:rsidR="00CF523C">
          <w:t xml:space="preserve">een </w:t>
        </w:r>
      </w:ins>
      <w:r w:rsidR="00003A9C">
        <w:t>bestaande sectormodel</w:t>
      </w:r>
      <w:del w:id="1952" w:author="Jan Campschroer" w:date="2014-08-15T12:30:00Z">
        <w:r w:rsidR="00003A9C" w:rsidDel="00CF523C">
          <w:delText>len</w:delText>
        </w:r>
      </w:del>
      <w:r w:rsidR="00003A9C">
        <w:t xml:space="preserve"> of een geheel nieuw sectormodel.</w:t>
      </w:r>
    </w:p>
    <w:p w:rsidR="0068589E" w:rsidRDefault="00CB6AF2" w:rsidP="0093143E">
      <w:pPr>
        <w:pStyle w:val="Kop3"/>
      </w:pPr>
      <w:bookmarkStart w:id="1953" w:name="_Ref298248703"/>
      <w:bookmarkStart w:id="1954" w:name="_Toc395882608"/>
      <w:r>
        <w:lastRenderedPageBreak/>
        <w:t>N</w:t>
      </w:r>
      <w:r w:rsidR="0068589E">
        <w:t>ieuw sectormodel</w:t>
      </w:r>
      <w:bookmarkEnd w:id="1953"/>
      <w:ins w:id="1955" w:author="Jan Campschroer" w:date="2014-08-15T12:30:00Z">
        <w:r w:rsidR="00CF523C">
          <w:t xml:space="preserve"> of koppelvlak</w:t>
        </w:r>
      </w:ins>
      <w:bookmarkEnd w:id="1954"/>
    </w:p>
    <w:p w:rsidR="007B21A7" w:rsidRPr="007B21A7" w:rsidRDefault="007B21A7" w:rsidP="0093143E">
      <w:r w:rsidRPr="007B21A7">
        <w:t>Wanneer een nieuw sectormodel</w:t>
      </w:r>
      <w:ins w:id="1956" w:author="Jan Campschroer" w:date="2014-08-15T12:30:00Z">
        <w:r w:rsidR="00E72A6C">
          <w:t xml:space="preserve"> </w:t>
        </w:r>
      </w:ins>
      <w:ins w:id="1957" w:author="Jan Campschroer" w:date="2014-08-15T12:31:00Z">
        <w:r w:rsidR="00E72A6C">
          <w:t>(met bijbehorend Informatiemodel)</w:t>
        </w:r>
      </w:ins>
      <w:r w:rsidRPr="007B21A7">
        <w:t xml:space="preserve"> </w:t>
      </w:r>
      <w:ins w:id="1958" w:author="Jan Campschroer" w:date="2014-08-15T12:30:00Z">
        <w:r w:rsidR="00E72A6C">
          <w:t xml:space="preserve">of koppelvlak </w:t>
        </w:r>
      </w:ins>
      <w:r w:rsidRPr="007B21A7">
        <w:t>wordt aangemeld voor opname in de StUF</w:t>
      </w:r>
      <w:r w:rsidR="00D309AD" w:rsidRPr="00D309AD">
        <w:t xml:space="preserve">-familie zal dit </w:t>
      </w:r>
      <w:del w:id="1959" w:author="Jan Campschroer" w:date="2014-08-15T12:31:00Z">
        <w:r w:rsidR="00D309AD" w:rsidRPr="00D309AD" w:rsidDel="00E72A6C">
          <w:delText xml:space="preserve">eerst </w:delText>
        </w:r>
      </w:del>
      <w:r w:rsidR="00D309AD" w:rsidRPr="00D309AD">
        <w:t xml:space="preserve">door de </w:t>
      </w:r>
      <w:r w:rsidR="008B2E01">
        <w:t>StUF E</w:t>
      </w:r>
      <w:r w:rsidRPr="007B21A7">
        <w:t xml:space="preserve">xpertgroep worden beoordeeld op de volgende </w:t>
      </w:r>
      <w:r w:rsidR="004C3A85">
        <w:t xml:space="preserve">inhoudelijke </w:t>
      </w:r>
      <w:r w:rsidRPr="007B21A7">
        <w:t>criteria:</w:t>
      </w:r>
    </w:p>
    <w:p w:rsidR="007B21A7" w:rsidRPr="007B21A7" w:rsidRDefault="007B21A7" w:rsidP="0093143E"/>
    <w:p w:rsidR="007B21A7" w:rsidRDefault="007B21A7" w:rsidP="0093143E">
      <w:r w:rsidRPr="007B21A7">
        <w:t xml:space="preserve">E01. Duidelijkheid over de plek in de familiestructuur </w:t>
      </w:r>
    </w:p>
    <w:p w:rsidR="007B21A7" w:rsidRPr="007B21A7" w:rsidRDefault="007B21A7" w:rsidP="0093143E"/>
    <w:p w:rsidR="007B21A7" w:rsidRDefault="007B21A7" w:rsidP="0093143E">
      <w:r w:rsidRPr="007B21A7">
        <w:t xml:space="preserve">E02. </w:t>
      </w:r>
      <w:ins w:id="1960" w:author="Jan Campschroer" w:date="2014-08-15T12:32:00Z">
        <w:r w:rsidR="00E72A6C">
          <w:t>Duidelijkhei</w:t>
        </w:r>
        <w:r w:rsidR="00220232">
          <w:t>d</w:t>
        </w:r>
        <w:r w:rsidR="00E72A6C">
          <w:t xml:space="preserve"> o</w:t>
        </w:r>
      </w:ins>
      <w:del w:id="1961" w:author="Jan Campschroer" w:date="2014-08-15T12:32:00Z">
        <w:r w:rsidRPr="007B21A7" w:rsidDel="00E72A6C">
          <w:delText>O</w:delText>
        </w:r>
      </w:del>
      <w:r w:rsidRPr="007B21A7">
        <w:t>rganisatorisch</w:t>
      </w:r>
      <w:del w:id="1962" w:author="Jan Campschroer" w:date="2014-08-15T12:32:00Z">
        <w:r w:rsidRPr="007B21A7" w:rsidDel="00E72A6C">
          <w:delText>e</w:delText>
        </w:r>
      </w:del>
      <w:r w:rsidRPr="007B21A7">
        <w:t xml:space="preserve"> en functione</w:t>
      </w:r>
      <w:ins w:id="1963" w:author="Jan Campschroer" w:date="2014-08-15T12:32:00Z">
        <w:r w:rsidR="00E72A6C">
          <w:t>e</w:t>
        </w:r>
      </w:ins>
      <w:r w:rsidRPr="007B21A7">
        <w:t>l</w:t>
      </w:r>
      <w:del w:id="1964" w:author="Jan Campschroer" w:date="2014-08-15T12:32:00Z">
        <w:r w:rsidRPr="007B21A7" w:rsidDel="00E72A6C">
          <w:delText>e</w:delText>
        </w:r>
      </w:del>
      <w:r w:rsidRPr="007B21A7">
        <w:t xml:space="preserve"> werkingsgebied</w:t>
      </w:r>
      <w:del w:id="1965" w:author="Jan Campschroer" w:date="2014-08-15T12:32:00Z">
        <w:r w:rsidRPr="007B21A7" w:rsidDel="00E72A6C">
          <w:delText xml:space="preserve"> moet</w:delText>
        </w:r>
      </w:del>
      <w:del w:id="1966" w:author="Jan Campschroer" w:date="2014-08-15T12:33:00Z">
        <w:r w:rsidRPr="007B21A7" w:rsidDel="00E72A6C">
          <w:delText xml:space="preserve"> duidelijk zijn </w:delText>
        </w:r>
      </w:del>
    </w:p>
    <w:p w:rsidR="007B21A7" w:rsidRPr="007B21A7" w:rsidRDefault="007B21A7" w:rsidP="0093143E"/>
    <w:p w:rsidR="007B21A7" w:rsidRDefault="007B21A7" w:rsidP="0093143E">
      <w:r w:rsidRPr="007B21A7">
        <w:t>E03. Voldoet aan de regels van de StUF onderlaag (o.a. validerende schema’s)</w:t>
      </w:r>
    </w:p>
    <w:p w:rsidR="007B21A7" w:rsidRPr="007B21A7" w:rsidRDefault="007B21A7" w:rsidP="0093143E"/>
    <w:p w:rsidR="007B21A7" w:rsidRDefault="007B21A7" w:rsidP="0093143E">
      <w:r w:rsidRPr="007B21A7">
        <w:t>E04. Voldoet aan de StUF specificatie voor protocolbindingen</w:t>
      </w:r>
    </w:p>
    <w:p w:rsidR="007B21A7" w:rsidRPr="007B21A7" w:rsidRDefault="007B21A7" w:rsidP="0093143E"/>
    <w:p w:rsidR="007B21A7" w:rsidRDefault="007B21A7" w:rsidP="0093143E">
      <w:r w:rsidRPr="007B21A7">
        <w:t xml:space="preserve">E05. Een structuurplaatje </w:t>
      </w:r>
      <w:r w:rsidR="00C37464">
        <w:t xml:space="preserve">waarin de </w:t>
      </w:r>
      <w:r w:rsidRPr="007B21A7">
        <w:t xml:space="preserve">opbouw </w:t>
      </w:r>
      <w:ins w:id="1967" w:author="Jan Campschroer" w:date="2014-08-15T12:32:00Z">
        <w:r w:rsidR="00E72A6C">
          <w:t xml:space="preserve">van de </w:t>
        </w:r>
      </w:ins>
      <w:r w:rsidRPr="007B21A7">
        <w:t>schema</w:t>
      </w:r>
      <w:r w:rsidR="00C37464">
        <w:t>’</w:t>
      </w:r>
      <w:r w:rsidRPr="007B21A7">
        <w:t>s</w:t>
      </w:r>
      <w:r w:rsidR="00C37464">
        <w:t xml:space="preserve"> wordt duidelijk gemaakt</w:t>
      </w:r>
      <w:r w:rsidRPr="007B21A7">
        <w:t xml:space="preserve"> (documentatieverplichting)</w:t>
      </w:r>
    </w:p>
    <w:p w:rsidR="007B21A7" w:rsidRPr="007B21A7" w:rsidRDefault="007B21A7" w:rsidP="0093143E"/>
    <w:p w:rsidR="007B21A7" w:rsidRDefault="007B21A7" w:rsidP="0093143E">
      <w:r w:rsidRPr="007B21A7">
        <w:t>E06. Contactgegevens beheerder van berichtcatalogus</w:t>
      </w:r>
    </w:p>
    <w:p w:rsidR="007B21A7" w:rsidRPr="007B21A7" w:rsidRDefault="007B21A7" w:rsidP="0093143E"/>
    <w:p w:rsidR="007B21A7" w:rsidRDefault="007B21A7" w:rsidP="0093143E">
      <w:r w:rsidRPr="007B21A7">
        <w:t>E07. Voldoet aan naamgeving- en versienummering conventies en andere eisen (namespace conventies) die aan een sectormodel worden gesteld (zie best practi</w:t>
      </w:r>
      <w:r w:rsidR="008C6C07">
        <w:t>ces document: comply or explain</w:t>
      </w:r>
      <w:r w:rsidRPr="007B21A7">
        <w:t>)</w:t>
      </w:r>
    </w:p>
    <w:p w:rsidR="007B21A7" w:rsidRPr="007B21A7" w:rsidRDefault="007B21A7" w:rsidP="0093143E"/>
    <w:p w:rsidR="007B21A7" w:rsidRDefault="007B21A7" w:rsidP="0093143E">
      <w:r w:rsidRPr="007B21A7">
        <w:t>E08. Optimaal hergebruik bestaande StUF-onderdelen</w:t>
      </w:r>
    </w:p>
    <w:p w:rsidR="007B21A7" w:rsidRPr="007B21A7" w:rsidRDefault="007B21A7" w:rsidP="0093143E"/>
    <w:p w:rsidR="007B21A7" w:rsidRDefault="007B21A7" w:rsidP="0093143E">
      <w:r w:rsidRPr="007B21A7">
        <w:t>E09. Geen conflicten met andere StUF-onderdelen</w:t>
      </w:r>
    </w:p>
    <w:p w:rsidR="007B21A7" w:rsidRPr="007B21A7" w:rsidRDefault="007B21A7" w:rsidP="0093143E"/>
    <w:p w:rsidR="007B21A7" w:rsidRPr="007B21A7" w:rsidRDefault="007B21A7" w:rsidP="0093143E">
      <w:r w:rsidRPr="007B21A7">
        <w:t>E10. Relatie en transformatie tussen nieuwe en voorgaande versies van sectormodellen en berichtcatalogi.</w:t>
      </w:r>
    </w:p>
    <w:p w:rsidR="007B21A7" w:rsidRPr="007B21A7" w:rsidRDefault="007B21A7" w:rsidP="0093143E"/>
    <w:p w:rsidR="007B21A7" w:rsidRDefault="007B21A7" w:rsidP="0093143E">
      <w:r w:rsidRPr="007B21A7">
        <w:t xml:space="preserve">Als aan de bovenstaande </w:t>
      </w:r>
      <w:r w:rsidR="004C3A85">
        <w:t xml:space="preserve">technische </w:t>
      </w:r>
      <w:r w:rsidR="006D2DF2" w:rsidRPr="006D2DF2">
        <w:t xml:space="preserve">eisen is voldaan zal </w:t>
      </w:r>
      <w:r w:rsidR="008B2E01">
        <w:t>de StUF R</w:t>
      </w:r>
      <w:r w:rsidR="004F12B1">
        <w:t>egiegroep een finale check doen op de beheersmatige en bestuurlijke criteria:</w:t>
      </w:r>
    </w:p>
    <w:p w:rsidR="007B21A7" w:rsidRDefault="007B21A7" w:rsidP="0093143E"/>
    <w:p w:rsidR="007B21A7" w:rsidRDefault="007B21A7" w:rsidP="0093143E">
      <w:r w:rsidRPr="007B21A7">
        <w:t>R01. Beheercontinuiteit &gt;= 3 jaar</w:t>
      </w:r>
    </w:p>
    <w:p w:rsidR="007B21A7" w:rsidRPr="007B21A7" w:rsidRDefault="007B21A7" w:rsidP="0093143E"/>
    <w:p w:rsidR="007B21A7" w:rsidRDefault="007B21A7" w:rsidP="0093143E">
      <w:r w:rsidRPr="007B21A7">
        <w:t>R02. Duidelijkheid afhankelijkheid</w:t>
      </w:r>
      <w:r w:rsidR="00D309AD">
        <w:t xml:space="preserve"> met andere StUF onderdelen (</w:t>
      </w:r>
      <w:r w:rsidRPr="007B21A7">
        <w:t>bijv. een configuratieplaatje)</w:t>
      </w:r>
    </w:p>
    <w:p w:rsidR="007B21A7" w:rsidRPr="007B21A7" w:rsidRDefault="007B21A7" w:rsidP="0093143E"/>
    <w:p w:rsidR="007B21A7" w:rsidRDefault="007B21A7" w:rsidP="0093143E">
      <w:r w:rsidRPr="007B21A7">
        <w:t>R03. Release beleid incl. releasefrequentie en aansluitend op afhankelijke familieleden</w:t>
      </w:r>
    </w:p>
    <w:p w:rsidR="007B21A7" w:rsidRPr="007B21A7" w:rsidRDefault="007B21A7" w:rsidP="0093143E"/>
    <w:p w:rsidR="007B21A7" w:rsidRDefault="007B21A7" w:rsidP="0093143E">
      <w:r w:rsidRPr="007B21A7">
        <w:t>R04. Heldere besluitvorming- en participatiestructuur</w:t>
      </w:r>
    </w:p>
    <w:p w:rsidR="007B21A7" w:rsidRPr="007B21A7" w:rsidRDefault="007B21A7" w:rsidP="0093143E"/>
    <w:p w:rsidR="007B21A7" w:rsidRDefault="007B21A7" w:rsidP="0093143E">
      <w:r w:rsidRPr="007B21A7">
        <w:t>R05. Vaste vertegenwoordiger beheerorganisatie in regiegroep</w:t>
      </w:r>
    </w:p>
    <w:p w:rsidR="007B21A7" w:rsidRPr="007B21A7" w:rsidRDefault="007B21A7" w:rsidP="0093143E"/>
    <w:p w:rsidR="007B21A7" w:rsidRDefault="007B21A7" w:rsidP="0093143E">
      <w:r w:rsidRPr="007B21A7">
        <w:t>R06. Specificaties publiekelijk toegankelijk</w:t>
      </w:r>
    </w:p>
    <w:p w:rsidR="007B21A7" w:rsidRPr="007B21A7" w:rsidRDefault="007B21A7" w:rsidP="0093143E"/>
    <w:p w:rsidR="007B21A7" w:rsidRDefault="007B21A7" w:rsidP="0093143E">
      <w:r w:rsidRPr="007B21A7">
        <w:t xml:space="preserve">R07. Beschreven beheermodel </w:t>
      </w:r>
      <w:r w:rsidR="00F64B88">
        <w:t>op basis van</w:t>
      </w:r>
      <w:r w:rsidRPr="007B21A7">
        <w:t xml:space="preserve"> StUF beheermodel</w:t>
      </w:r>
    </w:p>
    <w:p w:rsidR="007B21A7" w:rsidRPr="007B21A7" w:rsidRDefault="007B21A7" w:rsidP="0093143E"/>
    <w:p w:rsidR="0054760F" w:rsidRDefault="007B21A7" w:rsidP="0093143E">
      <w:r w:rsidRPr="007B21A7">
        <w:t>R08. Inzicht in (voorgenomen) implementaties</w:t>
      </w:r>
    </w:p>
    <w:p w:rsidR="006C6E57" w:rsidRDefault="00A452DF" w:rsidP="0093143E">
      <w:pPr>
        <w:pStyle w:val="Kop3"/>
      </w:pPr>
      <w:bookmarkStart w:id="1968" w:name="_Toc395882609"/>
      <w:ins w:id="1969" w:author="Jan Campschroer" w:date="2014-08-15T16:17:00Z">
        <w:r w:rsidRPr="00A452DF">
          <w:t>Aanvullende berichtcatalogus</w:t>
        </w:r>
        <w:r w:rsidRPr="00A452DF" w:rsidDel="00A452DF">
          <w:t xml:space="preserve"> </w:t>
        </w:r>
      </w:ins>
      <w:del w:id="1970" w:author="Jan Campschroer" w:date="2014-08-15T16:17:00Z">
        <w:r w:rsidR="006C6E57" w:rsidDel="00A452DF">
          <w:delText xml:space="preserve">Extensies </w:delText>
        </w:r>
      </w:del>
      <w:r w:rsidR="006C6E57">
        <w:t>binnen sectormodel</w:t>
      </w:r>
      <w:bookmarkEnd w:id="1968"/>
    </w:p>
    <w:p w:rsidR="006C6E57" w:rsidRPr="00003A9C" w:rsidDel="00220232" w:rsidRDefault="006C6E57" w:rsidP="0093143E">
      <w:pPr>
        <w:rPr>
          <w:del w:id="1971" w:author="Jan Campschroer" w:date="2014-08-15T12:38:00Z"/>
          <w:lang w:val="nl-NL"/>
        </w:rPr>
      </w:pPr>
      <w:moveFromRangeStart w:id="1972" w:author="Jan Campschroer" w:date="2014-08-14T21:06:00Z" w:name="move395813720"/>
      <w:moveFrom w:id="1973" w:author="Jan Campschroer" w:date="2014-08-14T21:06:00Z">
        <w:r w:rsidRPr="00003A9C" w:rsidDel="00F6055C">
          <w:rPr>
            <w:lang w:val="nl-NL"/>
          </w:rPr>
          <w:t xml:space="preserve">Voor de </w:t>
        </w:r>
        <w:r w:rsidDel="00F6055C">
          <w:rPr>
            <w:lang w:val="nl-NL"/>
          </w:rPr>
          <w:t xml:space="preserve">default </w:t>
        </w:r>
        <w:r w:rsidRPr="00003A9C" w:rsidDel="00F6055C">
          <w:rPr>
            <w:lang w:val="nl-NL"/>
          </w:rPr>
          <w:t xml:space="preserve">mutatie- en vraagAntwoord-berichtcatalogus </w:t>
        </w:r>
        <w:r w:rsidDel="00F6055C">
          <w:rPr>
            <w:lang w:val="nl-NL"/>
          </w:rPr>
          <w:t>binnen een sectormodel i</w:t>
        </w:r>
        <w:r w:rsidRPr="00003A9C" w:rsidDel="00F6055C">
          <w:rPr>
            <w:lang w:val="nl-NL"/>
          </w:rPr>
          <w:t xml:space="preserve">s </w:t>
        </w:r>
        <w:r w:rsidR="00D51D5A" w:rsidDel="00F6055C">
          <w:rPr>
            <w:lang w:val="nl-NL"/>
          </w:rPr>
          <w:t>het</w:t>
        </w:r>
        <w:r w:rsidRPr="00003A9C" w:rsidDel="00F6055C">
          <w:rPr>
            <w:lang w:val="nl-NL"/>
          </w:rPr>
          <w:t xml:space="preserve"> </w:t>
        </w:r>
        <w:r w:rsidR="00D51D5A" w:rsidDel="00F6055C">
          <w:rPr>
            <w:lang w:val="nl-NL"/>
          </w:rPr>
          <w:t xml:space="preserve">niet toegestaan om </w:t>
        </w:r>
        <w:r w:rsidRPr="00003A9C" w:rsidDel="00F6055C">
          <w:rPr>
            <w:lang w:val="nl-NL"/>
          </w:rPr>
          <w:t>functionele wijzigingen door te voeren of ze uit te breiden</w:t>
        </w:r>
        <w:r w:rsidDel="00F6055C">
          <w:rPr>
            <w:lang w:val="nl-NL"/>
          </w:rPr>
          <w:t xml:space="preserve"> zonder versiewijziging</w:t>
        </w:r>
        <w:r w:rsidRPr="00003A9C" w:rsidDel="00F6055C">
          <w:rPr>
            <w:lang w:val="nl-NL"/>
          </w:rPr>
          <w:t>, omdat deze berichtcatalogi de basis vormen voor functionaliteit in de andere berichtcatalogi.</w:t>
        </w:r>
      </w:moveFrom>
      <w:moveFromRangeEnd w:id="1972"/>
    </w:p>
    <w:p w:rsidR="006C6E57" w:rsidRPr="00003A9C" w:rsidDel="00220232" w:rsidRDefault="006C6E57" w:rsidP="0093143E">
      <w:pPr>
        <w:rPr>
          <w:del w:id="1974" w:author="Jan Campschroer" w:date="2014-08-15T12:38:00Z"/>
          <w:lang w:val="nl-NL"/>
        </w:rPr>
      </w:pPr>
    </w:p>
    <w:p w:rsidR="00D51D5A" w:rsidDel="00E831B2" w:rsidRDefault="006C6E57" w:rsidP="0093143E">
      <w:pPr>
        <w:rPr>
          <w:del w:id="1975" w:author="Jan Campschroer" w:date="2014-08-15T12:49:00Z"/>
          <w:lang w:val="nl-NL"/>
        </w:rPr>
      </w:pPr>
      <w:del w:id="1976" w:author="Jan Campschroer" w:date="2014-08-15T12:49:00Z">
        <w:r w:rsidRPr="00003A9C" w:rsidDel="00E831B2">
          <w:rPr>
            <w:lang w:val="nl-NL"/>
          </w:rPr>
          <w:delText>Voor de overige berichtcatalogi is dit een te zware eis. Het is voldoende te eisen dat een eenmaal toegevoegde berichtcatalogus nooit meer verwijderd mag worden uit het sectormodel en dat in een berichtcatalogus nooit een berichtelement mag worden gewijzigd of verwijderd. Aan een berichtcatalogus en de bijbehorende voorbeeld-wsdl's mogen nieuwe berichtelementen en de bijbehore</w:delText>
        </w:r>
        <w:r w:rsidR="0071132B" w:rsidDel="00E831B2">
          <w:rPr>
            <w:lang w:val="nl-NL"/>
          </w:rPr>
          <w:delText xml:space="preserve">nde services worden toegevoegd na goedkeuring van de expertgroep. </w:delText>
        </w:r>
      </w:del>
    </w:p>
    <w:p w:rsidR="00D51D5A" w:rsidDel="00E831B2" w:rsidRDefault="00D51D5A" w:rsidP="0093143E">
      <w:pPr>
        <w:rPr>
          <w:del w:id="1977" w:author="Jan Campschroer" w:date="2014-08-15T12:49:00Z"/>
          <w:lang w:val="nl-NL"/>
        </w:rPr>
      </w:pPr>
    </w:p>
    <w:p w:rsidR="006C6E57" w:rsidRDefault="006C6E57" w:rsidP="0093143E">
      <w:pPr>
        <w:rPr>
          <w:lang w:val="nl-NL"/>
        </w:rPr>
      </w:pPr>
      <w:r>
        <w:rPr>
          <w:lang w:val="nl-NL"/>
        </w:rPr>
        <w:t xml:space="preserve">Voor het goedkeuren van een nieuwe </w:t>
      </w:r>
      <w:ins w:id="1978" w:author="Jan Campschroer" w:date="2014-08-15T12:46:00Z">
        <w:r w:rsidR="00E831B2">
          <w:rPr>
            <w:lang w:val="nl-NL"/>
          </w:rPr>
          <w:t xml:space="preserve">aanvullende </w:t>
        </w:r>
      </w:ins>
      <w:r>
        <w:rPr>
          <w:lang w:val="nl-NL"/>
        </w:rPr>
        <w:t xml:space="preserve">berichtcatalogus binnen een bestaand sectormodel </w:t>
      </w:r>
      <w:r w:rsidR="007B5EAE">
        <w:rPr>
          <w:lang w:val="nl-NL"/>
        </w:rPr>
        <w:t>moet</w:t>
      </w:r>
      <w:del w:id="1979" w:author="Jan Campschroer" w:date="2014-08-15T12:56:00Z">
        <w:r w:rsidR="007B5EAE" w:rsidDel="003766D7">
          <w:rPr>
            <w:lang w:val="nl-NL"/>
          </w:rPr>
          <w:delText>en</w:delText>
        </w:r>
      </w:del>
      <w:r w:rsidR="007B5EAE">
        <w:rPr>
          <w:lang w:val="nl-NL"/>
        </w:rPr>
        <w:t xml:space="preserve"> zowel aan alle criteria van de expertgroep als </w:t>
      </w:r>
      <w:ins w:id="1980" w:author="Jan Campschroer" w:date="2014-08-15T12:56:00Z">
        <w:r w:rsidR="003766D7">
          <w:rPr>
            <w:lang w:val="nl-NL"/>
          </w:rPr>
          <w:t xml:space="preserve">die van </w:t>
        </w:r>
      </w:ins>
      <w:r w:rsidR="007B5EAE">
        <w:rPr>
          <w:lang w:val="nl-NL"/>
        </w:rPr>
        <w:t xml:space="preserve">de regiegroep worden voldaan zoals beschreven in sectie </w:t>
      </w:r>
      <w:r w:rsidR="00E55940">
        <w:rPr>
          <w:lang w:val="nl-NL"/>
        </w:rPr>
        <w:fldChar w:fldCharType="begin"/>
      </w:r>
      <w:r w:rsidR="007B5EAE">
        <w:rPr>
          <w:lang w:val="nl-NL"/>
        </w:rPr>
        <w:instrText xml:space="preserve"> REF _Ref298248703 \w \h </w:instrText>
      </w:r>
      <w:r w:rsidR="00E55940">
        <w:rPr>
          <w:lang w:val="nl-NL"/>
        </w:rPr>
      </w:r>
      <w:r w:rsidR="00E55940">
        <w:rPr>
          <w:lang w:val="nl-NL"/>
        </w:rPr>
        <w:fldChar w:fldCharType="separate"/>
      </w:r>
      <w:ins w:id="1981" w:author="Jan Campschroer" w:date="2014-08-15T12:41:00Z">
        <w:r w:rsidR="00761BBF">
          <w:rPr>
            <w:lang w:val="nl-NL"/>
          </w:rPr>
          <w:t>2.4.1</w:t>
        </w:r>
      </w:ins>
      <w:del w:id="1982" w:author="Jan Campschroer" w:date="2014-08-15T12:41:00Z">
        <w:r w:rsidR="002F798E" w:rsidDel="00761BBF">
          <w:rPr>
            <w:lang w:val="nl-NL"/>
          </w:rPr>
          <w:delText>2.6.1</w:delText>
        </w:r>
      </w:del>
      <w:r w:rsidR="00E55940">
        <w:rPr>
          <w:lang w:val="nl-NL"/>
        </w:rPr>
        <w:fldChar w:fldCharType="end"/>
      </w:r>
      <w:r w:rsidR="007B5EAE">
        <w:rPr>
          <w:lang w:val="nl-NL"/>
        </w:rPr>
        <w:t xml:space="preserve"> plus de volgende twee extra criteria:</w:t>
      </w:r>
    </w:p>
    <w:p w:rsidR="007B5EAE" w:rsidRDefault="007B5EAE" w:rsidP="0093143E">
      <w:pPr>
        <w:rPr>
          <w:lang w:val="nl-NL"/>
        </w:rPr>
      </w:pPr>
    </w:p>
    <w:p w:rsidR="006E393C" w:rsidRDefault="00392E4F" w:rsidP="0093143E">
      <w:pPr>
        <w:rPr>
          <w:lang w:val="nl-NL"/>
        </w:rPr>
      </w:pPr>
      <w:r>
        <w:rPr>
          <w:lang w:val="nl-NL"/>
        </w:rPr>
        <w:t xml:space="preserve">E11. </w:t>
      </w:r>
      <w:r w:rsidR="007B21A7" w:rsidRPr="007B21A7">
        <w:rPr>
          <w:lang w:val="nl-NL"/>
        </w:rPr>
        <w:t xml:space="preserve">De </w:t>
      </w:r>
      <w:del w:id="1983" w:author="Jan Campschroer" w:date="2014-08-15T12:48:00Z">
        <w:r w:rsidR="007B21A7" w:rsidRPr="007B21A7" w:rsidDel="00E831B2">
          <w:rPr>
            <w:lang w:val="nl-NL"/>
          </w:rPr>
          <w:delText xml:space="preserve">expertgroep </w:delText>
        </w:r>
      </w:del>
      <w:ins w:id="1984" w:author="Jan Campschroer" w:date="2014-08-15T12:48:00Z">
        <w:r w:rsidR="00E831B2">
          <w:rPr>
            <w:lang w:val="nl-NL"/>
          </w:rPr>
          <w:t>operationeel beheerder van het sectormodel</w:t>
        </w:r>
        <w:r w:rsidR="00E831B2" w:rsidRPr="007B21A7">
          <w:rPr>
            <w:lang w:val="nl-NL"/>
          </w:rPr>
          <w:t xml:space="preserve"> </w:t>
        </w:r>
      </w:ins>
      <w:r w:rsidR="007B21A7" w:rsidRPr="007B21A7">
        <w:rPr>
          <w:lang w:val="nl-NL"/>
        </w:rPr>
        <w:t xml:space="preserve">moet </w:t>
      </w:r>
      <w:del w:id="1985" w:author="Jan Campschroer" w:date="2014-08-15T12:42:00Z">
        <w:r w:rsidR="007B21A7" w:rsidRPr="007B21A7" w:rsidDel="00761BBF">
          <w:rPr>
            <w:lang w:val="nl-NL"/>
          </w:rPr>
          <w:delText xml:space="preserve">tevens </w:delText>
        </w:r>
      </w:del>
      <w:r w:rsidR="007B21A7" w:rsidRPr="007B21A7">
        <w:rPr>
          <w:lang w:val="nl-NL"/>
        </w:rPr>
        <w:t>de inhoudelijke functionaliteit van de berichtcatalogus kunnen begrijpen en goedkeuren.</w:t>
      </w:r>
    </w:p>
    <w:p w:rsidR="00E831B2" w:rsidRDefault="00E831B2" w:rsidP="0093143E">
      <w:pPr>
        <w:rPr>
          <w:lang w:val="nl-NL"/>
        </w:rPr>
      </w:pPr>
    </w:p>
    <w:p w:rsidR="006E393C" w:rsidRPr="006E393C" w:rsidRDefault="00392E4F" w:rsidP="0093143E">
      <w:pPr>
        <w:rPr>
          <w:lang w:val="nl-NL"/>
        </w:rPr>
      </w:pPr>
      <w:r>
        <w:rPr>
          <w:lang w:val="nl-NL"/>
        </w:rPr>
        <w:t xml:space="preserve">E12. </w:t>
      </w:r>
      <w:r w:rsidR="007B21A7" w:rsidRPr="007B21A7">
        <w:rPr>
          <w:lang w:val="nl-NL"/>
        </w:rPr>
        <w:t xml:space="preserve">De berichten in de </w:t>
      </w:r>
      <w:del w:id="1986" w:author="Jan Campschroer" w:date="2014-08-15T12:50:00Z">
        <w:r w:rsidR="007B21A7" w:rsidRPr="007B21A7" w:rsidDel="00E831B2">
          <w:rPr>
            <w:lang w:val="nl-NL"/>
          </w:rPr>
          <w:delText xml:space="preserve">toegevoegde </w:delText>
        </w:r>
      </w:del>
      <w:ins w:id="1987" w:author="Jan Campschroer" w:date="2014-08-15T12:50:00Z">
        <w:r w:rsidR="00E831B2">
          <w:rPr>
            <w:lang w:val="nl-NL"/>
          </w:rPr>
          <w:t>aanvullende</w:t>
        </w:r>
        <w:r w:rsidR="00E831B2" w:rsidRPr="007B21A7">
          <w:rPr>
            <w:lang w:val="nl-NL"/>
          </w:rPr>
          <w:t xml:space="preserve"> </w:t>
        </w:r>
      </w:ins>
      <w:r w:rsidR="007B21A7" w:rsidRPr="007B21A7">
        <w:rPr>
          <w:lang w:val="nl-NL"/>
        </w:rPr>
        <w:t xml:space="preserve">berichtcatalogus </w:t>
      </w:r>
      <w:ins w:id="1988" w:author="Jan Campschroer" w:date="2014-08-15T12:50:00Z">
        <w:r w:rsidR="00E831B2">
          <w:rPr>
            <w:lang w:val="nl-NL"/>
          </w:rPr>
          <w:t xml:space="preserve">van een horizontaal sectormodel </w:t>
        </w:r>
      </w:ins>
      <w:r w:rsidR="007B21A7" w:rsidRPr="007B21A7">
        <w:rPr>
          <w:lang w:val="nl-NL"/>
        </w:rPr>
        <w:t>zijn bruikbaar in ten minste twee sectoren binnen een gemeente. De expertgroep bepaalt uiteindelijk of de berichten voldoende horizontaal karakter hebben.</w:t>
      </w:r>
    </w:p>
    <w:p w:rsidR="007B21A7" w:rsidRDefault="007B21A7" w:rsidP="0093143E">
      <w:pPr>
        <w:rPr>
          <w:lang w:val="nl-NL"/>
        </w:rPr>
      </w:pPr>
    </w:p>
    <w:p w:rsidR="007B21A7" w:rsidRDefault="007B21A7" w:rsidP="0093143E">
      <w:pPr>
        <w:rPr>
          <w:lang w:val="nl-NL"/>
        </w:rPr>
      </w:pPr>
      <w:r w:rsidRPr="007B21A7">
        <w:rPr>
          <w:lang w:val="nl-NL"/>
        </w:rPr>
        <w:t>De partij die een berichtcatalogus toevoegt</w:t>
      </w:r>
      <w:ins w:id="1989" w:author="Jan Campschroer" w:date="2014-08-15T12:45:00Z">
        <w:r w:rsidR="00E831B2">
          <w:rPr>
            <w:lang w:val="nl-NL"/>
          </w:rPr>
          <w:t>,</w:t>
        </w:r>
      </w:ins>
      <w:r w:rsidRPr="007B21A7">
        <w:rPr>
          <w:lang w:val="nl-NL"/>
        </w:rPr>
        <w:t xml:space="preserve"> is ook verantwoordelijk voor het beheer ervan, met name het doorvoeren van errata.</w:t>
      </w:r>
    </w:p>
    <w:p w:rsidR="00670A28" w:rsidRPr="00670A28" w:rsidRDefault="00670A28" w:rsidP="0093143E">
      <w:pPr>
        <w:pStyle w:val="Kop2"/>
      </w:pPr>
      <w:bookmarkStart w:id="1990" w:name="_Toc395882610"/>
      <w:r w:rsidRPr="00670A28">
        <w:t>Gebruik gedeelde voorzieningen</w:t>
      </w:r>
      <w:bookmarkEnd w:id="1990"/>
    </w:p>
    <w:p w:rsidR="009D215B" w:rsidRDefault="009D215B" w:rsidP="0093143E">
      <w:pPr>
        <w:rPr>
          <w:ins w:id="1991" w:author="Jan Campschroer" w:date="2014-08-15T13:15:00Z"/>
          <w:lang w:val="nl-NL"/>
        </w:rPr>
      </w:pPr>
      <w:r w:rsidRPr="00670A28">
        <w:rPr>
          <w:lang w:val="nl-NL"/>
        </w:rPr>
        <w:t xml:space="preserve">Partijen die een </w:t>
      </w:r>
      <w:r w:rsidR="00A15927" w:rsidRPr="00670A28">
        <w:rPr>
          <w:lang w:val="nl-NL"/>
        </w:rPr>
        <w:t xml:space="preserve">goedgekeurd </w:t>
      </w:r>
      <w:r w:rsidRPr="00670A28">
        <w:rPr>
          <w:lang w:val="nl-NL"/>
        </w:rPr>
        <w:t>verti</w:t>
      </w:r>
      <w:r w:rsidR="00A15927" w:rsidRPr="00670A28">
        <w:rPr>
          <w:lang w:val="nl-NL"/>
        </w:rPr>
        <w:t>c</w:t>
      </w:r>
      <w:r w:rsidRPr="00670A28">
        <w:rPr>
          <w:lang w:val="nl-NL"/>
        </w:rPr>
        <w:t xml:space="preserve">aal sectormodel aanbieden, mogen gebruik maken van faciliteiten voor gedeeld beheer. Met deze partijen zal KING een samenwerkingsovereenkomst sluiten. In deze overeenkomst worden afspraken gemaakt over gebruik en verantwoordelijkheden. </w:t>
      </w:r>
    </w:p>
    <w:p w:rsidR="0083610E" w:rsidRDefault="0083610E">
      <w:pPr>
        <w:rPr>
          <w:ins w:id="1992" w:author="Jan Campschroer" w:date="2014-08-15T13:16:00Z"/>
          <w:lang w:val="nl-NL"/>
        </w:rPr>
      </w:pPr>
      <w:ins w:id="1993" w:author="Jan Campschroer" w:date="2014-08-15T13:16:00Z">
        <w:r>
          <w:rPr>
            <w:lang w:val="nl-NL"/>
          </w:rPr>
          <w:br w:type="page"/>
        </w:r>
      </w:ins>
    </w:p>
    <w:p w:rsidR="0083610E" w:rsidRPr="00670A28" w:rsidRDefault="0083610E" w:rsidP="0093143E">
      <w:pPr>
        <w:rPr>
          <w:lang w:val="nl-NL"/>
        </w:rPr>
      </w:pPr>
    </w:p>
    <w:p w:rsidR="00161636" w:rsidRDefault="009839E0">
      <w:pPr>
        <w:pStyle w:val="Kop1"/>
        <w:rPr>
          <w:ins w:id="1994" w:author="Jan Campschroer" w:date="2014-08-15T13:17:00Z"/>
        </w:rPr>
      </w:pPr>
      <w:bookmarkStart w:id="1995" w:name="_Toc395882611"/>
      <w:r w:rsidRPr="009406D3">
        <w:t>Bijlage A: Beheer- en onderhoudsprocessen</w:t>
      </w:r>
      <w:bookmarkEnd w:id="1995"/>
    </w:p>
    <w:p w:rsidR="00B20AE6" w:rsidRPr="0037673A" w:rsidRDefault="00B20AE6" w:rsidP="0093143E">
      <w:pPr>
        <w:pStyle w:val="Kop2"/>
      </w:pPr>
      <w:bookmarkStart w:id="1996" w:name="_Toc395882612"/>
      <w:r w:rsidRPr="0037673A">
        <w:t>Procesoverview</w:t>
      </w:r>
      <w:bookmarkEnd w:id="1996"/>
    </w:p>
    <w:p w:rsidR="00B20AE6" w:rsidRPr="00D04828" w:rsidRDefault="00B20AE6" w:rsidP="0093143E">
      <w:r w:rsidRPr="00D04828">
        <w:t>De hoofdprocessen voor het beheer en onderhoud van de StUF familie zijn in onderstaande figuur schematisch aangegeven. De hoofdprocessen zijn in de volgende paragrafen nader uitwerkt.</w:t>
      </w:r>
    </w:p>
    <w:p w:rsidR="00B20AE6" w:rsidRPr="00D04828" w:rsidRDefault="00B20AE6" w:rsidP="0093143E"/>
    <w:p w:rsidR="00B20AE6" w:rsidRPr="00D04828" w:rsidRDefault="003C2E8C" w:rsidP="0093143E">
      <w:r>
        <w:rPr>
          <w:noProof/>
          <w:lang w:val="nl-NL" w:eastAsia="nl-NL"/>
        </w:rPr>
        <w:drawing>
          <wp:anchor distT="0" distB="0" distL="114300" distR="114300" simplePos="0" relativeHeight="251662848" behindDoc="0" locked="0" layoutInCell="1" allowOverlap="1">
            <wp:simplePos x="0" y="0"/>
            <wp:positionH relativeFrom="column">
              <wp:posOffset>0</wp:posOffset>
            </wp:positionH>
            <wp:positionV relativeFrom="paragraph">
              <wp:posOffset>0</wp:posOffset>
            </wp:positionV>
            <wp:extent cx="5970905" cy="2887980"/>
            <wp:effectExtent l="19050" t="0" r="0" b="0"/>
            <wp:wrapTopAndBottom/>
            <wp:docPr id="603" name="Afbeelding 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3"/>
                    <pic:cNvPicPr>
                      <a:picLocks noChangeAspect="1" noChangeArrowheads="1"/>
                    </pic:cNvPicPr>
                  </pic:nvPicPr>
                  <pic:blipFill>
                    <a:blip r:embed="rId18" cstate="print"/>
                    <a:srcRect/>
                    <a:stretch>
                      <a:fillRect/>
                    </a:stretch>
                  </pic:blipFill>
                  <pic:spPr bwMode="auto">
                    <a:xfrm>
                      <a:off x="0" y="0"/>
                      <a:ext cx="5970905" cy="2887980"/>
                    </a:xfrm>
                    <a:prstGeom prst="rect">
                      <a:avLst/>
                    </a:prstGeom>
                    <a:noFill/>
                    <a:ln w="9525">
                      <a:noFill/>
                      <a:miter lim="800000"/>
                      <a:headEnd/>
                      <a:tailEnd/>
                    </a:ln>
                  </pic:spPr>
                </pic:pic>
              </a:graphicData>
            </a:graphic>
          </wp:anchor>
        </w:drawing>
      </w:r>
    </w:p>
    <w:p w:rsidR="00B20AE6" w:rsidRPr="00D04828" w:rsidRDefault="00B20AE6" w:rsidP="0093143E">
      <w:r w:rsidRPr="00D04828">
        <w:t>Noot: gestippelde processen vallen buiten het beheermodel.</w:t>
      </w:r>
    </w:p>
    <w:p w:rsidR="00B20AE6" w:rsidRPr="00D04828" w:rsidRDefault="00B20AE6" w:rsidP="0093143E"/>
    <w:p w:rsidR="00B20AE6" w:rsidRPr="0037673A" w:rsidRDefault="00B20AE6" w:rsidP="0093143E">
      <w:pPr>
        <w:pStyle w:val="Kop2"/>
      </w:pPr>
      <w:bookmarkStart w:id="1997" w:name="_Toc395882613"/>
      <w:r w:rsidRPr="0037673A">
        <w:t>Proces: StUF Product Cycle Management</w:t>
      </w:r>
      <w:bookmarkEnd w:id="1997"/>
    </w:p>
    <w:p w:rsidR="00B20AE6" w:rsidRPr="00D04828" w:rsidRDefault="00B20AE6" w:rsidP="0093143E">
      <w:pPr>
        <w:rPr>
          <w:lang w:val="nl-NL"/>
        </w:rPr>
      </w:pPr>
      <w:r w:rsidRPr="00D04828">
        <w:rPr>
          <w:lang w:val="nl-NL"/>
        </w:rPr>
        <w:t>StUF kent net als veel andere producten een strategisch proces van Product Cycle Management of in ASL termen Application Cycle Management genaamd. Het doel van dit strategische proces is dat de StUF familie zowel inhoudelijk als organisatorisch goed aansluit bij de behoefte van de verschillende belanghebbenden.</w:t>
      </w:r>
    </w:p>
    <w:p w:rsidR="00B20AE6" w:rsidRPr="00D04828" w:rsidRDefault="00B20AE6" w:rsidP="0093143E">
      <w:pPr>
        <w:rPr>
          <w:lang w:val="nl-NL"/>
        </w:rPr>
      </w:pPr>
    </w:p>
    <w:p w:rsidR="00B20AE6" w:rsidRPr="00D04828" w:rsidRDefault="00B20AE6" w:rsidP="0093143E">
      <w:pPr>
        <w:rPr>
          <w:lang w:val="nl-NL"/>
        </w:rPr>
      </w:pPr>
      <w:r w:rsidRPr="00D04828">
        <w:rPr>
          <w:lang w:val="nl-NL"/>
        </w:rPr>
        <w:t xml:space="preserve">Jaarlijks wordt een “productverbeterplan” voor de StUF familie opgesteld door de beheerder ervan. Op grond van een omgevingsanalyse worden daarvoor nieuwe kansen en mogelijkheden voor het beheerde deel van de StUF familie in kaart gebracht. Daarnaast worden de interne verbeterpunten voor de beheerorganisatie en participatievormen in kaart gebracht. De kansen samen met de interne verbeterpunten worden vertaald in een “StUF verbeterplan”. </w:t>
      </w:r>
    </w:p>
    <w:p w:rsidR="00B20AE6" w:rsidRPr="00D04828" w:rsidRDefault="00B20AE6" w:rsidP="0093143E">
      <w:pPr>
        <w:rPr>
          <w:lang w:val="nl-NL"/>
        </w:rPr>
      </w:pPr>
    </w:p>
    <w:p w:rsidR="00B20AE6" w:rsidRPr="00D04828" w:rsidRDefault="00B20AE6" w:rsidP="0093143E">
      <w:pPr>
        <w:rPr>
          <w:lang w:val="nl-NL"/>
        </w:rPr>
      </w:pPr>
      <w:r w:rsidRPr="00D04828">
        <w:rPr>
          <w:lang w:val="nl-NL"/>
        </w:rPr>
        <w:t>In dit verbeterplan komen de volgende onderwerpen aan de orde:</w:t>
      </w:r>
    </w:p>
    <w:p w:rsidR="00161636" w:rsidRDefault="00B20AE6">
      <w:pPr>
        <w:pStyle w:val="Lijstalinea"/>
        <w:numPr>
          <w:ilvl w:val="0"/>
          <w:numId w:val="60"/>
        </w:numPr>
        <w:rPr>
          <w:lang w:val="nl-NL"/>
        </w:rPr>
      </w:pPr>
      <w:r w:rsidRPr="00756218">
        <w:rPr>
          <w:lang w:val="nl-NL"/>
        </w:rPr>
        <w:t xml:space="preserve">Een geactualiseerd productbeleid, –strategie en –portfolio; </w:t>
      </w:r>
    </w:p>
    <w:p w:rsidR="00161636" w:rsidRDefault="00B20AE6">
      <w:pPr>
        <w:pStyle w:val="Lijstalinea"/>
        <w:numPr>
          <w:ilvl w:val="0"/>
          <w:numId w:val="60"/>
        </w:numPr>
        <w:rPr>
          <w:lang w:val="nl-NL"/>
        </w:rPr>
      </w:pPr>
      <w:r w:rsidRPr="00756218">
        <w:rPr>
          <w:lang w:val="nl-NL"/>
        </w:rPr>
        <w:t>Aanpassingen aan proces, besluitvorming, participatie en informatievoorziening i.c</w:t>
      </w:r>
      <w:r w:rsidR="006F18DD" w:rsidRPr="00756218">
        <w:rPr>
          <w:lang w:val="nl-NL"/>
        </w:rPr>
        <w:t xml:space="preserve">. (in casu) </w:t>
      </w:r>
      <w:r w:rsidRPr="00756218">
        <w:rPr>
          <w:lang w:val="nl-NL"/>
        </w:rPr>
        <w:t xml:space="preserve">het beheermodel; </w:t>
      </w:r>
    </w:p>
    <w:p w:rsidR="00161636" w:rsidRDefault="00B20AE6">
      <w:pPr>
        <w:pStyle w:val="Lijstalinea"/>
        <w:numPr>
          <w:ilvl w:val="0"/>
          <w:numId w:val="60"/>
        </w:numPr>
        <w:rPr>
          <w:lang w:val="nl-NL"/>
        </w:rPr>
      </w:pPr>
      <w:r w:rsidRPr="00756218">
        <w:rPr>
          <w:lang w:val="nl-NL"/>
        </w:rPr>
        <w:t>Organisatorische aanpassingen bij de beheerder of het elders beleggen van het beheer;</w:t>
      </w:r>
    </w:p>
    <w:p w:rsidR="00161636" w:rsidRDefault="00B20AE6">
      <w:pPr>
        <w:pStyle w:val="Lijstalinea"/>
        <w:numPr>
          <w:ilvl w:val="0"/>
          <w:numId w:val="60"/>
        </w:numPr>
        <w:rPr>
          <w:lang w:val="nl-NL"/>
        </w:rPr>
      </w:pPr>
      <w:r w:rsidRPr="00756218">
        <w:rPr>
          <w:lang w:val="nl-NL"/>
        </w:rPr>
        <w:t>Eventuele behoefte aan en ontwikkeling van nieuwe additionele producten;</w:t>
      </w:r>
    </w:p>
    <w:p w:rsidR="00161636" w:rsidRDefault="00B20AE6">
      <w:pPr>
        <w:pStyle w:val="Lijstalinea"/>
        <w:numPr>
          <w:ilvl w:val="0"/>
          <w:numId w:val="60"/>
        </w:numPr>
        <w:rPr>
          <w:lang w:val="nl-NL"/>
        </w:rPr>
      </w:pPr>
      <w:r w:rsidRPr="00756218">
        <w:rPr>
          <w:lang w:val="nl-NL"/>
        </w:rPr>
        <w:t>Benodigde middelen (geld, mensen);</w:t>
      </w:r>
    </w:p>
    <w:p w:rsidR="00161636" w:rsidRDefault="00B20AE6">
      <w:pPr>
        <w:pStyle w:val="Lijstalinea"/>
        <w:numPr>
          <w:ilvl w:val="0"/>
          <w:numId w:val="60"/>
        </w:numPr>
        <w:rPr>
          <w:lang w:val="nl-NL"/>
        </w:rPr>
      </w:pPr>
      <w:r w:rsidRPr="00756218">
        <w:rPr>
          <w:lang w:val="nl-NL"/>
        </w:rPr>
        <w:t>Prioriteren van ontwikkelopdrachten: op welke wijze wordt de beschikbare capaciteit zo efficiënt en effectief mogelijk ingezet.</w:t>
      </w:r>
    </w:p>
    <w:p w:rsidR="00B20AE6" w:rsidRPr="00D04828" w:rsidRDefault="00B20AE6" w:rsidP="0093143E">
      <w:pPr>
        <w:rPr>
          <w:lang w:val="nl-NL"/>
        </w:rPr>
      </w:pPr>
    </w:p>
    <w:p w:rsidR="00627280" w:rsidRPr="00D04828" w:rsidRDefault="00B20AE6" w:rsidP="0093143E">
      <w:r w:rsidRPr="00D04828">
        <w:t xml:space="preserve">Het verbeterplan wordt gepresenteerd en afgestemd in de StUF Regiegroep. Vervolgens wordt het ter goedkeuring aangeboden aan de opdrachtgever van de StUF beheerder, die de financiële middelen </w:t>
      </w:r>
    </w:p>
    <w:p w:rsidR="00B20AE6" w:rsidRPr="00D04828" w:rsidRDefault="00B20AE6" w:rsidP="0093143E">
      <w:r w:rsidRPr="00D04828">
        <w:lastRenderedPageBreak/>
        <w:t>verstrekt voor het uitvoeren van het verbeterplan en de beheeractiviteiten.</w:t>
      </w:r>
      <w:del w:id="1998" w:author="Jan Campschroer" w:date="2014-08-15T12:59:00Z">
        <w:r w:rsidRPr="00D04828" w:rsidDel="00756218">
          <w:delText xml:space="preserve"> Momenteel zijn VNG en het Ministerie van BZK de opdrachtgever van de beheerder, </w:delText>
        </w:r>
        <w:r w:rsidR="006A58D7" w:rsidDel="00756218">
          <w:delText>KING</w:delText>
        </w:r>
        <w:r w:rsidRPr="00D04828" w:rsidDel="00756218">
          <w:delText>.</w:delText>
        </w:r>
      </w:del>
    </w:p>
    <w:p w:rsidR="00B20AE6" w:rsidRPr="0037673A" w:rsidRDefault="00B20AE6" w:rsidP="0093143E">
      <w:pPr>
        <w:pStyle w:val="Kop2"/>
      </w:pPr>
      <w:bookmarkStart w:id="1999" w:name="_Toc395882614"/>
      <w:r w:rsidRPr="0037673A">
        <w:t>Proces: Intake en Analyse</w:t>
      </w:r>
      <w:bookmarkEnd w:id="1999"/>
    </w:p>
    <w:p w:rsidR="00B20AE6" w:rsidRPr="00D04828" w:rsidRDefault="00B20AE6" w:rsidP="0093143E">
      <w:pPr>
        <w:pStyle w:val="Koptekst"/>
      </w:pPr>
    </w:p>
    <w:p w:rsidR="00B20AE6" w:rsidRPr="00D04828" w:rsidRDefault="003C2E8C" w:rsidP="0093143E">
      <w:pPr>
        <w:pStyle w:val="Koptekst"/>
      </w:pPr>
      <w:r>
        <w:rPr>
          <w:noProof/>
          <w:lang w:val="nl-NL" w:eastAsia="nl-NL"/>
        </w:rPr>
        <w:drawing>
          <wp:anchor distT="0" distB="0" distL="114300" distR="114300" simplePos="0" relativeHeight="251654656" behindDoc="0" locked="0" layoutInCell="1" allowOverlap="1">
            <wp:simplePos x="0" y="0"/>
            <wp:positionH relativeFrom="column">
              <wp:posOffset>0</wp:posOffset>
            </wp:positionH>
            <wp:positionV relativeFrom="paragraph">
              <wp:posOffset>0</wp:posOffset>
            </wp:positionV>
            <wp:extent cx="5965825" cy="3484880"/>
            <wp:effectExtent l="19050" t="19050" r="15875" b="20320"/>
            <wp:wrapTopAndBottom/>
            <wp:docPr id="492" name="Afbeelding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2"/>
                    <pic:cNvPicPr>
                      <a:picLocks noChangeAspect="1" noChangeArrowheads="1"/>
                    </pic:cNvPicPr>
                  </pic:nvPicPr>
                  <pic:blipFill>
                    <a:blip r:embed="rId19" cstate="print"/>
                    <a:srcRect/>
                    <a:stretch>
                      <a:fillRect/>
                    </a:stretch>
                  </pic:blipFill>
                  <pic:spPr bwMode="auto">
                    <a:xfrm>
                      <a:off x="0" y="0"/>
                      <a:ext cx="5965825" cy="3484880"/>
                    </a:xfrm>
                    <a:prstGeom prst="rect">
                      <a:avLst/>
                    </a:prstGeom>
                    <a:noFill/>
                    <a:ln w="9525">
                      <a:solidFill>
                        <a:srgbClr val="C0C0C0"/>
                      </a:solidFill>
                      <a:miter lim="800000"/>
                      <a:headEnd/>
                      <a:tailEnd/>
                    </a:ln>
                  </pic:spPr>
                </pic:pic>
              </a:graphicData>
            </a:graphic>
          </wp:anchor>
        </w:drawing>
      </w:r>
    </w:p>
    <w:p w:rsidR="00B20AE6" w:rsidRPr="0037673A" w:rsidRDefault="00B20AE6" w:rsidP="0093143E">
      <w:pPr>
        <w:pStyle w:val="Kop3"/>
      </w:pPr>
      <w:bookmarkStart w:id="2000" w:name="_Toc395882615"/>
      <w:r w:rsidRPr="0037673A">
        <w:t>Intake wijzigingsaanvraag</w:t>
      </w:r>
      <w:bookmarkEnd w:id="2000"/>
    </w:p>
    <w:p w:rsidR="00B20AE6" w:rsidRPr="00D04828" w:rsidRDefault="00B20AE6" w:rsidP="0093143E">
      <w:r w:rsidRPr="00D04828">
        <w:t xml:space="preserve">Een Wijzigingsaanvraag voor een StUF onderdeel kan ontstaan uit een breed scala van ontwikkelingen of problemen. Ontwikkelingen die van invloed zijn, zijn bijvoorbeeld nieuw beleid, veranderingen in samenwerking of processen, vernieuwing van dienstverlening, veranderingen in basisregistraties of in infrastructuur en ontwikkeling van technologie. Verder zijn problemen uit de praktijk of het hebben van een goed idee aanleiding voor een wijzigingsaanvraag. De aanvraag wordt via </w:t>
      </w:r>
      <w:r w:rsidR="006C1BF0">
        <w:t>het forum in overleg</w:t>
      </w:r>
      <w:r w:rsidRPr="00D04828">
        <w:t xml:space="preserve"> met een StUF deskundige van </w:t>
      </w:r>
      <w:r w:rsidR="00BE44D6">
        <w:t>de beheerder</w:t>
      </w:r>
      <w:r w:rsidR="00BE44D6" w:rsidRPr="00D04828">
        <w:t xml:space="preserve"> </w:t>
      </w:r>
      <w:r w:rsidRPr="00D04828">
        <w:t xml:space="preserve">ingediend. Bij voorkeur vult degene van de betrokken partij die het idee, het probleem of aanvraag doet zelf </w:t>
      </w:r>
      <w:r w:rsidR="006C1BF0">
        <w:t>de</w:t>
      </w:r>
      <w:r w:rsidRPr="00D04828">
        <w:t xml:space="preserve"> “Wijzigingsaanvraag” in</w:t>
      </w:r>
      <w:ins w:id="2001" w:author="Jan Campschroer" w:date="2014-08-08T19:17:00Z">
        <w:r w:rsidR="00210215">
          <w:t>. Om in het forum eenvoudig onderscheid te kunnen maken tussen wijzigingsverzoeken en vragen  geeft de indiener daarbij aan dat het een wijzigingsverzoek betreft</w:t>
        </w:r>
      </w:ins>
      <w:r w:rsidRPr="00D04828">
        <w:t xml:space="preserve">.  </w:t>
      </w:r>
    </w:p>
    <w:p w:rsidR="00B20AE6" w:rsidRPr="00D04828" w:rsidRDefault="00B20AE6" w:rsidP="0093143E"/>
    <w:p w:rsidR="00B20AE6" w:rsidRPr="00D04828" w:rsidRDefault="00B20AE6" w:rsidP="0093143E">
      <w:r w:rsidRPr="00D04828">
        <w:t>De ideeën of problemen kunnen van verschillende partijen op diverse manieren binnenkomen:</w:t>
      </w:r>
    </w:p>
    <w:p w:rsidR="00161636" w:rsidRDefault="00B20AE6">
      <w:pPr>
        <w:pStyle w:val="Lijstalinea"/>
        <w:numPr>
          <w:ilvl w:val="0"/>
          <w:numId w:val="61"/>
        </w:numPr>
      </w:pPr>
      <w:r w:rsidRPr="00D04828">
        <w:t xml:space="preserve">Gebruikers van StUF onderdelen, </w:t>
      </w:r>
    </w:p>
    <w:p w:rsidR="00161636" w:rsidRDefault="00B20AE6">
      <w:pPr>
        <w:pStyle w:val="Lijstalinea"/>
        <w:numPr>
          <w:ilvl w:val="0"/>
          <w:numId w:val="61"/>
        </w:numPr>
      </w:pPr>
      <w:r w:rsidRPr="00D04828">
        <w:t>Beheerders van verticale sectormodellen;</w:t>
      </w:r>
    </w:p>
    <w:p w:rsidR="00161636" w:rsidRDefault="00B20AE6">
      <w:pPr>
        <w:pStyle w:val="Lijstalinea"/>
        <w:numPr>
          <w:ilvl w:val="0"/>
          <w:numId w:val="61"/>
        </w:numPr>
      </w:pPr>
      <w:r w:rsidRPr="00D04828">
        <w:t>Overleggroepen, tijdens de bijeenkomsten van de overleg- en werkgroepen,</w:t>
      </w:r>
    </w:p>
    <w:p w:rsidR="00161636" w:rsidRDefault="00B20AE6">
      <w:pPr>
        <w:pStyle w:val="Lijstalinea"/>
        <w:numPr>
          <w:ilvl w:val="0"/>
          <w:numId w:val="61"/>
        </w:numPr>
      </w:pPr>
      <w:r w:rsidRPr="00D04828">
        <w:t xml:space="preserve">Projectgroepen met StUF gerelateerde dossiers (bijv. GEMMA, </w:t>
      </w:r>
      <w:r w:rsidR="00925F42">
        <w:t>D</w:t>
      </w:r>
      <w:r w:rsidR="00DE2DCC">
        <w:t>igikoppeling</w:t>
      </w:r>
      <w:r w:rsidRPr="00D04828">
        <w:t>, RSGB, GOB, enz.),</w:t>
      </w:r>
    </w:p>
    <w:p w:rsidR="00161636" w:rsidRDefault="00B20AE6">
      <w:pPr>
        <w:pStyle w:val="Lijstalinea"/>
        <w:numPr>
          <w:ilvl w:val="0"/>
          <w:numId w:val="61"/>
        </w:numPr>
      </w:pPr>
      <w:r w:rsidRPr="00D04828">
        <w:t xml:space="preserve">Leden van de StUF Community via het StUF forum </w:t>
      </w:r>
      <w:r w:rsidR="006C1BF0">
        <w:t>en/of</w:t>
      </w:r>
      <w:r w:rsidR="006C1BF0" w:rsidRPr="00D04828">
        <w:t xml:space="preserve"> </w:t>
      </w:r>
      <w:r w:rsidRPr="00D04828">
        <w:t xml:space="preserve">de website van </w:t>
      </w:r>
      <w:r w:rsidR="00BE44D6">
        <w:t>de beheerder</w:t>
      </w:r>
      <w:r w:rsidRPr="00D04828">
        <w:t>;</w:t>
      </w:r>
    </w:p>
    <w:p w:rsidR="00161636" w:rsidRDefault="00B20AE6">
      <w:pPr>
        <w:pStyle w:val="Lijstalinea"/>
        <w:numPr>
          <w:ilvl w:val="0"/>
          <w:numId w:val="61"/>
        </w:numPr>
      </w:pPr>
      <w:r w:rsidRPr="00D04828">
        <w:t>Geregistreerde problemen en fouten vanuit het incident management proces</w:t>
      </w:r>
      <w:r w:rsidR="00C04509">
        <w:t>;</w:t>
      </w:r>
    </w:p>
    <w:p w:rsidR="00161636" w:rsidRDefault="00C04509">
      <w:pPr>
        <w:pStyle w:val="Lijstalinea"/>
        <w:numPr>
          <w:ilvl w:val="0"/>
          <w:numId w:val="61"/>
        </w:numPr>
      </w:pPr>
      <w:commentRangeStart w:id="2002"/>
      <w:r>
        <w:t>Lijst van KING extraElementen</w:t>
      </w:r>
      <w:r w:rsidR="00B20AE6" w:rsidRPr="00D04828">
        <w:t>.</w:t>
      </w:r>
      <w:commentRangeEnd w:id="2002"/>
      <w:r w:rsidR="006D6EE6">
        <w:rPr>
          <w:rStyle w:val="Verwijzingopmerking"/>
        </w:rPr>
        <w:commentReference w:id="2002"/>
      </w:r>
    </w:p>
    <w:p w:rsidR="00B20AE6" w:rsidRPr="00D04828" w:rsidRDefault="00B20AE6" w:rsidP="0093143E"/>
    <w:p w:rsidR="00B20AE6" w:rsidRPr="00D04828" w:rsidRDefault="00B20AE6" w:rsidP="0093143E">
      <w:r w:rsidRPr="00D04828">
        <w:t xml:space="preserve">Het probleem, de behoefte of het idee </w:t>
      </w:r>
      <w:r w:rsidR="00B140EA">
        <w:t xml:space="preserve">(de oplossingsrichting) </w:t>
      </w:r>
      <w:r w:rsidRPr="00D04828">
        <w:t>wordt beschreven in een Wijzigingsaanvraag. De beheerder registreert deze wijzigingsaanvraag. Elke wijzigingsaanvraag wordt voorzien van een Aanvraagnummer en bijgehouden in een spreadsheet. Deze wordt bewaard in een wijzigingsaanvraag administratie.</w:t>
      </w:r>
    </w:p>
    <w:p w:rsidR="000A425A" w:rsidRPr="00D04828" w:rsidRDefault="00B20AE6" w:rsidP="0093143E">
      <w:r w:rsidRPr="00D04828">
        <w:lastRenderedPageBreak/>
        <w:t>Alleen Wijzigingsaanvragen die betrekking hebben op aanpassingen ten opzichte van de meest recente versie van een StUF onderdeel met de status “In Gebruik”  worden in behandeling genomen.</w:t>
      </w:r>
    </w:p>
    <w:p w:rsidR="00B20AE6" w:rsidRPr="0037673A" w:rsidRDefault="00B20AE6" w:rsidP="0093143E">
      <w:pPr>
        <w:pStyle w:val="Kop3"/>
      </w:pPr>
      <w:bookmarkStart w:id="2003" w:name="_Toc395882616"/>
      <w:r w:rsidRPr="0037673A">
        <w:t>Beoordelen wijzigingsaanvraag</w:t>
      </w:r>
      <w:bookmarkEnd w:id="2003"/>
    </w:p>
    <w:p w:rsidR="00B20AE6" w:rsidRPr="00D04828" w:rsidRDefault="00B20AE6" w:rsidP="0093143E">
      <w:r w:rsidRPr="00D04828">
        <w:t xml:space="preserve">Een StUF deskundige van de StUF beheerder doet een eerste beoordeling </w:t>
      </w:r>
      <w:r w:rsidR="00BE44D6">
        <w:t xml:space="preserve">en bepaalt </w:t>
      </w:r>
      <w:r w:rsidRPr="00D04828">
        <w:t xml:space="preserve">of de aanvraag voldoende helder en uitgewerkt is voor verdere behandeling. Zonodig verzamelt hij aanvullende informatie. Hij bepaalt of de betreffende wijzigingsaanvraag in een bijeenkomst van de StUF Expertgroep beoordeeld kan gaan worden. Als een wijzigingaanvraag niet verder in behandeling wordt genomen zal de deskundige dit aan de aanvrager kenbaar maken. </w:t>
      </w:r>
      <w:r w:rsidR="00290A98">
        <w:t>Semantische wijzigingsaanvragen worden beoordeeld in de Expertgroep informatiemodellen.</w:t>
      </w:r>
    </w:p>
    <w:p w:rsidR="00B20AE6" w:rsidRPr="00D04828" w:rsidRDefault="00B20AE6" w:rsidP="0093143E"/>
    <w:p w:rsidR="00B20AE6" w:rsidRPr="00D04828" w:rsidRDefault="00B20AE6" w:rsidP="0093143E">
      <w:r w:rsidRPr="00D04828">
        <w:t xml:space="preserve">De StUF Expertgroep beoordeelt </w:t>
      </w:r>
      <w:r w:rsidR="00BE44D6">
        <w:t xml:space="preserve">bij in behandelingname </w:t>
      </w:r>
      <w:r w:rsidRPr="00D04828">
        <w:t>vervolgens ook de wijzigingsaanvraag. De StUF Expertgroep beslist of de wijzigingsaanvraag uitgewerkt en geanalyseerd moet gaan worden. Daarvoor neemt de StUF Expertgroep per wijzigingsaanvraag een besluit over:</w:t>
      </w:r>
    </w:p>
    <w:p w:rsidR="00161636" w:rsidRDefault="00B20AE6">
      <w:pPr>
        <w:pStyle w:val="Lijstalinea"/>
        <w:numPr>
          <w:ilvl w:val="0"/>
          <w:numId w:val="62"/>
        </w:numPr>
      </w:pPr>
      <w:r w:rsidRPr="00D04828">
        <w:t>Het wel of niet analyseren en uitwerken van de wijzigingsaanvraag in een Wijzigingsverzoek (RFC),</w:t>
      </w:r>
    </w:p>
    <w:p w:rsidR="00161636" w:rsidRDefault="00B20AE6">
      <w:pPr>
        <w:pStyle w:val="Lijstalinea"/>
        <w:numPr>
          <w:ilvl w:val="0"/>
          <w:numId w:val="62"/>
        </w:numPr>
      </w:pPr>
      <w:r w:rsidRPr="00D04828">
        <w:t>Het wel of niet opstellen van een impactanalyse. Er wordt geen impactanalyse gemaakt als het gaat om het oplossen van fouten of kleine wijzigingen aan een StUF onderdeel;</w:t>
      </w:r>
    </w:p>
    <w:p w:rsidR="00161636" w:rsidRDefault="00B20AE6">
      <w:pPr>
        <w:pStyle w:val="Lijstalinea"/>
        <w:numPr>
          <w:ilvl w:val="0"/>
          <w:numId w:val="62"/>
        </w:numPr>
      </w:pPr>
      <w:r w:rsidRPr="00D04828">
        <w:t>Terugverwijzen, Afwijzen of Uitstellen. Als een wijzigingaanvraag niet verder of later in behandeling kan worden genomen zal dit door de beheerder namens de StUF Expertgroep aan de aanvrager kenbaar worden gemaakt.</w:t>
      </w:r>
    </w:p>
    <w:p w:rsidR="00B20AE6" w:rsidRPr="0037673A" w:rsidRDefault="00B20AE6" w:rsidP="0093143E">
      <w:pPr>
        <w:pStyle w:val="Kop3"/>
      </w:pPr>
      <w:bookmarkStart w:id="2004" w:name="_Toc395882617"/>
      <w:r w:rsidRPr="0037673A">
        <w:t>Uitwerken en analyse wijzigingsaanvraag tot wijzigingsverzoek (RFC)</w:t>
      </w:r>
      <w:bookmarkEnd w:id="2004"/>
    </w:p>
    <w:p w:rsidR="00B20AE6" w:rsidRPr="00D04828" w:rsidRDefault="00B20AE6" w:rsidP="0093143E">
      <w:r w:rsidRPr="00D04828">
        <w:t xml:space="preserve">Een StUF deskundige analyseert en werkt de wijzigingsaanvraag uit tot een wijzigingsverzoek (RFC). Dit kan een StUF deskundige zijn van de StUF beheerder, van een ICT-leverancier, een gemeente of een andere belanghebbende partij. Het resultaat van dit proces is het wijzigingsverzoek. </w:t>
      </w:r>
    </w:p>
    <w:p w:rsidR="00B20AE6" w:rsidRPr="00D04828" w:rsidRDefault="00B20AE6" w:rsidP="0093143E"/>
    <w:p w:rsidR="00B20AE6" w:rsidRPr="00D04828" w:rsidRDefault="00B20AE6" w:rsidP="0093143E">
      <w:r w:rsidRPr="00D04828">
        <w:t xml:space="preserve">De StUF deskundige </w:t>
      </w:r>
      <w:r w:rsidR="001E056C">
        <w:t>deelt</w:t>
      </w:r>
      <w:r w:rsidR="001E056C" w:rsidRPr="00D04828">
        <w:t xml:space="preserve"> </w:t>
      </w:r>
      <w:r w:rsidRPr="00D04828">
        <w:t xml:space="preserve">het wijzigingsverzoek </w:t>
      </w:r>
      <w:r w:rsidR="001E056C">
        <w:t>met</w:t>
      </w:r>
      <w:r w:rsidR="001E056C" w:rsidRPr="00D04828">
        <w:t xml:space="preserve"> </w:t>
      </w:r>
      <w:r w:rsidRPr="00D04828">
        <w:t>alle leden van de StUF Expertgroep. Het wijzigingsverzoek wordt behandeld in een bijeenkomst van de StUF Expertgroep. De StUF deskundige die de analyse en uitwerking heeft uitgevoerd, licht de voorgestelde aanpassingen toe. De StUF Expertgroep is eindverantwoordelijk voor de inhoudelijke kwaliteit van het wijzigingsverzoek.</w:t>
      </w:r>
    </w:p>
    <w:p w:rsidR="00B20AE6" w:rsidRPr="00D04828" w:rsidRDefault="00B20AE6" w:rsidP="0093143E"/>
    <w:p w:rsidR="00B20AE6" w:rsidRPr="00D04828" w:rsidRDefault="00B20AE6" w:rsidP="0093143E">
      <w:r w:rsidRPr="00D04828">
        <w:t>Na behandeling neemt de StUF Expertgroep een besluit over de “status” van het wijzigingsverzoek:</w:t>
      </w:r>
    </w:p>
    <w:p w:rsidR="00B20AE6" w:rsidRPr="00D04828" w:rsidRDefault="00B20AE6" w:rsidP="0093143E"/>
    <w:tbl>
      <w:tblPr>
        <w:tblW w:w="9165" w:type="dxa"/>
        <w:jc w:val="center"/>
        <w:tblInd w:w="15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30" w:type="dxa"/>
          <w:right w:w="30" w:type="dxa"/>
        </w:tblCellMar>
        <w:tblLook w:val="0000"/>
      </w:tblPr>
      <w:tblGrid>
        <w:gridCol w:w="763"/>
        <w:gridCol w:w="3351"/>
        <w:gridCol w:w="5051"/>
      </w:tblGrid>
      <w:tr w:rsidR="00B20AE6" w:rsidRPr="00D04828" w:rsidTr="00DB7C85">
        <w:trPr>
          <w:trHeight w:val="247"/>
          <w:jc w:val="center"/>
        </w:trPr>
        <w:tc>
          <w:tcPr>
            <w:tcW w:w="763" w:type="dxa"/>
            <w:shd w:val="clear" w:color="auto" w:fill="FF6600"/>
          </w:tcPr>
          <w:p w:rsidR="00B20AE6" w:rsidRPr="00D04828" w:rsidRDefault="00B20AE6" w:rsidP="0093143E">
            <w:pPr>
              <w:rPr>
                <w:lang w:val="nl-NL" w:eastAsia="nl-NL"/>
              </w:rPr>
            </w:pPr>
            <w:r w:rsidRPr="00D04828">
              <w:rPr>
                <w:lang w:val="nl-NL" w:eastAsia="nl-NL"/>
              </w:rPr>
              <w:t>Status</w:t>
            </w:r>
          </w:p>
        </w:tc>
        <w:tc>
          <w:tcPr>
            <w:tcW w:w="3351" w:type="dxa"/>
            <w:shd w:val="clear" w:color="auto" w:fill="FF6600"/>
          </w:tcPr>
          <w:p w:rsidR="00B20AE6" w:rsidRPr="00D04828" w:rsidRDefault="00B20AE6" w:rsidP="0093143E">
            <w:pPr>
              <w:rPr>
                <w:lang w:val="nl-NL" w:eastAsia="nl-NL"/>
              </w:rPr>
            </w:pPr>
            <w:r w:rsidRPr="00D04828">
              <w:rPr>
                <w:lang w:val="nl-NL" w:eastAsia="nl-NL"/>
              </w:rPr>
              <w:t xml:space="preserve"> Status van een wijzigingsverzoek</w:t>
            </w:r>
          </w:p>
        </w:tc>
        <w:tc>
          <w:tcPr>
            <w:tcW w:w="5051" w:type="dxa"/>
            <w:shd w:val="clear" w:color="auto" w:fill="FF6600"/>
          </w:tcPr>
          <w:p w:rsidR="00B20AE6" w:rsidRPr="00D04828" w:rsidRDefault="00B20AE6" w:rsidP="0093143E">
            <w:pPr>
              <w:rPr>
                <w:lang w:val="nl-NL" w:eastAsia="nl-NL"/>
              </w:rPr>
            </w:pPr>
            <w:r w:rsidRPr="00D04828">
              <w:rPr>
                <w:lang w:val="nl-NL" w:eastAsia="nl-NL"/>
              </w:rPr>
              <w:t>Omschrijving</w:t>
            </w:r>
          </w:p>
        </w:tc>
      </w:tr>
      <w:tr w:rsidR="00B20AE6" w:rsidRPr="00D04828" w:rsidTr="001A46D2">
        <w:trPr>
          <w:trHeight w:val="247"/>
          <w:jc w:val="center"/>
        </w:trPr>
        <w:tc>
          <w:tcPr>
            <w:tcW w:w="763" w:type="dxa"/>
          </w:tcPr>
          <w:p w:rsidR="00B20AE6" w:rsidRPr="00D04828" w:rsidRDefault="00B20AE6" w:rsidP="0093143E">
            <w:pPr>
              <w:rPr>
                <w:lang w:val="nl-NL" w:eastAsia="nl-NL"/>
              </w:rPr>
            </w:pPr>
            <w:r w:rsidRPr="00D04828">
              <w:rPr>
                <w:lang w:val="nl-NL" w:eastAsia="nl-NL"/>
              </w:rPr>
              <w:t>N</w:t>
            </w:r>
          </w:p>
        </w:tc>
        <w:tc>
          <w:tcPr>
            <w:tcW w:w="3351" w:type="dxa"/>
          </w:tcPr>
          <w:p w:rsidR="00B20AE6" w:rsidRPr="00D04828" w:rsidRDefault="00B20AE6" w:rsidP="0093143E">
            <w:pPr>
              <w:rPr>
                <w:lang w:val="nl-NL" w:eastAsia="nl-NL"/>
              </w:rPr>
            </w:pPr>
            <w:r w:rsidRPr="00D04828">
              <w:rPr>
                <w:lang w:val="nl-NL" w:eastAsia="nl-NL"/>
              </w:rPr>
              <w:t xml:space="preserve">Niet uitgewerkt </w:t>
            </w:r>
          </w:p>
        </w:tc>
        <w:tc>
          <w:tcPr>
            <w:tcW w:w="5051" w:type="dxa"/>
          </w:tcPr>
          <w:p w:rsidR="00B20AE6" w:rsidRPr="00D04828" w:rsidRDefault="00B20AE6" w:rsidP="0093143E">
            <w:pPr>
              <w:rPr>
                <w:lang w:val="nl-NL" w:eastAsia="nl-NL"/>
              </w:rPr>
            </w:pPr>
            <w:r w:rsidRPr="00D04828">
              <w:rPr>
                <w:lang w:val="nl-NL" w:eastAsia="nl-NL"/>
              </w:rPr>
              <w:t>De beginstatus van een wijzigingsverzoek</w:t>
            </w:r>
          </w:p>
        </w:tc>
      </w:tr>
      <w:tr w:rsidR="00B20AE6" w:rsidRPr="00D04828" w:rsidTr="001A46D2">
        <w:trPr>
          <w:trHeight w:val="247"/>
          <w:jc w:val="center"/>
        </w:trPr>
        <w:tc>
          <w:tcPr>
            <w:tcW w:w="763" w:type="dxa"/>
          </w:tcPr>
          <w:p w:rsidR="00B20AE6" w:rsidRPr="00D04828" w:rsidRDefault="00B20AE6" w:rsidP="0093143E">
            <w:pPr>
              <w:rPr>
                <w:lang w:val="nl-NL" w:eastAsia="nl-NL"/>
              </w:rPr>
            </w:pPr>
            <w:r w:rsidRPr="00D04828">
              <w:rPr>
                <w:lang w:val="nl-NL" w:eastAsia="nl-NL"/>
              </w:rPr>
              <w:t>T</w:t>
            </w:r>
          </w:p>
        </w:tc>
        <w:tc>
          <w:tcPr>
            <w:tcW w:w="3351" w:type="dxa"/>
          </w:tcPr>
          <w:p w:rsidR="00B20AE6" w:rsidRPr="00D04828" w:rsidRDefault="00B20AE6" w:rsidP="0093143E">
            <w:pPr>
              <w:rPr>
                <w:lang w:val="nl-NL" w:eastAsia="nl-NL"/>
              </w:rPr>
            </w:pPr>
            <w:r w:rsidRPr="00D04828">
              <w:rPr>
                <w:lang w:val="nl-NL" w:eastAsia="nl-NL"/>
              </w:rPr>
              <w:t>Toestemming voor verdere uitwerking</w:t>
            </w:r>
          </w:p>
        </w:tc>
        <w:tc>
          <w:tcPr>
            <w:tcW w:w="5051" w:type="dxa"/>
          </w:tcPr>
          <w:p w:rsidR="00B20AE6" w:rsidRPr="00D04828" w:rsidRDefault="00B20AE6" w:rsidP="0093143E">
            <w:pPr>
              <w:rPr>
                <w:lang w:val="nl-NL" w:eastAsia="nl-NL"/>
              </w:rPr>
            </w:pPr>
            <w:r w:rsidRPr="00D04828">
              <w:rPr>
                <w:lang w:val="nl-NL" w:eastAsia="nl-NL"/>
              </w:rPr>
              <w:t>De StUF Expertgroep geeft een StUF deskundige toestemming het RFC uit te werken</w:t>
            </w:r>
          </w:p>
        </w:tc>
      </w:tr>
      <w:tr w:rsidR="00B20AE6" w:rsidRPr="00D04828" w:rsidTr="001A46D2">
        <w:trPr>
          <w:trHeight w:val="247"/>
          <w:jc w:val="center"/>
        </w:trPr>
        <w:tc>
          <w:tcPr>
            <w:tcW w:w="763" w:type="dxa"/>
          </w:tcPr>
          <w:p w:rsidR="00B20AE6" w:rsidRPr="00D04828" w:rsidRDefault="00B20AE6" w:rsidP="0093143E">
            <w:pPr>
              <w:rPr>
                <w:lang w:val="nl-NL" w:eastAsia="nl-NL"/>
              </w:rPr>
            </w:pPr>
            <w:r w:rsidRPr="00D04828">
              <w:rPr>
                <w:lang w:val="nl-NL" w:eastAsia="nl-NL"/>
              </w:rPr>
              <w:t>U</w:t>
            </w:r>
          </w:p>
        </w:tc>
        <w:tc>
          <w:tcPr>
            <w:tcW w:w="3351" w:type="dxa"/>
          </w:tcPr>
          <w:p w:rsidR="00B20AE6" w:rsidRPr="00D04828" w:rsidRDefault="00B20AE6" w:rsidP="0093143E">
            <w:pPr>
              <w:rPr>
                <w:lang w:val="nl-NL" w:eastAsia="nl-NL"/>
              </w:rPr>
            </w:pPr>
            <w:r w:rsidRPr="00D04828">
              <w:rPr>
                <w:lang w:val="nl-NL" w:eastAsia="nl-NL"/>
              </w:rPr>
              <w:t>Uitgewerkt</w:t>
            </w:r>
          </w:p>
        </w:tc>
        <w:tc>
          <w:tcPr>
            <w:tcW w:w="5051" w:type="dxa"/>
          </w:tcPr>
          <w:p w:rsidR="00B20AE6" w:rsidRPr="00D04828" w:rsidRDefault="00B20AE6" w:rsidP="0093143E">
            <w:pPr>
              <w:rPr>
                <w:lang w:val="nl-NL" w:eastAsia="nl-NL"/>
              </w:rPr>
            </w:pPr>
            <w:r w:rsidRPr="00D04828">
              <w:rPr>
                <w:lang w:val="nl-NL" w:eastAsia="nl-NL"/>
              </w:rPr>
              <w:t>Het RFC is door een StUF deskundige uitgewerkt en is gereed voor behandeling in de StUF Expertgroep</w:t>
            </w:r>
          </w:p>
        </w:tc>
      </w:tr>
      <w:tr w:rsidR="00B20AE6" w:rsidRPr="00D04828" w:rsidTr="001A46D2">
        <w:trPr>
          <w:trHeight w:val="247"/>
          <w:jc w:val="center"/>
        </w:trPr>
        <w:tc>
          <w:tcPr>
            <w:tcW w:w="763" w:type="dxa"/>
          </w:tcPr>
          <w:p w:rsidR="00B20AE6" w:rsidRPr="00D04828" w:rsidRDefault="00B20AE6" w:rsidP="0093143E">
            <w:pPr>
              <w:rPr>
                <w:lang w:val="nl-NL" w:eastAsia="nl-NL"/>
              </w:rPr>
            </w:pPr>
            <w:r w:rsidRPr="00D04828">
              <w:rPr>
                <w:lang w:val="nl-NL" w:eastAsia="nl-NL"/>
              </w:rPr>
              <w:t>O</w:t>
            </w:r>
          </w:p>
        </w:tc>
        <w:tc>
          <w:tcPr>
            <w:tcW w:w="3351" w:type="dxa"/>
          </w:tcPr>
          <w:p w:rsidR="00B20AE6" w:rsidRPr="00D04828" w:rsidRDefault="00B20AE6" w:rsidP="0093143E">
            <w:pPr>
              <w:rPr>
                <w:lang w:val="nl-NL" w:eastAsia="nl-NL"/>
              </w:rPr>
            </w:pPr>
            <w:r w:rsidRPr="00D04828">
              <w:rPr>
                <w:lang w:val="nl-NL" w:eastAsia="nl-NL"/>
              </w:rPr>
              <w:t>Aanpassen en opnieuw behandelen</w:t>
            </w:r>
          </w:p>
        </w:tc>
        <w:tc>
          <w:tcPr>
            <w:tcW w:w="5051" w:type="dxa"/>
          </w:tcPr>
          <w:p w:rsidR="00B20AE6" w:rsidRPr="00D04828" w:rsidRDefault="00B20AE6" w:rsidP="0093143E">
            <w:pPr>
              <w:rPr>
                <w:lang w:val="nl-NL" w:eastAsia="nl-NL"/>
              </w:rPr>
            </w:pPr>
            <w:r w:rsidRPr="00D04828">
              <w:rPr>
                <w:lang w:val="nl-NL" w:eastAsia="nl-NL"/>
              </w:rPr>
              <w:t>Na behandeling in de StUF Expertgroep wordt het RFC aangepast om vervolgens opnieuw te worden behandeld</w:t>
            </w:r>
          </w:p>
        </w:tc>
      </w:tr>
      <w:tr w:rsidR="00B20AE6" w:rsidRPr="00D04828" w:rsidTr="001A46D2">
        <w:trPr>
          <w:trHeight w:val="247"/>
          <w:jc w:val="center"/>
        </w:trPr>
        <w:tc>
          <w:tcPr>
            <w:tcW w:w="763" w:type="dxa"/>
          </w:tcPr>
          <w:p w:rsidR="00B20AE6" w:rsidRPr="00D04828" w:rsidRDefault="00B20AE6" w:rsidP="0093143E">
            <w:pPr>
              <w:rPr>
                <w:lang w:val="nl-NL" w:eastAsia="nl-NL"/>
              </w:rPr>
            </w:pPr>
            <w:r w:rsidRPr="00D04828">
              <w:rPr>
                <w:lang w:val="nl-NL" w:eastAsia="nl-NL"/>
              </w:rPr>
              <w:t>V</w:t>
            </w:r>
          </w:p>
        </w:tc>
        <w:tc>
          <w:tcPr>
            <w:tcW w:w="3351" w:type="dxa"/>
          </w:tcPr>
          <w:p w:rsidR="00B20AE6" w:rsidRPr="00D04828" w:rsidRDefault="00B20AE6" w:rsidP="0093143E">
            <w:pPr>
              <w:rPr>
                <w:lang w:val="nl-NL" w:eastAsia="nl-NL"/>
              </w:rPr>
            </w:pPr>
            <w:r w:rsidRPr="00D04828">
              <w:rPr>
                <w:lang w:val="nl-NL" w:eastAsia="nl-NL"/>
              </w:rPr>
              <w:t>Voorwaardelijke goedkeuring</w:t>
            </w:r>
          </w:p>
        </w:tc>
        <w:tc>
          <w:tcPr>
            <w:tcW w:w="5051" w:type="dxa"/>
          </w:tcPr>
          <w:p w:rsidR="00B20AE6" w:rsidRPr="00D04828" w:rsidRDefault="00B20AE6" w:rsidP="0093143E">
            <w:pPr>
              <w:rPr>
                <w:lang w:val="nl-NL" w:eastAsia="nl-NL"/>
              </w:rPr>
            </w:pPr>
            <w:r w:rsidRPr="00D04828">
              <w:rPr>
                <w:lang w:val="nl-NL" w:eastAsia="nl-NL"/>
              </w:rPr>
              <w:t>Het RFC is door de StUF Expertgroep onder voorbehoud goedgekeurd</w:t>
            </w:r>
          </w:p>
        </w:tc>
      </w:tr>
      <w:tr w:rsidR="00B20AE6" w:rsidRPr="00D04828" w:rsidTr="001A46D2">
        <w:trPr>
          <w:trHeight w:val="247"/>
          <w:jc w:val="center"/>
        </w:trPr>
        <w:tc>
          <w:tcPr>
            <w:tcW w:w="763" w:type="dxa"/>
          </w:tcPr>
          <w:p w:rsidR="00B20AE6" w:rsidRPr="00D04828" w:rsidRDefault="00B20AE6" w:rsidP="0093143E">
            <w:pPr>
              <w:rPr>
                <w:lang w:val="nl-NL" w:eastAsia="nl-NL"/>
              </w:rPr>
            </w:pPr>
            <w:r w:rsidRPr="00D04828">
              <w:rPr>
                <w:lang w:val="nl-NL" w:eastAsia="nl-NL"/>
              </w:rPr>
              <w:t>G</w:t>
            </w:r>
          </w:p>
        </w:tc>
        <w:tc>
          <w:tcPr>
            <w:tcW w:w="3351" w:type="dxa"/>
          </w:tcPr>
          <w:p w:rsidR="00B20AE6" w:rsidRPr="00D04828" w:rsidRDefault="00B20AE6" w:rsidP="0093143E">
            <w:pPr>
              <w:rPr>
                <w:lang w:val="nl-NL" w:eastAsia="nl-NL"/>
              </w:rPr>
            </w:pPr>
            <w:r w:rsidRPr="00D04828">
              <w:rPr>
                <w:lang w:val="nl-NL" w:eastAsia="nl-NL"/>
              </w:rPr>
              <w:t>Goedgekeurd</w:t>
            </w:r>
          </w:p>
        </w:tc>
        <w:tc>
          <w:tcPr>
            <w:tcW w:w="5051" w:type="dxa"/>
          </w:tcPr>
          <w:p w:rsidR="00B20AE6" w:rsidRPr="00D04828" w:rsidRDefault="00B20AE6" w:rsidP="0093143E">
            <w:pPr>
              <w:rPr>
                <w:lang w:val="nl-NL" w:eastAsia="nl-NL"/>
              </w:rPr>
            </w:pPr>
            <w:r w:rsidRPr="00D04828">
              <w:rPr>
                <w:lang w:val="nl-NL" w:eastAsia="nl-NL"/>
              </w:rPr>
              <w:t>Het RFC is door de StUF Expertgroep goedgekeurd</w:t>
            </w:r>
          </w:p>
        </w:tc>
      </w:tr>
      <w:tr w:rsidR="00B20AE6" w:rsidRPr="00D04828" w:rsidTr="001A46D2">
        <w:trPr>
          <w:trHeight w:val="247"/>
          <w:jc w:val="center"/>
        </w:trPr>
        <w:tc>
          <w:tcPr>
            <w:tcW w:w="763" w:type="dxa"/>
          </w:tcPr>
          <w:p w:rsidR="00B20AE6" w:rsidRPr="00D04828" w:rsidRDefault="00B20AE6" w:rsidP="0093143E">
            <w:pPr>
              <w:rPr>
                <w:lang w:val="nl-NL" w:eastAsia="nl-NL"/>
              </w:rPr>
            </w:pPr>
            <w:r w:rsidRPr="00D04828">
              <w:rPr>
                <w:lang w:val="nl-NL" w:eastAsia="nl-NL"/>
              </w:rPr>
              <w:t>A</w:t>
            </w:r>
          </w:p>
        </w:tc>
        <w:tc>
          <w:tcPr>
            <w:tcW w:w="3351" w:type="dxa"/>
          </w:tcPr>
          <w:p w:rsidR="00B20AE6" w:rsidRPr="00D04828" w:rsidRDefault="00B20AE6" w:rsidP="0093143E">
            <w:pPr>
              <w:rPr>
                <w:lang w:val="nl-NL" w:eastAsia="nl-NL"/>
              </w:rPr>
            </w:pPr>
            <w:r w:rsidRPr="00D04828">
              <w:rPr>
                <w:lang w:val="nl-NL" w:eastAsia="nl-NL"/>
              </w:rPr>
              <w:t>Afgewezen</w:t>
            </w:r>
          </w:p>
        </w:tc>
        <w:tc>
          <w:tcPr>
            <w:tcW w:w="5051" w:type="dxa"/>
          </w:tcPr>
          <w:p w:rsidR="00B20AE6" w:rsidRPr="00D04828" w:rsidRDefault="00B20AE6" w:rsidP="0093143E">
            <w:pPr>
              <w:rPr>
                <w:lang w:val="nl-NL" w:eastAsia="nl-NL"/>
              </w:rPr>
            </w:pPr>
            <w:r w:rsidRPr="00D04828">
              <w:rPr>
                <w:lang w:val="nl-NL" w:eastAsia="nl-NL"/>
              </w:rPr>
              <w:t>Het RFC zal niet (langer) door de StUF Expertgroep in behandeling genomen worden</w:t>
            </w:r>
          </w:p>
        </w:tc>
      </w:tr>
    </w:tbl>
    <w:p w:rsidR="00B20AE6" w:rsidRPr="00D04828" w:rsidRDefault="00B20AE6" w:rsidP="0093143E">
      <w:pPr>
        <w:pStyle w:val="Lijst"/>
      </w:pPr>
    </w:p>
    <w:p w:rsidR="00B20AE6" w:rsidRPr="00644503" w:rsidRDefault="00B20AE6" w:rsidP="0093143E">
      <w:pPr>
        <w:pStyle w:val="Lijst"/>
      </w:pPr>
      <w:r w:rsidRPr="00D04828">
        <w:t>De status van elk wijzigingsverzoek wordt bijgehouden in een statusoverzicht. In bijlage G is een voorbeeld opgenomen. Het statusoverzicht maakt deel uit van de wijzigingenadministratie.</w:t>
      </w:r>
    </w:p>
    <w:p w:rsidR="00B20AE6" w:rsidRPr="00AC50F6" w:rsidRDefault="00B20AE6" w:rsidP="0093143E">
      <w:pPr>
        <w:pStyle w:val="Kop3"/>
      </w:pPr>
      <w:bookmarkStart w:id="2005" w:name="_Toc395882618"/>
      <w:r w:rsidRPr="00AC50F6">
        <w:t>Proces: Administratie en ondersteuning</w:t>
      </w:r>
      <w:bookmarkEnd w:id="2005"/>
    </w:p>
    <w:p w:rsidR="00B20AE6" w:rsidRPr="00D04828" w:rsidRDefault="00B20AE6" w:rsidP="0093143E">
      <w:r w:rsidRPr="00D04828">
        <w:t>Dit proces is een ondersteunend proces van het beheer en onderhoud van StUF. Het bestaat uit:</w:t>
      </w:r>
    </w:p>
    <w:p w:rsidR="00161636" w:rsidRDefault="00B20AE6">
      <w:pPr>
        <w:pStyle w:val="Lijstalinea"/>
        <w:numPr>
          <w:ilvl w:val="0"/>
          <w:numId w:val="63"/>
        </w:numPr>
      </w:pPr>
      <w:r w:rsidRPr="00D04828">
        <w:t>Het registreren, bijhouden en het bewaken van de wijzigingsaanvragen;</w:t>
      </w:r>
    </w:p>
    <w:p w:rsidR="00161636" w:rsidRDefault="00B20AE6">
      <w:pPr>
        <w:pStyle w:val="Lijstalinea"/>
        <w:numPr>
          <w:ilvl w:val="0"/>
          <w:numId w:val="63"/>
        </w:numPr>
      </w:pPr>
      <w:r w:rsidRPr="00D04828">
        <w:t xml:space="preserve">Het bijhouden van het statusoverzicht met de wijzigingsverzoeken (zie voorbeeld in </w:t>
      </w:r>
    </w:p>
    <w:p w:rsidR="00161636" w:rsidRDefault="001C2433">
      <w:pPr>
        <w:pStyle w:val="Lijstalinea"/>
        <w:numPr>
          <w:ilvl w:val="0"/>
          <w:numId w:val="63"/>
        </w:numPr>
      </w:pPr>
      <w:del w:id="2006" w:author="Jan Campschroer" w:date="2014-08-15T13:01:00Z">
        <w:r w:rsidRPr="00D04828" w:rsidDel="001C1A78">
          <w:lastRenderedPageBreak/>
          <w:delText xml:space="preserve">      </w:delText>
        </w:r>
      </w:del>
      <w:r w:rsidR="00B20AE6" w:rsidRPr="00D04828">
        <w:t>bijlage G);</w:t>
      </w:r>
    </w:p>
    <w:p w:rsidR="00161636" w:rsidRDefault="00B20AE6">
      <w:pPr>
        <w:pStyle w:val="Lijstalinea"/>
        <w:numPr>
          <w:ilvl w:val="1"/>
          <w:numId w:val="63"/>
        </w:numPr>
        <w:ind w:left="709"/>
      </w:pPr>
      <w:r w:rsidRPr="00D04828">
        <w:t>Het vastleggen en op orde houden van de interne informatievoorziening voor StUF die bestaat uit:</w:t>
      </w:r>
    </w:p>
    <w:p w:rsidR="00161636" w:rsidRDefault="00B20AE6">
      <w:pPr>
        <w:pStyle w:val="Lijstalinea"/>
        <w:numPr>
          <w:ilvl w:val="1"/>
          <w:numId w:val="63"/>
        </w:numPr>
        <w:ind w:left="709"/>
      </w:pPr>
      <w:r w:rsidRPr="00D04828">
        <w:t>Beheerdocumentatie zoals beheermodel, sjablonen, e.d;</w:t>
      </w:r>
    </w:p>
    <w:p w:rsidR="00161636" w:rsidRDefault="00B20AE6">
      <w:pPr>
        <w:pStyle w:val="Lijstalinea"/>
        <w:numPr>
          <w:ilvl w:val="1"/>
          <w:numId w:val="63"/>
        </w:numPr>
        <w:ind w:left="709"/>
      </w:pPr>
      <w:r w:rsidRPr="00D04828">
        <w:t>Organiseren van bijeenkomsten voor StUF Expert- en Regiegroep;</w:t>
      </w:r>
    </w:p>
    <w:p w:rsidR="00161636" w:rsidRDefault="00B20AE6">
      <w:pPr>
        <w:pStyle w:val="Lijstalinea"/>
        <w:numPr>
          <w:ilvl w:val="1"/>
          <w:numId w:val="63"/>
        </w:numPr>
        <w:ind w:left="709"/>
      </w:pPr>
      <w:r w:rsidRPr="00D04828">
        <w:t>Plannen, (inzet)contracten en overeenkomsten;</w:t>
      </w:r>
    </w:p>
    <w:p w:rsidR="00161636" w:rsidRDefault="00B20AE6">
      <w:pPr>
        <w:pStyle w:val="Lijstalinea"/>
        <w:numPr>
          <w:ilvl w:val="1"/>
          <w:numId w:val="63"/>
        </w:numPr>
        <w:ind w:left="709"/>
      </w:pPr>
      <w:r w:rsidRPr="00D04828">
        <w:t>Afspraken met diverse partijen;</w:t>
      </w:r>
    </w:p>
    <w:p w:rsidR="00161636" w:rsidRDefault="00B20AE6">
      <w:pPr>
        <w:pStyle w:val="Lijstalinea"/>
        <w:numPr>
          <w:ilvl w:val="1"/>
          <w:numId w:val="63"/>
        </w:numPr>
        <w:ind w:left="709"/>
      </w:pPr>
      <w:r w:rsidRPr="00D04828">
        <w:t>Bijhouden van namen, emailadressen, telefoonnummers van de deelnemers van de StUF Expert- en Regiegroep, leden community, externe deskundigen, en dergelijke;</w:t>
      </w:r>
    </w:p>
    <w:p w:rsidR="00161636" w:rsidRDefault="00B20AE6">
      <w:pPr>
        <w:pStyle w:val="Lijstalinea"/>
        <w:numPr>
          <w:ilvl w:val="1"/>
          <w:numId w:val="63"/>
        </w:numPr>
        <w:ind w:left="709"/>
      </w:pPr>
      <w:r w:rsidRPr="00D04828">
        <w:t>Verslagen van de diverse groepen rond StUF;</w:t>
      </w:r>
    </w:p>
    <w:p w:rsidR="00161636" w:rsidRDefault="00B20AE6">
      <w:pPr>
        <w:pStyle w:val="Koptekst"/>
        <w:numPr>
          <w:ilvl w:val="1"/>
          <w:numId w:val="63"/>
        </w:numPr>
        <w:ind w:left="709"/>
      </w:pPr>
      <w:r w:rsidRPr="00D04828">
        <w:t>Presentaties en documenten over StUF.</w:t>
      </w:r>
    </w:p>
    <w:p w:rsidR="00B20AE6" w:rsidRPr="0037673A" w:rsidRDefault="00B20AE6" w:rsidP="0093143E">
      <w:pPr>
        <w:pStyle w:val="Kop2"/>
      </w:pPr>
      <w:bookmarkStart w:id="2007" w:name="_Toc395882619"/>
      <w:r w:rsidRPr="0037673A">
        <w:t>Proces: Releaseplanning</w:t>
      </w:r>
      <w:bookmarkEnd w:id="2007"/>
    </w:p>
    <w:p w:rsidR="00B20AE6" w:rsidRPr="00D04828" w:rsidRDefault="00B20AE6" w:rsidP="0093143E">
      <w:pPr>
        <w:pStyle w:val="Koptekst"/>
      </w:pPr>
    </w:p>
    <w:p w:rsidR="00B20AE6" w:rsidRPr="00D04828" w:rsidRDefault="003C2E8C" w:rsidP="0093143E">
      <w:pPr>
        <w:pStyle w:val="Koptekst"/>
      </w:pPr>
      <w:r>
        <w:rPr>
          <w:noProof/>
          <w:lang w:val="nl-NL" w:eastAsia="nl-NL"/>
        </w:rPr>
        <w:drawing>
          <wp:anchor distT="0" distB="0" distL="114300" distR="114300" simplePos="0" relativeHeight="251653632" behindDoc="0" locked="0" layoutInCell="1" allowOverlap="1">
            <wp:simplePos x="0" y="0"/>
            <wp:positionH relativeFrom="column">
              <wp:align>center</wp:align>
            </wp:positionH>
            <wp:positionV relativeFrom="paragraph">
              <wp:posOffset>0</wp:posOffset>
            </wp:positionV>
            <wp:extent cx="5203825" cy="3082925"/>
            <wp:effectExtent l="19050" t="19050" r="15875" b="22225"/>
            <wp:wrapTopAndBottom/>
            <wp:docPr id="491" name="Afbeelding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1"/>
                    <pic:cNvPicPr>
                      <a:picLocks noChangeAspect="1" noChangeArrowheads="1"/>
                    </pic:cNvPicPr>
                  </pic:nvPicPr>
                  <pic:blipFill>
                    <a:blip r:embed="rId20" cstate="print"/>
                    <a:srcRect/>
                    <a:stretch>
                      <a:fillRect/>
                    </a:stretch>
                  </pic:blipFill>
                  <pic:spPr bwMode="auto">
                    <a:xfrm>
                      <a:off x="0" y="0"/>
                      <a:ext cx="5203825" cy="3082925"/>
                    </a:xfrm>
                    <a:prstGeom prst="rect">
                      <a:avLst/>
                    </a:prstGeom>
                    <a:noFill/>
                    <a:ln w="9525">
                      <a:solidFill>
                        <a:srgbClr val="C0C0C0"/>
                      </a:solidFill>
                      <a:miter lim="800000"/>
                      <a:headEnd/>
                      <a:tailEnd/>
                    </a:ln>
                  </pic:spPr>
                </pic:pic>
              </a:graphicData>
            </a:graphic>
          </wp:anchor>
        </w:drawing>
      </w:r>
    </w:p>
    <w:p w:rsidR="00B20AE6" w:rsidRPr="00D04828" w:rsidRDefault="00B20AE6" w:rsidP="0093143E">
      <w:pPr>
        <w:pStyle w:val="Koptekst"/>
      </w:pPr>
      <w:r w:rsidRPr="00D04828">
        <w:t xml:space="preserve">De onderdelen van de StUF onderlaag en horizontale sectormodellen zullen gezamenlijk en afzonderlijk onderhevig zijn aan beheer en onderhoud wat leidt tot nieuwe versies. Het vaststellen van nieuwe versies vindt plaats binnen het releaseplanningsproces. De StUF Regiegroep is verantwoordelijk voor de juiste uitvoering. In de StUF Regiegroep komen alle belanghebbenden met inhoudelijke kennis over de behoefte, effecten en impact op de bedrijfsvoering, informatievoorziening en ICT samen. </w:t>
      </w:r>
    </w:p>
    <w:p w:rsidR="00B20AE6" w:rsidRPr="00D04828" w:rsidRDefault="00B20AE6" w:rsidP="0093143E">
      <w:pPr>
        <w:pStyle w:val="Koptekst"/>
      </w:pPr>
      <w:r w:rsidRPr="00D04828">
        <w:t xml:space="preserve">Het vaststellen van </w:t>
      </w:r>
      <w:r w:rsidR="005F0D2F">
        <w:t>StUF onderdelen</w:t>
      </w:r>
      <w:r w:rsidRPr="00D04828">
        <w:t xml:space="preserve"> </w:t>
      </w:r>
      <w:r w:rsidR="005F0D2F">
        <w:t>in de onderlaag en de horizontale sectormodellen</w:t>
      </w:r>
      <w:r w:rsidRPr="00D04828">
        <w:t xml:space="preserve"> wordt gedaan volgens het beleid in paragraaf 2.4. De StUF Regiegroep zal binnen de releaseplanning niet alleen nieuwe versies vaststellen maar ook vaststellen hoe lang oude versies in bedrijf blijven en ondersteund zullen worden. </w:t>
      </w:r>
    </w:p>
    <w:p w:rsidR="00B20AE6" w:rsidRPr="0037673A" w:rsidRDefault="00B20AE6" w:rsidP="0093143E">
      <w:pPr>
        <w:pStyle w:val="Kop3"/>
      </w:pPr>
      <w:bookmarkStart w:id="2008" w:name="_Toc395882620"/>
      <w:r w:rsidRPr="0037673A">
        <w:t>Opstellen Releasevoorstellen</w:t>
      </w:r>
      <w:bookmarkEnd w:id="2008"/>
      <w:r w:rsidRPr="0037673A">
        <w:t xml:space="preserve"> </w:t>
      </w:r>
    </w:p>
    <w:p w:rsidR="00B20AE6" w:rsidRPr="00D04828" w:rsidRDefault="00B20AE6" w:rsidP="0093143E">
      <w:pPr>
        <w:pStyle w:val="Lijst"/>
      </w:pPr>
      <w:r w:rsidRPr="00D04828">
        <w:t xml:space="preserve">Circa een half jaar voor de beoogde releasedatum stelt de beheerder per release verschillende voorstellen op. </w:t>
      </w:r>
    </w:p>
    <w:p w:rsidR="00B20AE6" w:rsidRPr="00D04828" w:rsidRDefault="00B20AE6" w:rsidP="0093143E">
      <w:pPr>
        <w:pStyle w:val="Lijst"/>
      </w:pPr>
    </w:p>
    <w:p w:rsidR="00B20AE6" w:rsidRPr="00D04828" w:rsidRDefault="00B20AE6" w:rsidP="0093143E">
      <w:pPr>
        <w:pStyle w:val="Lijst"/>
      </w:pPr>
      <w:r w:rsidRPr="00D04828">
        <w:t>Voor het opstellen van releasevoorstellen worden naast de ingediende wijzigingsverzoeken, omgevingsontwikkelingen, ontwikkeling achterliggende standaarden, het releasebeleid de volgende releasetermijnen gehanteerd:</w:t>
      </w:r>
    </w:p>
    <w:p w:rsidR="001C2433" w:rsidRPr="00D04828" w:rsidRDefault="001C2433" w:rsidP="0093143E">
      <w:pPr>
        <w:rPr>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180"/>
        <w:gridCol w:w="6850"/>
      </w:tblGrid>
      <w:tr w:rsidR="00B20AE6" w:rsidRPr="00D04828" w:rsidTr="009C0604">
        <w:trPr>
          <w:trHeight w:val="232"/>
        </w:trPr>
        <w:tc>
          <w:tcPr>
            <w:tcW w:w="2180" w:type="dxa"/>
            <w:shd w:val="clear" w:color="auto" w:fill="FF6600"/>
          </w:tcPr>
          <w:p w:rsidR="00B20AE6" w:rsidRPr="00D04828" w:rsidRDefault="00B20AE6" w:rsidP="0093143E">
            <w:r w:rsidRPr="00D04828">
              <w:t>StUF onderdeel</w:t>
            </w:r>
          </w:p>
        </w:tc>
        <w:tc>
          <w:tcPr>
            <w:tcW w:w="6850" w:type="dxa"/>
            <w:shd w:val="clear" w:color="auto" w:fill="FF6600"/>
          </w:tcPr>
          <w:p w:rsidR="00B20AE6" w:rsidRPr="00D04828" w:rsidRDefault="00B20AE6" w:rsidP="0093143E">
            <w:r w:rsidRPr="00D04828">
              <w:t>Release</w:t>
            </w:r>
            <w:r w:rsidR="00D535A5">
              <w:t>frequentie</w:t>
            </w:r>
            <w:r w:rsidRPr="00D04828">
              <w:t xml:space="preserve"> </w:t>
            </w:r>
          </w:p>
        </w:tc>
      </w:tr>
      <w:tr w:rsidR="00B20AE6" w:rsidRPr="00D04828" w:rsidTr="009C0604">
        <w:trPr>
          <w:trHeight w:val="457"/>
        </w:trPr>
        <w:tc>
          <w:tcPr>
            <w:tcW w:w="2180" w:type="dxa"/>
          </w:tcPr>
          <w:p w:rsidR="00B20AE6" w:rsidRPr="00D04828" w:rsidRDefault="00B20AE6" w:rsidP="0093143E">
            <w:r w:rsidRPr="00D04828">
              <w:lastRenderedPageBreak/>
              <w:t>StUF onderlaag</w:t>
            </w:r>
          </w:p>
        </w:tc>
        <w:tc>
          <w:tcPr>
            <w:tcW w:w="6850" w:type="dxa"/>
          </w:tcPr>
          <w:p w:rsidR="00DE2DCC" w:rsidRDefault="00B20AE6" w:rsidP="0093143E">
            <w:r w:rsidRPr="00D04828">
              <w:t>maximaal 1x per twee jaar</w:t>
            </w:r>
            <w:r w:rsidR="00D535A5">
              <w:t xml:space="preserve">. </w:t>
            </w:r>
          </w:p>
          <w:p w:rsidR="00B20AE6" w:rsidRPr="00D04828" w:rsidRDefault="00D535A5" w:rsidP="0093143E">
            <w:r>
              <w:t>Voor de protocol</w:t>
            </w:r>
            <w:del w:id="2009" w:author="Jan Campschroer" w:date="2014-08-15T10:54:00Z">
              <w:r w:rsidDel="009C0604">
                <w:delText>ver</w:delText>
              </w:r>
            </w:del>
            <w:r>
              <w:t>bindingen geldt een hogere releasefrequentie</w:t>
            </w:r>
          </w:p>
        </w:tc>
      </w:tr>
      <w:tr w:rsidR="00B20AE6" w:rsidRPr="00D04828" w:rsidTr="009C0604">
        <w:trPr>
          <w:trHeight w:val="232"/>
        </w:trPr>
        <w:tc>
          <w:tcPr>
            <w:tcW w:w="2180" w:type="dxa"/>
          </w:tcPr>
          <w:p w:rsidR="00B20AE6" w:rsidRPr="00D04828" w:rsidRDefault="00B20AE6" w:rsidP="0093143E">
            <w:del w:id="2010" w:author="Jan Campschroer" w:date="2014-08-15T10:53:00Z">
              <w:r w:rsidRPr="00D04828" w:rsidDel="009C0604">
                <w:delText>StUF-BG</w:delText>
              </w:r>
            </w:del>
            <w:ins w:id="2011" w:author="Jan Campschroer" w:date="2014-08-15T10:53:00Z">
              <w:r w:rsidR="009C0604">
                <w:t>Horizontaal sectormodel</w:t>
              </w:r>
            </w:ins>
          </w:p>
        </w:tc>
        <w:tc>
          <w:tcPr>
            <w:tcW w:w="6850" w:type="dxa"/>
          </w:tcPr>
          <w:p w:rsidR="00B20AE6" w:rsidRPr="00D04828" w:rsidRDefault="00B20AE6" w:rsidP="0093143E">
            <w:r w:rsidRPr="00D04828">
              <w:t>maximaal 1x per jaar</w:t>
            </w:r>
          </w:p>
        </w:tc>
      </w:tr>
      <w:tr w:rsidR="00B20AE6" w:rsidRPr="00D04828" w:rsidDel="009C0604" w:rsidTr="009C0604">
        <w:trPr>
          <w:trHeight w:val="224"/>
          <w:del w:id="2012" w:author="Jan Campschroer" w:date="2014-08-15T10:53:00Z"/>
        </w:trPr>
        <w:tc>
          <w:tcPr>
            <w:tcW w:w="2180" w:type="dxa"/>
          </w:tcPr>
          <w:p w:rsidR="00B20AE6" w:rsidRPr="00D04828" w:rsidDel="009C0604" w:rsidRDefault="00B20AE6" w:rsidP="0093143E">
            <w:pPr>
              <w:rPr>
                <w:del w:id="2013" w:author="Jan Campschroer" w:date="2014-08-15T10:53:00Z"/>
              </w:rPr>
            </w:pPr>
            <w:del w:id="2014" w:author="Jan Campschroer" w:date="2014-08-15T10:53:00Z">
              <w:r w:rsidRPr="00D04828" w:rsidDel="009C0604">
                <w:delText>StUF-ZKN</w:delText>
              </w:r>
            </w:del>
          </w:p>
        </w:tc>
        <w:tc>
          <w:tcPr>
            <w:tcW w:w="6850" w:type="dxa"/>
          </w:tcPr>
          <w:p w:rsidR="00B20AE6" w:rsidRPr="00D04828" w:rsidDel="009C0604" w:rsidRDefault="00B20AE6" w:rsidP="0093143E">
            <w:pPr>
              <w:rPr>
                <w:del w:id="2015" w:author="Jan Campschroer" w:date="2014-08-15T10:53:00Z"/>
              </w:rPr>
            </w:pPr>
            <w:del w:id="2016" w:author="Jan Campschroer" w:date="2014-08-15T10:53:00Z">
              <w:r w:rsidRPr="00D04828" w:rsidDel="009C0604">
                <w:delText>maximaal 1x per jaar</w:delText>
              </w:r>
            </w:del>
          </w:p>
        </w:tc>
      </w:tr>
      <w:tr w:rsidR="00B20AE6" w:rsidRPr="00D04828" w:rsidTr="009C0604">
        <w:trPr>
          <w:trHeight w:val="457"/>
        </w:trPr>
        <w:tc>
          <w:tcPr>
            <w:tcW w:w="2180" w:type="dxa"/>
          </w:tcPr>
          <w:p w:rsidR="00B20AE6" w:rsidRPr="00D04828" w:rsidRDefault="00B20AE6" w:rsidP="0093143E">
            <w:del w:id="2017" w:author="Jan Campschroer" w:date="2014-08-15T10:53:00Z">
              <w:r w:rsidRPr="00D04828" w:rsidDel="009C0604">
                <w:delText xml:space="preserve">StUF </w:delText>
              </w:r>
            </w:del>
            <w:r w:rsidRPr="00D04828">
              <w:t>Verticale sectormodel</w:t>
            </w:r>
            <w:del w:id="2018" w:author="Jan Campschroer" w:date="2014-08-15T10:53:00Z">
              <w:r w:rsidRPr="00D04828" w:rsidDel="009C0604">
                <w:delText>len</w:delText>
              </w:r>
            </w:del>
          </w:p>
        </w:tc>
        <w:tc>
          <w:tcPr>
            <w:tcW w:w="6850" w:type="dxa"/>
          </w:tcPr>
          <w:p w:rsidR="00B20AE6" w:rsidRPr="00D04828" w:rsidRDefault="00B20AE6" w:rsidP="0093143E">
            <w:r w:rsidRPr="00D04828">
              <w:t>Aanbeveling maximaal 2x per jaar. De release</w:t>
            </w:r>
            <w:r w:rsidR="00D535A5">
              <w:t>frequenties</w:t>
            </w:r>
            <w:r w:rsidRPr="00D04828">
              <w:t xml:space="preserve"> worden aan de betreffende sector of eigenaar overgelaten</w:t>
            </w:r>
          </w:p>
        </w:tc>
      </w:tr>
      <w:tr w:rsidR="003E7480" w:rsidRPr="00D04828" w:rsidTr="009C0604">
        <w:trPr>
          <w:trHeight w:val="457"/>
        </w:trPr>
        <w:tc>
          <w:tcPr>
            <w:tcW w:w="2180" w:type="dxa"/>
          </w:tcPr>
          <w:p w:rsidR="00CD441A" w:rsidRDefault="00E542E1" w:rsidP="009C0604">
            <w:r>
              <w:t>Berichtcatalogus</w:t>
            </w:r>
            <w:del w:id="2019" w:author="Jan Campschroer" w:date="2014-08-15T10:54:00Z">
              <w:r w:rsidR="003E7480" w:rsidDel="009C0604">
                <w:delText xml:space="preserve"> binnen sectormodel </w:delText>
              </w:r>
              <w:r w:rsidDel="009C0604">
                <w:delText>StUF-</w:delText>
              </w:r>
              <w:r w:rsidR="003E7480" w:rsidDel="009C0604">
                <w:delText xml:space="preserve">BG of </w:delText>
              </w:r>
              <w:r w:rsidDel="009C0604">
                <w:delText>StUF-</w:delText>
              </w:r>
              <w:r w:rsidR="003E7480" w:rsidDel="009C0604">
                <w:delText>ZKN</w:delText>
              </w:r>
            </w:del>
          </w:p>
        </w:tc>
        <w:tc>
          <w:tcPr>
            <w:tcW w:w="6850" w:type="dxa"/>
          </w:tcPr>
          <w:p w:rsidR="00CD441A" w:rsidRDefault="003E7480" w:rsidP="0093143E">
            <w:r>
              <w:t xml:space="preserve">Elk moment </w:t>
            </w:r>
            <w:r w:rsidR="00E542E1">
              <w:t>na</w:t>
            </w:r>
            <w:r>
              <w:t xml:space="preserve"> </w:t>
            </w:r>
            <w:r w:rsidR="00E542E1">
              <w:t xml:space="preserve">goedkeuring </w:t>
            </w:r>
            <w:r>
              <w:t>expertgroep</w:t>
            </w:r>
          </w:p>
        </w:tc>
      </w:tr>
    </w:tbl>
    <w:p w:rsidR="00627280" w:rsidRPr="00D04828" w:rsidRDefault="00627280" w:rsidP="0093143E"/>
    <w:p w:rsidR="00B20AE6" w:rsidRPr="00D04828" w:rsidRDefault="00B20AE6" w:rsidP="0093143E">
      <w:r w:rsidRPr="00D04828">
        <w:t>Afwijkende releasetermijnen van StUF zijn toegestaan in de volgende situaties:</w:t>
      </w:r>
    </w:p>
    <w:p w:rsidR="00161636" w:rsidRDefault="00B20AE6">
      <w:pPr>
        <w:pStyle w:val="Lijstalinea"/>
        <w:numPr>
          <w:ilvl w:val="0"/>
          <w:numId w:val="57"/>
        </w:numPr>
      </w:pPr>
      <w:r w:rsidRPr="00D04828">
        <w:t xml:space="preserve">vanwege invoering van nieuwe wet- en regelgeving; </w:t>
      </w:r>
    </w:p>
    <w:p w:rsidR="00161636" w:rsidRDefault="00B20AE6">
      <w:pPr>
        <w:pStyle w:val="Lijstalinea"/>
        <w:numPr>
          <w:ilvl w:val="0"/>
          <w:numId w:val="57"/>
        </w:numPr>
      </w:pPr>
      <w:r w:rsidRPr="00D04828">
        <w:t xml:space="preserve">vanwege het oplossen van fouten in de standaard </w:t>
      </w:r>
      <w:r w:rsidR="00290A98">
        <w:t xml:space="preserve">en/of in standaarden waarvan StUF anfhanelijk is (o.a. semantische standaarden) </w:t>
      </w:r>
      <w:r w:rsidRPr="00D04828">
        <w:t xml:space="preserve">die de continuïteit van de bedrijfsvoering in gevaar brengen; </w:t>
      </w:r>
    </w:p>
    <w:p w:rsidR="00161636" w:rsidRDefault="00B20AE6">
      <w:pPr>
        <w:pStyle w:val="Lijstalinea"/>
        <w:numPr>
          <w:ilvl w:val="0"/>
          <w:numId w:val="57"/>
        </w:numPr>
      </w:pPr>
      <w:r w:rsidRPr="00D04828">
        <w:t>bij nieuwe StUF sectormodellen die nog niet in software zijn geïmplementeerd en nog niet in bedrijf zijn;</w:t>
      </w:r>
    </w:p>
    <w:p w:rsidR="00161636" w:rsidRDefault="00B20AE6">
      <w:pPr>
        <w:pStyle w:val="Lijstalinea"/>
        <w:numPr>
          <w:ilvl w:val="0"/>
          <w:numId w:val="57"/>
        </w:numPr>
      </w:pPr>
      <w:r w:rsidRPr="00D04828">
        <w:t xml:space="preserve">indien 2/3 meerderheid van Regiegroep het eens is over de noodzaak. </w:t>
      </w:r>
    </w:p>
    <w:p w:rsidR="00B20AE6" w:rsidRPr="00D04828" w:rsidRDefault="00B20AE6" w:rsidP="0093143E">
      <w:pPr>
        <w:pStyle w:val="Lijst"/>
      </w:pPr>
    </w:p>
    <w:p w:rsidR="00B20AE6" w:rsidRPr="00D04828" w:rsidRDefault="00B20AE6" w:rsidP="0093143E">
      <w:pPr>
        <w:pStyle w:val="Lijst"/>
      </w:pPr>
      <w:r w:rsidRPr="00D04828">
        <w:t>Elk releasevoorstel bestaat uit dezelfde onderwerpen als een releaseplan, dit zijn:</w:t>
      </w:r>
    </w:p>
    <w:p w:rsidR="00161636" w:rsidRDefault="00B20AE6">
      <w:pPr>
        <w:pStyle w:val="Lijstalinea"/>
        <w:numPr>
          <w:ilvl w:val="0"/>
          <w:numId w:val="57"/>
        </w:numPr>
      </w:pPr>
      <w:r w:rsidRPr="00D04828">
        <w:t>een nieuwe configuratie van de StUF onderlaag, StUF-BG en StUF-ZKN;</w:t>
      </w:r>
    </w:p>
    <w:p w:rsidR="00161636" w:rsidRDefault="00B20AE6">
      <w:pPr>
        <w:pStyle w:val="Lijstalinea"/>
        <w:numPr>
          <w:ilvl w:val="0"/>
          <w:numId w:val="57"/>
        </w:numPr>
      </w:pPr>
      <w:r w:rsidRPr="00D04828">
        <w:t xml:space="preserve">een overzicht van de wijzigingsverzoeken die wel en niet meegenomen worden in het aan te passen StUF onderdeel; </w:t>
      </w:r>
    </w:p>
    <w:p w:rsidR="00161636" w:rsidRDefault="00B20AE6">
      <w:pPr>
        <w:pStyle w:val="Lijstalinea"/>
        <w:numPr>
          <w:ilvl w:val="0"/>
          <w:numId w:val="57"/>
        </w:numPr>
      </w:pPr>
      <w:r w:rsidRPr="00D04828">
        <w:t xml:space="preserve">een advies op welke versies van achterliggende standaarden (RSGB, </w:t>
      </w:r>
      <w:r w:rsidR="00925F42">
        <w:t>D</w:t>
      </w:r>
      <w:r w:rsidR="00DE2DCC">
        <w:t>igikoppeling</w:t>
      </w:r>
      <w:r w:rsidRPr="00D04828">
        <w:t>, W3C, etc.) wordt aangesloten;</w:t>
      </w:r>
    </w:p>
    <w:p w:rsidR="00161636" w:rsidRDefault="00B20AE6">
      <w:pPr>
        <w:pStyle w:val="Lijstalinea"/>
        <w:numPr>
          <w:ilvl w:val="0"/>
          <w:numId w:val="57"/>
        </w:numPr>
      </w:pPr>
      <w:r w:rsidRPr="00D04828">
        <w:t>de verwachte tijdsplanning voor de publicatie van de StUF onderdelen;</w:t>
      </w:r>
    </w:p>
    <w:p w:rsidR="00161636" w:rsidRDefault="00362394">
      <w:pPr>
        <w:pStyle w:val="Lijstalinea"/>
        <w:numPr>
          <w:ilvl w:val="0"/>
          <w:numId w:val="57"/>
        </w:numPr>
      </w:pPr>
      <w:r w:rsidRPr="00D04828">
        <w:t>e</w:t>
      </w:r>
      <w:r w:rsidR="00B20AE6" w:rsidRPr="00D04828">
        <w:t>en advies over de periode van uitfasering van de oude StUF versie.</w:t>
      </w:r>
    </w:p>
    <w:p w:rsidR="00B20AE6" w:rsidRPr="00D04828" w:rsidRDefault="00B20AE6" w:rsidP="0093143E">
      <w:pPr>
        <w:pStyle w:val="Lijst"/>
      </w:pPr>
    </w:p>
    <w:p w:rsidR="00B20AE6" w:rsidRPr="00D04828" w:rsidRDefault="00B20AE6" w:rsidP="0093143E">
      <w:pPr>
        <w:pStyle w:val="Lijst"/>
      </w:pPr>
      <w:r w:rsidRPr="00D04828">
        <w:t>De releasevoorstellen worden ook gepresenteerd in een bijeenkomst van de StUF Regiegroep en gepubliceerd op het StUF forum. De releasevoorstellen worden naar de leden van de StUF Regiegroep gestuurd met het verzoek een keuze te maken voor de eigen situatie.</w:t>
      </w:r>
    </w:p>
    <w:p w:rsidR="00B20AE6" w:rsidRPr="0037673A" w:rsidRDefault="00B20AE6" w:rsidP="0093143E">
      <w:pPr>
        <w:pStyle w:val="Kop3"/>
      </w:pPr>
      <w:bookmarkStart w:id="2020" w:name="_Toc395882621"/>
      <w:r w:rsidRPr="0037673A">
        <w:t>Kiezen eigen voorkeur eerstvolgende StUF release</w:t>
      </w:r>
      <w:bookmarkEnd w:id="2020"/>
    </w:p>
    <w:p w:rsidR="00B20AE6" w:rsidRPr="00D04828" w:rsidRDefault="00B20AE6" w:rsidP="0093143E">
      <w:r w:rsidRPr="00D04828">
        <w:t xml:space="preserve">Op grond van de toegezonden releasevoorstellen voor StUF maakt elke belanghebbende voor zover hij dat noodzakelijk acht, een impactanalyse voor de voorgestelde release van een StUF onderdeel. Deze impactanalyse moet de belanghebbende inzicht geven in de consequenties en risico’s op de bestaande softwareproducten en/of informatievoorziening zodat een weloverwogen keuze gemaakt kan worden. Deze keuze wordt aan de StUF beheerder toegestuurd. </w:t>
      </w:r>
    </w:p>
    <w:p w:rsidR="00B20AE6" w:rsidRPr="00D04828" w:rsidRDefault="00B20AE6" w:rsidP="0093143E"/>
    <w:p w:rsidR="00B20AE6" w:rsidRPr="00D04828" w:rsidRDefault="00B20AE6" w:rsidP="0093143E">
      <w:r w:rsidRPr="00D04828">
        <w:t xml:space="preserve">De StUF beheerder verzamelt de keuzes van de verschillende belanghebbenden en maakt de voorkeuren bekend in de eerstvolgende bijeenkomst van de StUF Regiegroep. </w:t>
      </w:r>
    </w:p>
    <w:p w:rsidR="00B20AE6" w:rsidRPr="0037673A" w:rsidRDefault="00B20AE6" w:rsidP="0093143E">
      <w:pPr>
        <w:pStyle w:val="Kop3"/>
      </w:pPr>
      <w:bookmarkStart w:id="2021" w:name="_Toc395882622"/>
      <w:r w:rsidRPr="0037673A">
        <w:t>Vaststellen releaseplan eerstvolgende StUF release</w:t>
      </w:r>
      <w:bookmarkEnd w:id="2021"/>
    </w:p>
    <w:p w:rsidR="00B20AE6" w:rsidRPr="00D04828" w:rsidRDefault="00B20AE6" w:rsidP="0093143E">
      <w:r w:rsidRPr="00D04828">
        <w:t xml:space="preserve">Het releaseplan van StUF </w:t>
      </w:r>
      <w:r w:rsidR="00820371">
        <w:t xml:space="preserve">( afhankelijk van het releaseplan van de semantische laag) </w:t>
      </w:r>
      <w:r w:rsidRPr="00D04828">
        <w:t xml:space="preserve">zal worden vastgesteld in een bijeenkomst van de StUF Regiegroep. Eerst zullen de voorkeuren van de belanghebbenden worden gepresenteerd. De belanghebbenden krijgen de gelegenheid om de eigen voorkeur toe te lichten. </w:t>
      </w:r>
    </w:p>
    <w:p w:rsidR="00B20AE6" w:rsidRPr="00D04828" w:rsidRDefault="00B20AE6" w:rsidP="0093143E"/>
    <w:p w:rsidR="00B20AE6" w:rsidRPr="00D04828" w:rsidRDefault="00B20AE6" w:rsidP="0093143E">
      <w:pPr>
        <w:pStyle w:val="Koptekst"/>
      </w:pPr>
      <w:r w:rsidRPr="00D04828">
        <w:t>Bij het vaststellen van de inhoud van een nieuwe versie van een StUF onderdeel en een nieuwe StUF configuratie wordt gestreefd naar consensus en acceptatie binnen de StUF Regiegroep. Indien besluitvorming over de nieuwe versie uitblijft zal de beheerder van de standaard samen met VNG en het Ministerie van BZK een releaseplan vaststellen.</w:t>
      </w:r>
    </w:p>
    <w:p w:rsidR="00B20AE6" w:rsidRPr="00D04828" w:rsidRDefault="00B20AE6" w:rsidP="0093143E">
      <w:pPr>
        <w:pStyle w:val="Koptekst"/>
      </w:pPr>
    </w:p>
    <w:p w:rsidR="00B20AE6" w:rsidRPr="00D04828" w:rsidRDefault="00B20AE6" w:rsidP="0093143E">
      <w:r w:rsidRPr="00D04828">
        <w:t xml:space="preserve">Het releaseplan van StUF bestaat uit: </w:t>
      </w:r>
    </w:p>
    <w:p w:rsidR="00161636" w:rsidRDefault="00B20AE6">
      <w:pPr>
        <w:pStyle w:val="Lijstalinea"/>
        <w:numPr>
          <w:ilvl w:val="0"/>
          <w:numId w:val="57"/>
        </w:numPr>
      </w:pPr>
      <w:r w:rsidRPr="00D04828">
        <w:t>de vaststelling van de nieuwe configuratie van de StUF onderlaag, StUF-BG en StUF-ZKN;</w:t>
      </w:r>
    </w:p>
    <w:p w:rsidR="00161636" w:rsidRDefault="00B20AE6">
      <w:pPr>
        <w:pStyle w:val="Lijstalinea"/>
        <w:numPr>
          <w:ilvl w:val="0"/>
          <w:numId w:val="57"/>
        </w:numPr>
      </w:pPr>
      <w:r w:rsidRPr="00D04828">
        <w:t>de vaststelling welke wijzigingsverzoeken meegenomen worden in het aan te passen StUF onderdeel;</w:t>
      </w:r>
    </w:p>
    <w:p w:rsidR="00161636" w:rsidRDefault="00B20AE6">
      <w:pPr>
        <w:pStyle w:val="Lijstalinea"/>
        <w:numPr>
          <w:ilvl w:val="0"/>
          <w:numId w:val="57"/>
        </w:numPr>
      </w:pPr>
      <w:r w:rsidRPr="00D04828">
        <w:lastRenderedPageBreak/>
        <w:t xml:space="preserve">de vaststelling op welke versies van achterliggende standaarden (RSGB, </w:t>
      </w:r>
      <w:r w:rsidR="00DE2DCC">
        <w:t>Digikoppeling</w:t>
      </w:r>
      <w:r w:rsidRPr="00D04828">
        <w:t xml:space="preserve">, W3C, </w:t>
      </w:r>
      <w:r w:rsidR="00DE2DCC">
        <w:t>etc</w:t>
      </w:r>
      <w:r w:rsidRPr="00D04828">
        <w:t>.) wordt aangesloten;</w:t>
      </w:r>
    </w:p>
    <w:p w:rsidR="00161636" w:rsidRDefault="00B20AE6">
      <w:pPr>
        <w:pStyle w:val="Lijstalinea"/>
        <w:numPr>
          <w:ilvl w:val="0"/>
          <w:numId w:val="57"/>
        </w:numPr>
      </w:pPr>
      <w:r w:rsidRPr="00D04828">
        <w:t>de vaststelling van de tijdsplanning voor de publicatie van de nieuwe StUF onderdelen;</w:t>
      </w:r>
    </w:p>
    <w:p w:rsidR="00161636" w:rsidRDefault="00B20AE6">
      <w:pPr>
        <w:pStyle w:val="Lijstalinea"/>
        <w:numPr>
          <w:ilvl w:val="0"/>
          <w:numId w:val="57"/>
        </w:numPr>
      </w:pPr>
      <w:r w:rsidRPr="00D04828">
        <w:t>de vaststelling van het moment dat de voorgaande StUF versie uitgefaseerd gaat worden.</w:t>
      </w:r>
    </w:p>
    <w:p w:rsidR="00B20AE6" w:rsidRPr="00D04828" w:rsidRDefault="00B20AE6" w:rsidP="0093143E"/>
    <w:p w:rsidR="00B20AE6" w:rsidRPr="00D04828" w:rsidRDefault="00B20AE6" w:rsidP="0093143E">
      <w:pPr>
        <w:pStyle w:val="Koptekst"/>
      </w:pPr>
      <w:r w:rsidRPr="00D04828">
        <w:t>Het releaseplan wordt gebruikt voor de realisatie van de StUF specificatie, het doorvoeren van de wijzigingsverzoeken in de desbetreffende StUF schema’s en technische documentatie.</w:t>
      </w:r>
    </w:p>
    <w:p w:rsidR="00B20AE6" w:rsidRPr="00D04828" w:rsidRDefault="00B20AE6" w:rsidP="0093143E">
      <w:pPr>
        <w:pStyle w:val="Koptekst"/>
      </w:pPr>
    </w:p>
    <w:p w:rsidR="001A46D2" w:rsidRPr="00D04828" w:rsidRDefault="00B20AE6" w:rsidP="0093143E">
      <w:pPr>
        <w:pStyle w:val="Koptekst"/>
      </w:pPr>
      <w:r w:rsidRPr="00D04828">
        <w:t>Het vastgestelde releaseplan wordt gepubliceerd en wordt verwerkt in de StUF matrix, waarin de afhankelijkheden tussen versies van de generieke onderlaag, sectormodellen en versies van andere achterliggende standaarden (zoals RSGB</w:t>
      </w:r>
      <w:r w:rsidR="004C1EBE">
        <w:t xml:space="preserve"> en RGBZ</w:t>
      </w:r>
      <w:r w:rsidRPr="00D04828">
        <w:t>) zichtbaar zijn gemaakt.</w:t>
      </w:r>
    </w:p>
    <w:p w:rsidR="00B20AE6" w:rsidRPr="0037673A" w:rsidRDefault="00B20AE6" w:rsidP="0093143E">
      <w:pPr>
        <w:pStyle w:val="Kop2"/>
      </w:pPr>
      <w:bookmarkStart w:id="2022" w:name="_Toc395882623"/>
      <w:r w:rsidRPr="0037673A">
        <w:t>Proces: Onderhouden StUF onderdelen</w:t>
      </w:r>
      <w:bookmarkEnd w:id="2022"/>
    </w:p>
    <w:p w:rsidR="00B20AE6" w:rsidRPr="00D04828" w:rsidRDefault="00644503" w:rsidP="0093143E">
      <w:r>
        <w:rPr>
          <w:noProof/>
          <w:lang w:val="nl-NL" w:eastAsia="nl-NL"/>
        </w:rPr>
        <w:drawing>
          <wp:anchor distT="0" distB="0" distL="114300" distR="114300" simplePos="0" relativeHeight="251661824" behindDoc="0" locked="0" layoutInCell="1" allowOverlap="1">
            <wp:simplePos x="0" y="0"/>
            <wp:positionH relativeFrom="column">
              <wp:posOffset>0</wp:posOffset>
            </wp:positionH>
            <wp:positionV relativeFrom="paragraph">
              <wp:posOffset>836930</wp:posOffset>
            </wp:positionV>
            <wp:extent cx="5972175" cy="4291330"/>
            <wp:effectExtent l="19050" t="19050" r="9525" b="0"/>
            <wp:wrapTopAndBottom/>
            <wp:docPr id="602" name="Afbeelding 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2"/>
                    <pic:cNvPicPr>
                      <a:picLocks noChangeAspect="1" noChangeArrowheads="1"/>
                    </pic:cNvPicPr>
                  </pic:nvPicPr>
                  <pic:blipFill>
                    <a:blip r:embed="rId21" cstate="print"/>
                    <a:srcRect/>
                    <a:stretch>
                      <a:fillRect/>
                    </a:stretch>
                  </pic:blipFill>
                  <pic:spPr bwMode="auto">
                    <a:xfrm>
                      <a:off x="0" y="0"/>
                      <a:ext cx="5972175" cy="4291330"/>
                    </a:xfrm>
                    <a:prstGeom prst="rect">
                      <a:avLst/>
                    </a:prstGeom>
                    <a:noFill/>
                    <a:ln w="9525">
                      <a:solidFill>
                        <a:srgbClr val="C0C0C0"/>
                      </a:solidFill>
                      <a:miter lim="800000"/>
                      <a:headEnd/>
                      <a:tailEnd/>
                    </a:ln>
                  </pic:spPr>
                </pic:pic>
              </a:graphicData>
            </a:graphic>
          </wp:anchor>
        </w:drawing>
      </w:r>
      <w:r w:rsidR="00B20AE6" w:rsidRPr="00D04828">
        <w:t>Het proces Onderhouden StUF onderdelen bestaat uit het doorvoeren van de wijzigingen in de StUF (deel)specificatie(s). Het gaat zowel om de aanpassingen aan de StUF onderlaag als om aanpassingen aan de horizontale sectormodellen. De belangrijkste input voor dit proces bestaat uit het definitieve releaseplan</w:t>
      </w:r>
      <w:r w:rsidR="004C1EBE">
        <w:t xml:space="preserve"> en</w:t>
      </w:r>
      <w:r w:rsidR="00B20AE6" w:rsidRPr="00D04828">
        <w:t xml:space="preserve"> de wijzigingsverzoeken en specificaties van achterliggende standaarden waarop aangesloten moet worden. </w:t>
      </w:r>
    </w:p>
    <w:p w:rsidR="00B20AE6" w:rsidRPr="0037673A" w:rsidRDefault="00B20AE6" w:rsidP="0093143E">
      <w:pPr>
        <w:pStyle w:val="Kop3"/>
      </w:pPr>
      <w:bookmarkStart w:id="2023" w:name="_Toc395882624"/>
      <w:r w:rsidRPr="0037673A">
        <w:t>Opstellen StUF deelspecificatie</w:t>
      </w:r>
      <w:bookmarkEnd w:id="2023"/>
      <w:r w:rsidRPr="0037673A">
        <w:t xml:space="preserve"> </w:t>
      </w:r>
    </w:p>
    <w:p w:rsidR="00B20AE6" w:rsidRPr="00D04828" w:rsidRDefault="00B20AE6" w:rsidP="0093143E">
      <w:r w:rsidRPr="00D04828">
        <w:t>Een StUF deskundige verzamelt en verwerkt alle uitgewerkte wijzigingsverzoeken (RFC’s), die deel uitmaken van het vastgestelde releaseplan, tot een complete en nieuwe StUF (deel)specificatie. Het geheel bestaat uit:</w:t>
      </w:r>
    </w:p>
    <w:p w:rsidR="00161636" w:rsidRDefault="00341DAF">
      <w:pPr>
        <w:pStyle w:val="Lijstalinea"/>
        <w:numPr>
          <w:ilvl w:val="0"/>
          <w:numId w:val="57"/>
        </w:numPr>
      </w:pPr>
      <w:r>
        <w:t>XML S</w:t>
      </w:r>
      <w:r w:rsidR="00B20AE6" w:rsidRPr="00D04828">
        <w:t xml:space="preserve">chema’s, </w:t>
      </w:r>
    </w:p>
    <w:p w:rsidR="00161636" w:rsidRDefault="00341DAF">
      <w:pPr>
        <w:pStyle w:val="Lijstalinea"/>
        <w:numPr>
          <w:ilvl w:val="0"/>
          <w:numId w:val="57"/>
        </w:numPr>
      </w:pPr>
      <w:r>
        <w:t>WSDL</w:t>
      </w:r>
      <w:r w:rsidR="00B20AE6" w:rsidRPr="00D04828">
        <w:t xml:space="preserve">-bestanden, </w:t>
      </w:r>
    </w:p>
    <w:p w:rsidR="00161636" w:rsidRDefault="00341DAF">
      <w:pPr>
        <w:pStyle w:val="Lijstalinea"/>
        <w:numPr>
          <w:ilvl w:val="0"/>
          <w:numId w:val="57"/>
        </w:numPr>
      </w:pPr>
      <w:r>
        <w:t>Berichtmappings,</w:t>
      </w:r>
    </w:p>
    <w:p w:rsidR="00161636" w:rsidRDefault="00341DAF">
      <w:pPr>
        <w:pStyle w:val="Lijstalinea"/>
        <w:numPr>
          <w:ilvl w:val="0"/>
          <w:numId w:val="57"/>
        </w:numPr>
      </w:pPr>
      <w:r>
        <w:lastRenderedPageBreak/>
        <w:t>Documentatie met verantwoording van gemaakte keuzes bij een vertaling van een informatiemodel naar StUF-berichten</w:t>
      </w:r>
    </w:p>
    <w:p w:rsidR="00161636" w:rsidRDefault="00341DAF">
      <w:pPr>
        <w:pStyle w:val="Lijstalinea"/>
        <w:numPr>
          <w:ilvl w:val="0"/>
          <w:numId w:val="57"/>
        </w:numPr>
      </w:pPr>
      <w:r>
        <w:t>D</w:t>
      </w:r>
      <w:r w:rsidR="00B20AE6" w:rsidRPr="00D04828">
        <w:t>ocumentatie met wijzigingshistorie.</w:t>
      </w:r>
    </w:p>
    <w:p w:rsidR="001C1A78" w:rsidRDefault="001C1A78" w:rsidP="0093143E">
      <w:pPr>
        <w:rPr>
          <w:ins w:id="2024" w:author="Jan Campschroer" w:date="2014-08-15T13:03:00Z"/>
        </w:rPr>
      </w:pPr>
    </w:p>
    <w:p w:rsidR="001A46D2" w:rsidRPr="00D04828" w:rsidRDefault="00B20AE6" w:rsidP="0093143E">
      <w:r w:rsidRPr="00D04828">
        <w:t>Het resultaat wordt ter review aangeboden aan de leden van de StUF Expertgroep.</w:t>
      </w:r>
    </w:p>
    <w:p w:rsidR="00B20AE6" w:rsidRPr="0037673A" w:rsidRDefault="00B20AE6" w:rsidP="0093143E">
      <w:pPr>
        <w:pStyle w:val="Kop3"/>
        <w:rPr>
          <w:lang w:val="nl-NL"/>
        </w:rPr>
      </w:pPr>
      <w:bookmarkStart w:id="2025" w:name="_Toc395882625"/>
      <w:r w:rsidRPr="0037673A">
        <w:rPr>
          <w:lang w:val="nl-NL"/>
        </w:rPr>
        <w:t>Review en vaststellen StUF specificatie</w:t>
      </w:r>
      <w:bookmarkEnd w:id="2025"/>
      <w:r w:rsidRPr="0037673A">
        <w:rPr>
          <w:lang w:val="nl-NL"/>
        </w:rPr>
        <w:t xml:space="preserve"> </w:t>
      </w:r>
    </w:p>
    <w:p w:rsidR="001A46D2" w:rsidRPr="00644503" w:rsidRDefault="00B20AE6" w:rsidP="0093143E">
      <w:r w:rsidRPr="00D04828">
        <w:t xml:space="preserve">Nadat een deelspecificatie is opgesteld door een StUF deskundige volgt de beoordeling ervan door de StUF Expertgroep. In een bijeenkomst van de StUF Expertgroep wordt de deelspecificatie doorgenomen en het eventuele commentaar besproken en afspraken gemaakt over de verwerking ervan. Zonodig vindt een extra iteratie plaats van opstellen en reviewen. Als de StUF Expertgroep de deelspecificatie goedkeurt bestaat het resultaat uit een vastgestelde (deel)specificatie voor een StUF onderdeel. </w:t>
      </w:r>
    </w:p>
    <w:p w:rsidR="00B20AE6" w:rsidRPr="0037673A" w:rsidRDefault="00B20AE6" w:rsidP="0093143E">
      <w:pPr>
        <w:pStyle w:val="Kop3"/>
      </w:pPr>
      <w:bookmarkStart w:id="2026" w:name="_Toc395882626"/>
      <w:r w:rsidRPr="0037673A">
        <w:t>Vaststellen ‘In Gebruik’</w:t>
      </w:r>
      <w:bookmarkEnd w:id="2026"/>
    </w:p>
    <w:p w:rsidR="00B20AE6" w:rsidRPr="00D04828" w:rsidRDefault="00B20AE6" w:rsidP="0093143E">
      <w:r w:rsidRPr="00D04828">
        <w:t>Nadat de StUF expertgroep heeft aangegeven dat een nieuwe versie van een StUF onderdeel  gereed is voor ingebruikname, zal aan de leden van de StUF Regiegroep gevraagd worden om een besluit over toekenning van de status “In gebruik” aan deze nieuwe versie van het StUF onderdeel te nemen. Dit besluit wordt in een Regiegroep bijeenkomst genomen waarbij aan de volgende criteria voldaan moet worden:</w:t>
      </w:r>
    </w:p>
    <w:p w:rsidR="00161636" w:rsidRDefault="00B20AE6">
      <w:pPr>
        <w:pStyle w:val="Lijstalinea"/>
        <w:numPr>
          <w:ilvl w:val="0"/>
          <w:numId w:val="57"/>
        </w:numPr>
      </w:pPr>
      <w:r w:rsidRPr="00D04828">
        <w:t>De bijeenkomst van de StUF Regiegroep waar dit besluit wordt genomen is tenminste één maand van te voren aangekondigd;</w:t>
      </w:r>
    </w:p>
    <w:p w:rsidR="00161636" w:rsidRDefault="00B20AE6">
      <w:pPr>
        <w:pStyle w:val="Lijstalinea"/>
        <w:numPr>
          <w:ilvl w:val="0"/>
          <w:numId w:val="57"/>
        </w:numPr>
      </w:pPr>
      <w:r w:rsidRPr="00D04828">
        <w:t>De  nieuwe versie van het StUF onderdeel is tenminste 10 werkdagen voor de StUF Regiegroep bijeenkomst beschikbaar op het StUF forum;</w:t>
      </w:r>
    </w:p>
    <w:p w:rsidR="00161636" w:rsidRDefault="00EE4167">
      <w:pPr>
        <w:pStyle w:val="Lijstalinea"/>
        <w:numPr>
          <w:ilvl w:val="0"/>
          <w:numId w:val="57"/>
        </w:numPr>
      </w:pPr>
      <w:r>
        <w:t>D</w:t>
      </w:r>
      <w:r w:rsidR="00B20AE6" w:rsidRPr="00D04828">
        <w:t xml:space="preserve">e aanwezige leveranciers </w:t>
      </w:r>
      <w:r>
        <w:t>geven</w:t>
      </w:r>
      <w:r w:rsidRPr="00D04828">
        <w:t xml:space="preserve"> </w:t>
      </w:r>
      <w:r w:rsidR="00B20AE6" w:rsidRPr="00D04828">
        <w:t>aan dat de nieuwe versie van het StUF onderdeel aan hun eisen en wensen voldoet en geschikt is om in hun softwareproducten te worden opgenomen;</w:t>
      </w:r>
    </w:p>
    <w:p w:rsidR="00161636" w:rsidRDefault="00EE4167">
      <w:pPr>
        <w:pStyle w:val="Lijstalinea"/>
        <w:numPr>
          <w:ilvl w:val="0"/>
          <w:numId w:val="57"/>
        </w:numPr>
      </w:pPr>
      <w:r>
        <w:t>De</w:t>
      </w:r>
      <w:r w:rsidR="00B20AE6" w:rsidRPr="00D04828">
        <w:t xml:space="preserve"> aanwezige opdrachtgevende gebruikersorganisaties (gemeenten, houders van basisregistratie, beheerders van verticale sectormodellen en ketenpartijen) geven aan dat de nieuwe versie van het StUF onderdeel voldoet aan hun eisen en geeft aan van plan te zijn de nieuwe versie van het StUF onderdeel voor te gaan schrijven bij aanschaf of onderhoud van softwareproducten, in elk geval zodra </w:t>
      </w:r>
      <w:ins w:id="2027" w:author="Jan Campschroer" w:date="2014-08-15T14:59:00Z">
        <w:r w:rsidR="003078A4">
          <w:t xml:space="preserve">er een convenant ligt voor deze versie. </w:t>
        </w:r>
      </w:ins>
      <w:del w:id="2028" w:author="Jan Campschroer" w:date="2014-08-15T14:59:00Z">
        <w:r w:rsidR="00B20AE6" w:rsidRPr="00D04828" w:rsidDel="003078A4">
          <w:delText xml:space="preserve">de VNG </w:delText>
        </w:r>
        <w:r w:rsidR="00B20AE6" w:rsidRPr="001C1A78" w:rsidDel="003078A4">
          <w:delText>het advies ‘VNG aanbeveling’ geeft.</w:delText>
        </w:r>
      </w:del>
    </w:p>
    <w:p w:rsidR="00B20AE6" w:rsidRPr="00D04828" w:rsidRDefault="00B20AE6" w:rsidP="0093143E"/>
    <w:p w:rsidR="00B20AE6" w:rsidRDefault="00B20AE6" w:rsidP="0093143E">
      <w:pPr>
        <w:rPr>
          <w:ins w:id="2029" w:author="Jan Campschroer" w:date="2014-08-15T15:00:00Z"/>
          <w:rFonts w:cs="Arial"/>
        </w:rPr>
      </w:pPr>
      <w:r w:rsidRPr="00D04828">
        <w:rPr>
          <w:rFonts w:cs="Arial"/>
        </w:rPr>
        <w:t xml:space="preserve">Indien aan bovenstaande criteria is voldaan dan zal </w:t>
      </w:r>
      <w:r w:rsidRPr="00D04828">
        <w:t>de StUF beheerder namens de StUF Regiegroep de nieuwe versie van het StUF onderdeel als “In Gebruik” publiceren en dit openbaar maken middels een persbericht.</w:t>
      </w:r>
      <w:r w:rsidR="0017039C">
        <w:t xml:space="preserve"> </w:t>
      </w:r>
      <w:r w:rsidR="0017039C" w:rsidRPr="00D04828">
        <w:rPr>
          <w:rFonts w:cs="Arial"/>
        </w:rPr>
        <w:t xml:space="preserve">Als </w:t>
      </w:r>
      <w:r w:rsidR="006C1BF0">
        <w:rPr>
          <w:rFonts w:cs="Arial"/>
        </w:rPr>
        <w:t xml:space="preserve">consensus </w:t>
      </w:r>
      <w:r w:rsidR="0017039C" w:rsidRPr="00D04828">
        <w:rPr>
          <w:rFonts w:cs="Arial"/>
        </w:rPr>
        <w:t>uitblijft zal de StUF beheerder, samen met VNG en het Ministerie van BZK de inhoud van een nieuwe versie vaststellen</w:t>
      </w:r>
      <w:r w:rsidR="006C1BF0">
        <w:rPr>
          <w:rFonts w:cs="Arial"/>
        </w:rPr>
        <w:t xml:space="preserve"> (escalatie)</w:t>
      </w:r>
      <w:r w:rsidR="0017039C" w:rsidRPr="00D04828">
        <w:rPr>
          <w:rFonts w:cs="Arial"/>
        </w:rPr>
        <w:t>.</w:t>
      </w:r>
    </w:p>
    <w:p w:rsidR="003078A4" w:rsidRDefault="003078A4" w:rsidP="0093143E">
      <w:pPr>
        <w:rPr>
          <w:ins w:id="2030" w:author="Jan Campschroer" w:date="2014-08-15T15:00:00Z"/>
          <w:rFonts w:cs="Arial"/>
        </w:rPr>
      </w:pPr>
    </w:p>
    <w:p w:rsidR="003078A4" w:rsidRPr="00D04828" w:rsidRDefault="003078A4" w:rsidP="0093143E">
      <w:ins w:id="2031" w:author="Jan Campschroer" w:date="2014-08-15T15:00:00Z">
        <w:r>
          <w:rPr>
            <w:rFonts w:cs="Arial"/>
          </w:rPr>
          <w:t>&lt;&lt;@@ hier tekst mbt het “einde ondersteuning” van een versie</w:t>
        </w:r>
      </w:ins>
      <w:ins w:id="2032" w:author="Jan Campschroer" w:date="2014-08-15T15:01:00Z">
        <w:r>
          <w:rPr>
            <w:rFonts w:cs="Arial"/>
          </w:rPr>
          <w:t>. Ook hier moet je met de diverse partijen afspraken over het tempo waarmee deze uit de installed base(s) worden verwijderd. &gt;&gt;</w:t>
        </w:r>
      </w:ins>
    </w:p>
    <w:p w:rsidR="00B20AE6" w:rsidRPr="0037673A" w:rsidRDefault="00B20AE6" w:rsidP="0093143E">
      <w:pPr>
        <w:pStyle w:val="Kop3"/>
      </w:pPr>
      <w:bookmarkStart w:id="2033" w:name="_Toc395882627"/>
      <w:r w:rsidRPr="0037673A">
        <w:t>Implementatie in softwareproducten</w:t>
      </w:r>
      <w:bookmarkEnd w:id="2033"/>
    </w:p>
    <w:p w:rsidR="00161636" w:rsidRDefault="00B20AE6">
      <w:pPr>
        <w:rPr>
          <w:rFonts w:cs="Arial"/>
        </w:rPr>
      </w:pPr>
      <w:r w:rsidRPr="001C1A78">
        <w:rPr>
          <w:rFonts w:cs="Arial"/>
        </w:rPr>
        <w:t xml:space="preserve">Nadat een StUF onderdeel de status “In Gebruik”  heeft gekregen kunnen ICT leveranciers het betreffende StUF onderdeel in hun softwareproducten implementeren. </w:t>
      </w:r>
    </w:p>
    <w:p w:rsidR="00161636" w:rsidRDefault="00161636">
      <w:pPr>
        <w:rPr>
          <w:rFonts w:cs="Arial"/>
        </w:rPr>
      </w:pPr>
    </w:p>
    <w:p w:rsidR="00161636" w:rsidRDefault="00B20AE6">
      <w:pPr>
        <w:rPr>
          <w:rFonts w:cs="Arial"/>
        </w:rPr>
      </w:pPr>
      <w:r w:rsidRPr="001C1A78">
        <w:rPr>
          <w:rFonts w:cs="Arial"/>
        </w:rPr>
        <w:t>De aanvang en de  tijdsduur van het implementeren in software kan sterk variëren. Het is afhankelijk van  factoren zoals contracten, afspraken en participatie met klanten, financiering, impact, omvang van de productportfolio, marktaandeel, de software releaseplanningen, beheer en onderhoudsprocessen, beschikbare capaciteit, enz.</w:t>
      </w:r>
    </w:p>
    <w:p w:rsidR="00161636" w:rsidRDefault="00161636">
      <w:pPr>
        <w:rPr>
          <w:rFonts w:cs="Arial"/>
        </w:rPr>
      </w:pPr>
    </w:p>
    <w:p w:rsidR="003078A4" w:rsidRDefault="00B20AE6">
      <w:pPr>
        <w:rPr>
          <w:ins w:id="2034" w:author="Jan Campschroer" w:date="2014-08-15T15:06:00Z"/>
          <w:rFonts w:cs="Arial"/>
        </w:rPr>
      </w:pPr>
      <w:r w:rsidRPr="001C1A78">
        <w:rPr>
          <w:rFonts w:cs="Arial"/>
        </w:rPr>
        <w:t xml:space="preserve">Het feitelijk </w:t>
      </w:r>
      <w:ins w:id="2035" w:author="Jan Campschroer" w:date="2014-08-15T15:06:00Z">
        <w:r w:rsidR="003078A4">
          <w:rPr>
            <w:rFonts w:cs="Arial"/>
          </w:rPr>
          <w:t xml:space="preserve">proces van </w:t>
        </w:r>
      </w:ins>
      <w:r w:rsidRPr="001C1A78">
        <w:rPr>
          <w:rFonts w:cs="Arial"/>
        </w:rPr>
        <w:t xml:space="preserve">implementeren van StUF of een nieuwe versie of onderdeel  ervan in softwareproducten </w:t>
      </w:r>
      <w:ins w:id="2036" w:author="Jan Campschroer" w:date="2014-08-15T15:06:00Z">
        <w:r w:rsidR="003078A4">
          <w:rPr>
            <w:rFonts w:cs="Arial"/>
          </w:rPr>
          <w:t xml:space="preserve">en het operatiioneel maken van deze nieuwe software </w:t>
        </w:r>
      </w:ins>
      <w:r w:rsidRPr="001C1A78">
        <w:rPr>
          <w:rFonts w:cs="Arial"/>
        </w:rPr>
        <w:t xml:space="preserve">valt </w:t>
      </w:r>
      <w:del w:id="2037" w:author="Jan Campschroer" w:date="2014-08-15T15:06:00Z">
        <w:r w:rsidRPr="001C1A78" w:rsidDel="003078A4">
          <w:rPr>
            <w:rFonts w:cs="Arial"/>
          </w:rPr>
          <w:delText xml:space="preserve">grotendeels </w:delText>
        </w:r>
      </w:del>
      <w:r w:rsidRPr="001C1A78">
        <w:rPr>
          <w:rFonts w:cs="Arial"/>
        </w:rPr>
        <w:t xml:space="preserve">buiten het beheermodel. </w:t>
      </w:r>
    </w:p>
    <w:p w:rsidR="003078A4" w:rsidRDefault="003078A4">
      <w:pPr>
        <w:rPr>
          <w:ins w:id="2038" w:author="Jan Campschroer" w:date="2014-08-15T15:06:00Z"/>
          <w:rFonts w:cs="Arial"/>
        </w:rPr>
      </w:pPr>
      <w:ins w:id="2039" w:author="Jan Campschroer" w:date="2014-08-15T15:06:00Z">
        <w:r>
          <w:rPr>
            <w:rFonts w:cs="Arial"/>
          </w:rPr>
          <w:t xml:space="preserve">Wel is het zo dat er </w:t>
        </w:r>
      </w:ins>
      <w:ins w:id="2040" w:author="Jan Campschroer" w:date="2014-08-15T15:07:00Z">
        <w:r>
          <w:rPr>
            <w:rFonts w:cs="Arial"/>
          </w:rPr>
          <w:t xml:space="preserve">convenanten worden opgesteld en bijbehorende verplichten zijn gesteld. Zie daarvoor </w:t>
        </w:r>
      </w:ins>
      <w:ins w:id="2041" w:author="Jan Campschroer" w:date="2014-08-15T15:09:00Z">
        <w:r w:rsidR="00E55940">
          <w:rPr>
            <w:rFonts w:cs="Arial"/>
          </w:rPr>
          <w:fldChar w:fldCharType="begin"/>
        </w:r>
        <w:r>
          <w:rPr>
            <w:rFonts w:cs="Arial"/>
          </w:rPr>
          <w:instrText xml:space="preserve"> REF _Ref395878684 \n \h </w:instrText>
        </w:r>
      </w:ins>
      <w:r w:rsidR="00E55940">
        <w:rPr>
          <w:rFonts w:cs="Arial"/>
        </w:rPr>
      </w:r>
      <w:r w:rsidR="00E55940">
        <w:rPr>
          <w:rFonts w:cs="Arial"/>
        </w:rPr>
        <w:fldChar w:fldCharType="separate"/>
      </w:r>
      <w:ins w:id="2042" w:author="Jan Campschroer" w:date="2014-08-15T15:09:00Z">
        <w:r>
          <w:rPr>
            <w:rFonts w:cs="Arial"/>
          </w:rPr>
          <w:t>G1</w:t>
        </w:r>
        <w:r w:rsidR="00E55940">
          <w:rPr>
            <w:rFonts w:cs="Arial"/>
          </w:rPr>
          <w:fldChar w:fldCharType="end"/>
        </w:r>
      </w:ins>
    </w:p>
    <w:p w:rsidR="00161636" w:rsidDel="003078A4" w:rsidRDefault="00B20AE6">
      <w:pPr>
        <w:rPr>
          <w:del w:id="2043" w:author="Jan Campschroer" w:date="2014-08-15T15:09:00Z"/>
          <w:rFonts w:cs="Arial"/>
        </w:rPr>
      </w:pPr>
      <w:del w:id="2044" w:author="Jan Campschroer" w:date="2014-08-15T15:09:00Z">
        <w:r w:rsidRPr="001C1A78" w:rsidDel="003078A4">
          <w:rPr>
            <w:rFonts w:cs="Arial"/>
          </w:rPr>
          <w:delText>Alleen de voor het StUF beheermodel relevante zaken zijn hieronder beschreven.</w:delText>
        </w:r>
      </w:del>
    </w:p>
    <w:p w:rsidR="00161636" w:rsidRDefault="00161636">
      <w:pPr>
        <w:rPr>
          <w:ins w:id="2045" w:author="Jan Campschroer" w:date="2014-08-15T15:04:00Z"/>
          <w:rFonts w:cs="Arial"/>
        </w:rPr>
      </w:pPr>
    </w:p>
    <w:p w:rsidR="003078A4" w:rsidRDefault="003078A4">
      <w:pPr>
        <w:rPr>
          <w:rFonts w:cs="Arial"/>
        </w:rPr>
      </w:pPr>
    </w:p>
    <w:p w:rsidR="00161636" w:rsidDel="003078A4" w:rsidRDefault="00B20AE6">
      <w:pPr>
        <w:rPr>
          <w:del w:id="2046" w:author="Jan Campschroer" w:date="2014-08-15T15:09:00Z"/>
          <w:rFonts w:cs="Arial"/>
        </w:rPr>
      </w:pPr>
      <w:del w:id="2047" w:author="Jan Campschroer" w:date="2014-08-15T15:09:00Z">
        <w:r w:rsidRPr="001C1A78" w:rsidDel="003078A4">
          <w:rPr>
            <w:rFonts w:cs="Arial"/>
          </w:rPr>
          <w:delText>Leveranciers geven zo spoedig mogelijk na vaststelling van een nieuwe versie van een StUF onderdeel door de StUF Regiegroep, aan wanneer, in welke softwareproducten en welke softwareversie de nieuwe StUF versie zal worden ingebouwd. Na het advies “VNG aanbeveling”  verstrekken leveranciers deze gegevens binnen drie maanden. De verstrekte gegevens worden door de beheerder van de standaard gepubliceerd.</w:delText>
        </w:r>
      </w:del>
    </w:p>
    <w:p w:rsidR="00161636" w:rsidRDefault="00161636">
      <w:pPr>
        <w:rPr>
          <w:rFonts w:cs="Arial"/>
        </w:rPr>
      </w:pPr>
    </w:p>
    <w:p w:rsidR="00161636" w:rsidRDefault="00B20AE6">
      <w:pPr>
        <w:rPr>
          <w:rFonts w:cs="Arial"/>
        </w:rPr>
      </w:pPr>
      <w:r w:rsidRPr="001C1A78">
        <w:rPr>
          <w:rFonts w:cs="Arial"/>
        </w:rPr>
        <w:t xml:space="preserve">In hun productinformatie geven leveranciers aan welke StUF configuraties worden ondersteund.  </w:t>
      </w:r>
    </w:p>
    <w:p w:rsidR="00161636" w:rsidRDefault="00B20AE6">
      <w:pPr>
        <w:rPr>
          <w:rFonts w:cs="Arial"/>
        </w:rPr>
      </w:pPr>
      <w:r w:rsidRPr="001C1A78">
        <w:rPr>
          <w:rFonts w:cs="Arial"/>
        </w:rPr>
        <w:t>Dit gebeurt in een zgn. StUF configuratieschema.</w:t>
      </w:r>
    </w:p>
    <w:p w:rsidR="00B20AE6" w:rsidRPr="00D04828" w:rsidRDefault="00B20AE6" w:rsidP="0093143E"/>
    <w:p w:rsidR="00627280" w:rsidRDefault="00B20AE6" w:rsidP="0093143E">
      <w:commentRangeStart w:id="2048"/>
      <w:r w:rsidRPr="00D04828">
        <w:t xml:space="preserve">Als een leverancier of gebruiker die in eigen regie software ontwikkelt een zogenaamd StUF extra element aan een horizontaal of verticaal sectormodel wil toevoegen, moeten zij dit melden aan de beheerder van dat sectormodel. Extra elementen dienen uiterlijk 4 weken na de eerste implementatie in software te worden aangemeld. De beheerder publiceert deze gegevens op zijn website. Extra elementen kunnen worden aangemeld voor StUF versies met de status “In Gebruik”. </w:t>
      </w:r>
    </w:p>
    <w:p w:rsidR="00B37DD2" w:rsidRDefault="00B37DD2" w:rsidP="0093143E"/>
    <w:p w:rsidR="00C04509" w:rsidRDefault="00C04509" w:rsidP="0093143E">
      <w:r>
        <w:t>Een leverancier of gebruiker kan een verzoek indienen om een bij hem in gebruik zijnd StUF extra element in een volgende versie van het sectormodel op te nemen als StUF element. Het zal dan met de status ‘Voorgesteld’ worden opgenomen in de lijst met KING extraElementen.</w:t>
      </w:r>
    </w:p>
    <w:p w:rsidR="00C04509" w:rsidRDefault="00C04509" w:rsidP="0093143E">
      <w:r>
        <w:t xml:space="preserve"> </w:t>
      </w:r>
    </w:p>
    <w:p w:rsidR="00451743" w:rsidRDefault="00803EBB" w:rsidP="0093143E">
      <w:pPr>
        <w:rPr>
          <w:ins w:id="2049" w:author="Jan Campschroer" w:date="2014-08-08T19:22:00Z"/>
        </w:rPr>
      </w:pPr>
      <w:r>
        <w:t xml:space="preserve">Een StUF extra element kan door meerdere leveranciers of gebruikers zijn toegevoegd aan een horizontaal of verticaal sectormodel maar in naamgeving afwijken. Indien dat het geval is en de leveranciers of gebruikers willen dat StUF extra element over laten gaan naar </w:t>
      </w:r>
      <w:r w:rsidRPr="00803EBB">
        <w:t xml:space="preserve">de lijst met </w:t>
      </w:r>
      <w:r w:rsidR="00C04509">
        <w:t>extraElementen</w:t>
      </w:r>
      <w:r w:rsidRPr="00803EBB">
        <w:t xml:space="preserve"> van </w:t>
      </w:r>
      <w:r>
        <w:t>KING dan wordt</w:t>
      </w:r>
      <w:r w:rsidRPr="00803EBB">
        <w:t xml:space="preserve"> de naam die de eerste leverancier die dit extraElement heeft opgevoerd gebruikt</w:t>
      </w:r>
    </w:p>
    <w:p w:rsidR="00451743" w:rsidRDefault="00451743" w:rsidP="0093143E">
      <w:pPr>
        <w:rPr>
          <w:ins w:id="2050" w:author="Jan Campschroer" w:date="2014-08-08T19:22:00Z"/>
        </w:rPr>
      </w:pPr>
    </w:p>
    <w:p w:rsidR="00451743" w:rsidRDefault="00451743" w:rsidP="0093143E">
      <w:pPr>
        <w:rPr>
          <w:ins w:id="2051" w:author="Jan Campschroer" w:date="2014-08-08T19:22:00Z"/>
        </w:rPr>
      </w:pPr>
      <w:ins w:id="2052" w:author="Jan Campschroer" w:date="2014-08-08T19:22:00Z">
        <w:r>
          <w:t>We onderkennen 3 typen extraElementen:</w:t>
        </w:r>
      </w:ins>
    </w:p>
    <w:p w:rsidR="00451743" w:rsidRPr="00F83284" w:rsidRDefault="00451743" w:rsidP="0093143E">
      <w:pPr>
        <w:pStyle w:val="Lijstalinea"/>
        <w:rPr>
          <w:ins w:id="2053" w:author="Jan Campschroer" w:date="2014-08-08T19:22:00Z"/>
        </w:rPr>
      </w:pPr>
      <w:ins w:id="2054" w:author="Jan Campschroer" w:date="2014-08-08T19:22:00Z">
        <w:r w:rsidRPr="00F83284">
          <w:t>de door KING geformuleerde verplichtte extraElementen</w:t>
        </w:r>
        <w:r>
          <w:t>, extraElementen die leveranciers verplicht dienen te gebruiken zodra ze het ermee gerelateerde gegeven in een bericht willen gebruiken</w:t>
        </w:r>
        <w:r w:rsidRPr="00F83284">
          <w:t>;</w:t>
        </w:r>
      </w:ins>
    </w:p>
    <w:p w:rsidR="00FA29CE" w:rsidRDefault="00451743">
      <w:pPr>
        <w:pStyle w:val="Lijstalinea"/>
        <w:rPr>
          <w:ins w:id="2055" w:author="Jan Campschroer" w:date="2014-08-08T19:22:00Z"/>
        </w:rPr>
        <w:pPrChange w:id="2056" w:author="Jan Campschroer" w:date="2014-08-08T19:22:00Z">
          <w:pPr/>
        </w:pPrChange>
      </w:pPr>
      <w:ins w:id="2057" w:author="Jan Campschroer" w:date="2014-08-08T19:22:00Z">
        <w:r w:rsidRPr="00451743">
          <w:t>de door KING geformuleerde optionele extraElementen, e</w:t>
        </w:r>
        <w:r w:rsidR="00C81FD8">
          <w:t>xtraElementen die zijn opgevoerd om een tijdelijke workaround voor een probleem te bieden. Leveranciers zijn niet verplicht deze te gebruiken.</w:t>
        </w:r>
      </w:ins>
    </w:p>
    <w:p w:rsidR="00FA29CE" w:rsidRDefault="00451743">
      <w:pPr>
        <w:pStyle w:val="Lijstalinea"/>
        <w:pPrChange w:id="2058" w:author="Jan Campschroer" w:date="2014-08-08T19:22:00Z">
          <w:pPr/>
        </w:pPrChange>
      </w:pPr>
      <w:ins w:id="2059" w:author="Jan Campschroer" w:date="2014-08-08T19:22:00Z">
        <w:r w:rsidRPr="00451743">
          <w:t>de niet door KING geformuleerde extraElementen.</w:t>
        </w:r>
      </w:ins>
      <w:r w:rsidR="00C81FD8">
        <w:t>.</w:t>
      </w:r>
      <w:commentRangeEnd w:id="2048"/>
      <w:r w:rsidR="006D6EE6">
        <w:rPr>
          <w:rStyle w:val="Verwijzingopmerking"/>
        </w:rPr>
        <w:commentReference w:id="2048"/>
      </w:r>
    </w:p>
    <w:p w:rsidR="00B20AE6" w:rsidRPr="0037673A" w:rsidRDefault="00B20AE6" w:rsidP="0093143E">
      <w:pPr>
        <w:pStyle w:val="Kop2"/>
      </w:pPr>
      <w:bookmarkStart w:id="2060" w:name="_Toc395882628"/>
      <w:r w:rsidRPr="0037673A">
        <w:t>Proces: Ingebruikname</w:t>
      </w:r>
      <w:bookmarkEnd w:id="2060"/>
    </w:p>
    <w:p w:rsidR="00B20AE6" w:rsidRPr="00D04828" w:rsidRDefault="00B20AE6" w:rsidP="0093143E">
      <w:r w:rsidRPr="00D04828">
        <w:t xml:space="preserve">Het zwaartepunt van de uitvoering van het proces Ingebruikname ligt bij de gebruikers van een StUF onderdeel en bij de leveranciers van software. Enerzijds betreft de ingebruikname het voorschrijven van een bepaalde versie van een StUF onderdeel en anderzijds het proces van het in bedrijf nemen van software met StUF koppelingen. </w:t>
      </w:r>
    </w:p>
    <w:p w:rsidR="00627280" w:rsidRPr="00D04828" w:rsidRDefault="00627280" w:rsidP="0093143E"/>
    <w:p w:rsidR="00B20AE6" w:rsidRPr="001C1A78" w:rsidRDefault="007D53B1" w:rsidP="0093143E">
      <w:pPr>
        <w:rPr>
          <w:u w:val="single"/>
        </w:rPr>
      </w:pPr>
      <w:r w:rsidRPr="007D53B1">
        <w:rPr>
          <w:u w:val="single"/>
        </w:rPr>
        <w:t>Voorschrijven en planning</w:t>
      </w:r>
    </w:p>
    <w:p w:rsidR="00B20AE6" w:rsidRPr="00D04828" w:rsidRDefault="00B20AE6" w:rsidP="0093143E">
      <w:r w:rsidRPr="00D04828">
        <w:t xml:space="preserve">Voor gebruik van StUF binnen de eigen informatievoorziening zal een gebruiker bij de keuze van een versie van een StUF onderdeel rekening houden met de eigen ambitie, doelstellingen, ICT strategie, ketenafspraken, lifecycleplanning van het applicatieportfolio, de beschikbaarheid van software en de status van de benodigde StUF onderdelen. </w:t>
      </w:r>
    </w:p>
    <w:p w:rsidR="00B20AE6" w:rsidRPr="00D04828" w:rsidRDefault="00B20AE6" w:rsidP="0093143E"/>
    <w:p w:rsidR="00B20AE6" w:rsidRPr="00D04828" w:rsidRDefault="00B20AE6" w:rsidP="0093143E">
      <w:r w:rsidRPr="00D04828">
        <w:t>Bij gebruik van pakketsoftware wordt leveranciers en gebruikers geadviseerd de nieuwe StUF versie in te brengen binnen de betreffende gebruikersvereniging.</w:t>
      </w:r>
    </w:p>
    <w:p w:rsidR="00B20AE6" w:rsidRPr="00D04828" w:rsidRDefault="00B20AE6" w:rsidP="0093143E"/>
    <w:p w:rsidR="00B20AE6" w:rsidRPr="00D04828" w:rsidRDefault="00B20AE6" w:rsidP="0093143E">
      <w:r w:rsidRPr="00D04828">
        <w:t xml:space="preserve">Gebruikers die zelf de regie voeren over de eigen applicatieportfolio wordt geadviseerd de meeste recent vastgestelde StUF versie voor te schrijven voor nieuwe software en bij vervanging of upgrading van bestaande koppelingen mee te nemen in de onderhoudsplanning.  </w:t>
      </w:r>
    </w:p>
    <w:p w:rsidR="00B20AE6" w:rsidRPr="00D04828" w:rsidRDefault="00B20AE6" w:rsidP="0093143E"/>
    <w:p w:rsidR="00B20AE6" w:rsidRPr="00D04828" w:rsidRDefault="00B20AE6" w:rsidP="0093143E">
      <w:r w:rsidRPr="00D04828">
        <w:t>Het voorschrijven zal gebeuren volgens een StUF configuratieschema</w:t>
      </w:r>
      <w:r w:rsidR="00356BE4">
        <w:t>.</w:t>
      </w:r>
      <w:r w:rsidRPr="00D04828">
        <w:t xml:space="preserve"> </w:t>
      </w:r>
    </w:p>
    <w:p w:rsidR="00B20AE6" w:rsidRPr="00D04828" w:rsidRDefault="00B20AE6" w:rsidP="0093143E"/>
    <w:p w:rsidR="00B20AE6" w:rsidRPr="00D04828" w:rsidRDefault="00B20AE6" w:rsidP="0093143E">
      <w:r w:rsidRPr="00D04828">
        <w:lastRenderedPageBreak/>
        <w:t>Gebruikers zullen in hun programma’s van eisen opnemen dat applicaties die gericht zijn op integratie (zoals middleware, brokers, service</w:t>
      </w:r>
      <w:r w:rsidR="00356BE4">
        <w:t>s</w:t>
      </w:r>
      <w:r w:rsidRPr="00D04828">
        <w:t xml:space="preserve"> en distributiesystemen) van alle relevante StUF configuraties ten minste twee opeenvolgende versies gelijktijdig ondersteunen.</w:t>
      </w:r>
    </w:p>
    <w:p w:rsidR="00B20AE6" w:rsidRPr="00D04828" w:rsidRDefault="00B20AE6" w:rsidP="0093143E"/>
    <w:p w:rsidR="00B20AE6" w:rsidRPr="001C1A78" w:rsidRDefault="007D53B1" w:rsidP="0093143E">
      <w:pPr>
        <w:rPr>
          <w:u w:val="single"/>
        </w:rPr>
      </w:pPr>
      <w:r w:rsidRPr="007D53B1">
        <w:rPr>
          <w:u w:val="single"/>
        </w:rPr>
        <w:t>In bedrijf nemen</w:t>
      </w:r>
    </w:p>
    <w:p w:rsidR="00B20AE6" w:rsidRPr="00D04828" w:rsidRDefault="00B20AE6" w:rsidP="0093143E">
      <w:r w:rsidRPr="00D04828">
        <w:t>Dit deel betreft de softwaredistributie, de integratie- en acceptatietesten en het in bedrijf stellen van software waar StUF koppelingen zijn ingebouwd.</w:t>
      </w:r>
    </w:p>
    <w:p w:rsidR="00B20AE6" w:rsidRPr="00D04828" w:rsidRDefault="00B20AE6" w:rsidP="0093143E"/>
    <w:p w:rsidR="008207DF" w:rsidRPr="008207DF" w:rsidRDefault="008207DF" w:rsidP="0093143E">
      <w:r w:rsidRPr="008207DF">
        <w:t>Sinds november 2011 stelt de beheerder aan gemeenten en leveranciers een compliancy voorziening beschikbaar, het StUF Testplatform (</w:t>
      </w:r>
      <w:hyperlink r:id="rId22" w:tgtFrame="_blank" w:history="1">
        <w:r w:rsidRPr="008207DF">
          <w:t>www.stuftestplatform.nl</w:t>
        </w:r>
      </w:hyperlink>
      <w:r w:rsidRPr="008207DF">
        <w:t>). Het platform is een onafhankelijk en formeel toetsinginstrument waarmee getoetst kan worden of StUF koppelingen aan de vereisten van de standaard voldoen. Dit proces speelt zich voornamelijk af buiten het beheer van de StUF standaard. Het is daarom niet nader uitgewerkt.  </w:t>
      </w:r>
    </w:p>
    <w:p w:rsidR="00644503" w:rsidRDefault="00644503" w:rsidP="0093143E">
      <w:r>
        <w:br w:type="page"/>
      </w:r>
    </w:p>
    <w:p w:rsidR="00B20AE6" w:rsidRPr="0037673A" w:rsidRDefault="00B20AE6" w:rsidP="0093143E">
      <w:pPr>
        <w:pStyle w:val="Kop2"/>
      </w:pPr>
      <w:bookmarkStart w:id="2061" w:name="_Toc395882629"/>
      <w:r w:rsidRPr="0037673A">
        <w:lastRenderedPageBreak/>
        <w:t>Proces: Vernieuwing en onderhoud additionele producten</w:t>
      </w:r>
      <w:bookmarkEnd w:id="2061"/>
    </w:p>
    <w:p w:rsidR="00B20AE6" w:rsidRPr="00D04828" w:rsidRDefault="00B20AE6" w:rsidP="0093143E"/>
    <w:p w:rsidR="00B20AE6" w:rsidRPr="00D04828" w:rsidRDefault="003C2E8C" w:rsidP="0093143E">
      <w:r>
        <w:rPr>
          <w:noProof/>
          <w:lang w:val="nl-NL" w:eastAsia="nl-NL"/>
        </w:rPr>
        <w:drawing>
          <wp:anchor distT="0" distB="0" distL="114300" distR="114300" simplePos="0" relativeHeight="251656704" behindDoc="0" locked="0" layoutInCell="1" allowOverlap="1">
            <wp:simplePos x="0" y="0"/>
            <wp:positionH relativeFrom="column">
              <wp:posOffset>0</wp:posOffset>
            </wp:positionH>
            <wp:positionV relativeFrom="paragraph">
              <wp:posOffset>0</wp:posOffset>
            </wp:positionV>
            <wp:extent cx="5972810" cy="2110105"/>
            <wp:effectExtent l="19050" t="19050" r="27940" b="23495"/>
            <wp:wrapTopAndBottom/>
            <wp:docPr id="537" name="Afbeelding 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7"/>
                    <pic:cNvPicPr>
                      <a:picLocks noChangeAspect="1" noChangeArrowheads="1"/>
                    </pic:cNvPicPr>
                  </pic:nvPicPr>
                  <pic:blipFill>
                    <a:blip r:embed="rId23" cstate="print"/>
                    <a:srcRect/>
                    <a:stretch>
                      <a:fillRect/>
                    </a:stretch>
                  </pic:blipFill>
                  <pic:spPr bwMode="auto">
                    <a:xfrm>
                      <a:off x="0" y="0"/>
                      <a:ext cx="5972810" cy="2110105"/>
                    </a:xfrm>
                    <a:prstGeom prst="rect">
                      <a:avLst/>
                    </a:prstGeom>
                    <a:noFill/>
                    <a:ln w="9525">
                      <a:solidFill>
                        <a:srgbClr val="C0C0C0"/>
                      </a:solidFill>
                      <a:miter lim="800000"/>
                      <a:headEnd/>
                      <a:tailEnd/>
                    </a:ln>
                  </pic:spPr>
                </pic:pic>
              </a:graphicData>
            </a:graphic>
          </wp:anchor>
        </w:drawing>
      </w:r>
    </w:p>
    <w:p w:rsidR="00356BE4" w:rsidRPr="00644503" w:rsidRDefault="008207DF" w:rsidP="0093143E">
      <w:pPr>
        <w:rPr>
          <w:lang w:val="nl-NL"/>
        </w:rPr>
      </w:pPr>
      <w:r w:rsidRPr="008207DF">
        <w:rPr>
          <w:lang w:val="nl-NL"/>
        </w:rPr>
        <w:t xml:space="preserve">Gedurende de periode dat de ICT leveranciers hun softwareproducten ontwikkelen of aanpassen past de beheerder de additionele StUF producten aan. Het gaat om vertaal- en transformatiespecificaties en hulpmiddelen, bestekteksten, opleidingsdocumenten en testcriteria die gelden voor software met StUF koppelingen. Als onderdeel van deze aanpassingen zal de beheerder het StUF Testplatform (laten) aanpassen. </w:t>
      </w:r>
    </w:p>
    <w:p w:rsidR="00B20AE6" w:rsidRPr="0037673A" w:rsidRDefault="00B20AE6" w:rsidP="0093143E">
      <w:pPr>
        <w:pStyle w:val="Kop2"/>
      </w:pPr>
      <w:bookmarkStart w:id="2062" w:name="_Toc395882630"/>
      <w:r w:rsidRPr="0037673A">
        <w:t>Proces: Incidentbeheer</w:t>
      </w:r>
      <w:bookmarkEnd w:id="2062"/>
    </w:p>
    <w:p w:rsidR="000A425A" w:rsidRDefault="000A425A" w:rsidP="0093143E">
      <w:pPr>
        <w:pStyle w:val="Koptekst"/>
      </w:pPr>
      <w:r w:rsidRPr="00D04828">
        <w:t xml:space="preserve">Indien een StUF onderdeel de status “In Gebruik” heeft, worden problemen en fouten die geconstateerd worden bij de implementatie in software of tijdens het gebruik in de praktijk aangemeld, geregistreerd en afgehandeld in het incident management proces. Dit geldt uitsluitend indien deze veroorzaakt worden door fouten in de StUF standaard zelf. Problemen veroorzaakt door afwijkingen op en/of onjuist gebruik van de StUF standaard worden niet in behandeling genomen. Een integratiedeskundige met StUF expertise kan verstoringen of fouten aanmelden. Afhankelijk van de urgentie en de noodzaak wordt ofwel de fout opgelost in het reguliere onderhoudsproces van StUF dan wel in een versnelde procedure. In het laatste geval wordt in overleg tussen degene die het incident heeft aangemeld en een StUF deskundige van de StUF beheerder een ‘patch’ gemaakt. Het probleem of de fout samen met de patch of ‘work around’ worden gepubliceerd op het StUF forum. Naderhand worden de verschillende  problemen en fouten meegenomen in een nieuwe versie van StUF voor een structurele oplossing. De structurele afhandeling vindt plaats binnen de reguliere hoofdprocessen Onderhoud en vernieuwing. </w:t>
      </w:r>
    </w:p>
    <w:p w:rsidR="000A425A" w:rsidRDefault="000A425A" w:rsidP="0093143E">
      <w:pPr>
        <w:pStyle w:val="Koptekst"/>
      </w:pPr>
    </w:p>
    <w:p w:rsidR="000A425A" w:rsidRPr="00D04828" w:rsidRDefault="000A425A" w:rsidP="0093143E">
      <w:pPr>
        <w:pStyle w:val="Koptekst"/>
      </w:pPr>
    </w:p>
    <w:p w:rsidR="00B20AE6" w:rsidRPr="00D04828" w:rsidRDefault="003C2E8C" w:rsidP="0093143E">
      <w:r>
        <w:rPr>
          <w:noProof/>
          <w:lang w:val="nl-NL" w:eastAsia="nl-NL"/>
        </w:rPr>
        <w:drawing>
          <wp:anchor distT="0" distB="0" distL="114300" distR="114300" simplePos="0" relativeHeight="251655680" behindDoc="0" locked="0" layoutInCell="1" allowOverlap="1">
            <wp:simplePos x="0" y="0"/>
            <wp:positionH relativeFrom="column">
              <wp:posOffset>0</wp:posOffset>
            </wp:positionH>
            <wp:positionV relativeFrom="paragraph">
              <wp:posOffset>0</wp:posOffset>
            </wp:positionV>
            <wp:extent cx="5965825" cy="1923415"/>
            <wp:effectExtent l="19050" t="19050" r="15875" b="19685"/>
            <wp:wrapTopAndBottom/>
            <wp:docPr id="511" name="Afbeelding 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1"/>
                    <pic:cNvPicPr>
                      <a:picLocks noChangeAspect="1" noChangeArrowheads="1"/>
                    </pic:cNvPicPr>
                  </pic:nvPicPr>
                  <pic:blipFill>
                    <a:blip r:embed="rId24" cstate="print"/>
                    <a:srcRect/>
                    <a:stretch>
                      <a:fillRect/>
                    </a:stretch>
                  </pic:blipFill>
                  <pic:spPr bwMode="auto">
                    <a:xfrm>
                      <a:off x="0" y="0"/>
                      <a:ext cx="5965825" cy="1923415"/>
                    </a:xfrm>
                    <a:prstGeom prst="rect">
                      <a:avLst/>
                    </a:prstGeom>
                    <a:noFill/>
                    <a:ln w="9525">
                      <a:solidFill>
                        <a:srgbClr val="C0C0C0"/>
                      </a:solidFill>
                      <a:miter lim="800000"/>
                      <a:headEnd/>
                      <a:tailEnd/>
                    </a:ln>
                  </pic:spPr>
                </pic:pic>
              </a:graphicData>
            </a:graphic>
          </wp:anchor>
        </w:drawing>
      </w:r>
    </w:p>
    <w:p w:rsidR="00B20AE6" w:rsidRPr="00D04828" w:rsidRDefault="00B20AE6" w:rsidP="0093143E">
      <w:pPr>
        <w:pStyle w:val="Koptekst"/>
      </w:pPr>
    </w:p>
    <w:p w:rsidR="00A4098E" w:rsidRPr="008D74A3" w:rsidRDefault="00E55940" w:rsidP="0093143E">
      <w:pPr>
        <w:pStyle w:val="Koptekst"/>
        <w:rPr>
          <w:u w:val="single"/>
          <w:rPrChange w:id="2063" w:author="Jan Campschroer" w:date="2014-08-15T16:53:00Z">
            <w:rPr/>
          </w:rPrChange>
        </w:rPr>
      </w:pPr>
      <w:r w:rsidRPr="00E55940">
        <w:rPr>
          <w:u w:val="single"/>
          <w:rPrChange w:id="2064" w:author="Jan Campschroer" w:date="2014-08-15T16:53:00Z">
            <w:rPr>
              <w:color w:val="0000FF"/>
              <w:u w:val="single"/>
            </w:rPr>
          </w:rPrChange>
        </w:rPr>
        <w:lastRenderedPageBreak/>
        <w:t>Procesafspraken:</w:t>
      </w:r>
    </w:p>
    <w:p w:rsidR="003C7F47" w:rsidRPr="00A4098E" w:rsidRDefault="00A4098E" w:rsidP="00414E4A">
      <w:pPr>
        <w:pStyle w:val="Koptekst"/>
      </w:pPr>
      <w:r w:rsidRPr="00A4098E">
        <w:t>Verborgen gebreken die bij implementatie en gebruik van de StUF standaard tevoorschijn komen worden opgelost in het proces incidentbeheer (zie figuur onder 3.8). Een erratum of ‘bugfix (foutoplossing)’ is de oplossing van een fout in de beoogde/bestaande functionaliteit. Een ‘Patch’ is een verzameling van errata. Voor de procedure om fouten en onvolkomenheden te repareren met behulp van errata gelden de volgende afspraken:</w:t>
      </w:r>
    </w:p>
    <w:p w:rsidR="00161636" w:rsidRDefault="003C7F47">
      <w:pPr>
        <w:pStyle w:val="Koptekst"/>
        <w:numPr>
          <w:ilvl w:val="0"/>
          <w:numId w:val="64"/>
        </w:numPr>
      </w:pPr>
      <w:r>
        <w:t>De StUF beheerder streeft naar consensus in de StUF Expertgroep,</w:t>
      </w:r>
      <w:r w:rsidR="009A6C8D">
        <w:t xml:space="preserve">een patch wordt daarom </w:t>
      </w:r>
      <w:r w:rsidR="00075C1A">
        <w:t>pas</w:t>
      </w:r>
      <w:r w:rsidR="009A6C8D">
        <w:t xml:space="preserve"> uitgebracht na review door de StUF Expertgroep</w:t>
      </w:r>
      <w:r>
        <w:t>;</w:t>
      </w:r>
    </w:p>
    <w:p w:rsidR="00161636" w:rsidRDefault="00A4098E">
      <w:pPr>
        <w:pStyle w:val="Koptekst"/>
        <w:numPr>
          <w:ilvl w:val="0"/>
          <w:numId w:val="64"/>
        </w:numPr>
      </w:pPr>
      <w:r w:rsidRPr="00A4098E">
        <w:t xml:space="preserve">Aanmelden en registreren van fouten: Errata (fouten met correctie-voorstellen) dienen op het forum van de StUF community ingediend </w:t>
      </w:r>
      <w:r w:rsidR="003C7F47">
        <w:t>en uitgediscussieerd te worden;</w:t>
      </w:r>
    </w:p>
    <w:p w:rsidR="00161636" w:rsidRDefault="00A4098E">
      <w:pPr>
        <w:pStyle w:val="Koptekst"/>
        <w:numPr>
          <w:ilvl w:val="0"/>
          <w:numId w:val="64"/>
        </w:numPr>
      </w:pPr>
      <w:r w:rsidRPr="00A4098E">
        <w:t>Beoordelen incident: Voor de beoordeling (analyse/verdere uitwerking) van errata, door de StUF beheerder, is geen toest</w:t>
      </w:r>
      <w:r w:rsidR="003C7F47">
        <w:t>emming nodig van de Expertgroep;</w:t>
      </w:r>
    </w:p>
    <w:p w:rsidR="00161636" w:rsidRDefault="00A4098E">
      <w:pPr>
        <w:pStyle w:val="Koptekst"/>
        <w:numPr>
          <w:ilvl w:val="0"/>
          <w:numId w:val="64"/>
        </w:numPr>
      </w:pPr>
      <w:r w:rsidRPr="00A4098E">
        <w:t>Bedenken van oplossing voor incident: In afwachting op de  discussie op het forum zal de StUF beheerder het erratum opnemen in een lijst met onderhoudsver</w:t>
      </w:r>
      <w:r w:rsidR="003C7F47">
        <w:t>zoeken (zowel RFC’s en Errata);</w:t>
      </w:r>
    </w:p>
    <w:p w:rsidR="00161636" w:rsidRDefault="00A4098E">
      <w:pPr>
        <w:pStyle w:val="Koptekst"/>
        <w:numPr>
          <w:ilvl w:val="0"/>
          <w:numId w:val="64"/>
        </w:numPr>
      </w:pPr>
      <w:r w:rsidRPr="00A4098E">
        <w:t>Als de voorgestelde oplossing geen problemen geeft met de ‘backwards compatibility’ zal de StUF beheerder de verandering doorvoeren. Als de voorgestelde oplossing  wel impact heeft, zal deze na bespreking in de StUF Expertgroep al dan niet als erratum of RFC in behandeling worden genomen</w:t>
      </w:r>
      <w:r w:rsidR="00075C1A">
        <w:t>;</w:t>
      </w:r>
    </w:p>
    <w:p w:rsidR="00161636" w:rsidRDefault="00A4098E">
      <w:pPr>
        <w:pStyle w:val="Koptekst"/>
        <w:numPr>
          <w:ilvl w:val="0"/>
          <w:numId w:val="64"/>
        </w:numPr>
      </w:pPr>
      <w:r w:rsidRPr="00A4098E">
        <w:t>Om invloed uit te kunnen oefenen op de voorgestelde oplossing dient tijdig gereageerd te worden op een erratum. Tijdig betekent in dit verband tot 1 dag voor de StUF Expertgroep voorafgaande aan de publicatiedatum van een patch</w:t>
      </w:r>
      <w:r w:rsidR="00075C1A">
        <w:t>;</w:t>
      </w:r>
      <w:r w:rsidR="003C7F47">
        <w:t xml:space="preserve"> </w:t>
      </w:r>
    </w:p>
    <w:p w:rsidR="00161636" w:rsidRDefault="00A4098E">
      <w:pPr>
        <w:pStyle w:val="Koptekst"/>
        <w:numPr>
          <w:ilvl w:val="0"/>
          <w:numId w:val="64"/>
        </w:numPr>
      </w:pPr>
      <w:r w:rsidRPr="00A4098E">
        <w:t>In de errata wordt een korte/minimale beschrijving opgenomen van het probleem en de oplossing</w:t>
      </w:r>
      <w:r w:rsidR="00075C1A">
        <w:t>;</w:t>
      </w:r>
    </w:p>
    <w:p w:rsidR="00161636" w:rsidRDefault="00A4098E">
      <w:pPr>
        <w:pStyle w:val="Koptekst"/>
        <w:numPr>
          <w:ilvl w:val="0"/>
          <w:numId w:val="64"/>
        </w:numPr>
      </w:pPr>
      <w:r w:rsidRPr="00A4098E">
        <w:t xml:space="preserve">Errata worden door de beheerder verzameld en éénmaal per kwartaal (1e woensdag van maart, juni, september en december) gepubliceerd in de vorm van een </w:t>
      </w:r>
      <w:r w:rsidR="003C7F47">
        <w:t xml:space="preserve">Patch (verzameling van errata). </w:t>
      </w:r>
      <w:r w:rsidR="009A6C8D">
        <w:t>Indien de StUF Expertgroep, door het uitvallen van een vergadering, nog niet in de gelegenheid is geweest om de patch goed te keuren wordt de publicatiedatum van de patch met 1 maand verschoven</w:t>
      </w:r>
      <w:r w:rsidR="00075C1A">
        <w:t>;</w:t>
      </w:r>
    </w:p>
    <w:p w:rsidR="00161636" w:rsidRDefault="00A4098E">
      <w:pPr>
        <w:pStyle w:val="Koptekst"/>
        <w:numPr>
          <w:ilvl w:val="0"/>
          <w:numId w:val="64"/>
        </w:numPr>
      </w:pPr>
      <w:r w:rsidRPr="00A4098E">
        <w:t>Indien noodzakelijk kunnen ernstige of kritieke fouten altijd eerder gecorrigeerd worden</w:t>
      </w:r>
      <w:r w:rsidR="00075C1A">
        <w:t xml:space="preserve"> maar ook in dit geval pas na goedkeuring door de StUF Expertgroep;</w:t>
      </w:r>
      <w:r w:rsidRPr="00A4098E">
        <w:t xml:space="preserve"> </w:t>
      </w:r>
    </w:p>
    <w:p w:rsidR="00161636" w:rsidRDefault="00A4098E">
      <w:pPr>
        <w:pStyle w:val="Koptekst"/>
        <w:numPr>
          <w:ilvl w:val="0"/>
          <w:numId w:val="64"/>
        </w:numPr>
      </w:pPr>
      <w:r w:rsidRPr="00A4098E">
        <w:t>Bij een patch moet de Namespace van het schema hetzelfde blijven, waarbij de historie van patches te allen tijden inzichtelijk moet zijn</w:t>
      </w:r>
      <w:r w:rsidR="00075C1A">
        <w:t>;</w:t>
      </w:r>
    </w:p>
    <w:p w:rsidR="00161636" w:rsidRDefault="00A4098E">
      <w:pPr>
        <w:pStyle w:val="Koptekst"/>
        <w:numPr>
          <w:ilvl w:val="0"/>
          <w:numId w:val="64"/>
        </w:numPr>
      </w:pPr>
      <w:r w:rsidRPr="00A4098E">
        <w:t>In één openbaar toegankelijke spreadsheet genaamd ‘onderhoudsverzoeken’ zullen voor de verschillende in gebruik (bij de StUF beheerder in beheer) zijnde, standaarden en sectormodellen alle in behandeling genomen wijzigingsverzoeken (RFC’s) en errata (ERR) worden opgenomen. In de bijbehorende tabel wordt per erratum de status aangegeven. Als een erratum wordt doorgevoerd in de standaard of het sectormodel zal worden aangegeven vanaf welke subversie het erratum verwerkt is. Hiermee is het ook duidelijk welke aanpassingen per subversie doorgevoerd zijn</w:t>
      </w:r>
      <w:r w:rsidR="00075C1A">
        <w:t>;</w:t>
      </w:r>
      <w:r w:rsidRPr="00A4098E">
        <w:t xml:space="preserve"> </w:t>
      </w:r>
    </w:p>
    <w:p w:rsidR="00161636" w:rsidRDefault="00A4098E">
      <w:pPr>
        <w:pStyle w:val="Koptekst"/>
        <w:numPr>
          <w:ilvl w:val="0"/>
          <w:numId w:val="64"/>
        </w:numPr>
      </w:pPr>
      <w:r w:rsidRPr="00A4098E">
        <w:t>Errata krijgen een uniek nummer (ERR0001, ERR0002, etc), vergelijkbaar met de RFC's. De doorlopende nummering is relatief ten opzichte van het moment van intake en analyse.</w:t>
      </w:r>
    </w:p>
    <w:p w:rsidR="00B20AE6" w:rsidRPr="00414E4A" w:rsidRDefault="007D53B1" w:rsidP="0093143E">
      <w:pPr>
        <w:pStyle w:val="Kop2"/>
        <w:rPr>
          <w:lang w:val="nl-NL"/>
        </w:rPr>
      </w:pPr>
      <w:bookmarkStart w:id="2065" w:name="_Toc395882631"/>
      <w:r w:rsidRPr="007D53B1">
        <w:rPr>
          <w:lang w:val="nl-NL"/>
        </w:rPr>
        <w:t>Proces: Publicatie en Communicatie</w:t>
      </w:r>
      <w:bookmarkEnd w:id="2065"/>
    </w:p>
    <w:p w:rsidR="000A425A" w:rsidRPr="00D04828" w:rsidRDefault="000A425A" w:rsidP="0093143E">
      <w:r w:rsidRPr="00D04828">
        <w:t>Als een StUF onderdeel de status ‘In Gebruik’ heeft, worden verschillende zaken gepubliceerd. De StUF beheerder publiceert de volledige specificatie (‘In Gebruik’) van een StUF onderdeel en een kort bericht op het publieke deel van zijn website. Publicatie houdt in dat de nieuwe versie van een StUF onderdeel openbaar wordt gemaakt voor inbouw in software, brede uitrol en ingebruikname.</w:t>
      </w:r>
    </w:p>
    <w:p w:rsidR="000A425A" w:rsidRPr="00D04828" w:rsidRDefault="000A425A" w:rsidP="0093143E"/>
    <w:p w:rsidR="000A425A" w:rsidRPr="00D04828" w:rsidRDefault="000A425A" w:rsidP="0093143E">
      <w:r w:rsidRPr="00D04828">
        <w:t xml:space="preserve">Verder wordt een persbericht uitgegeven, waarin de publicatie van de nieuwe versie van het StUF onderdeel wordt aangekondigd. Ook wordt er door de beheerder een bericht in de </w:t>
      </w:r>
      <w:r>
        <w:t>KING</w:t>
      </w:r>
      <w:r w:rsidRPr="00D04828">
        <w:t xml:space="preserve"> nieuwsbrief geplaatst. </w:t>
      </w:r>
    </w:p>
    <w:p w:rsidR="000A425A" w:rsidRPr="00D04828" w:rsidRDefault="000A425A" w:rsidP="0093143E"/>
    <w:p w:rsidR="000A425A" w:rsidRPr="00D04828" w:rsidRDefault="00BC1379" w:rsidP="0093143E">
      <w:r>
        <w:rPr>
          <w:noProof/>
          <w:lang w:val="nl-NL" w:eastAsia="nl-NL"/>
        </w:rPr>
        <w:lastRenderedPageBreak/>
        <w:drawing>
          <wp:anchor distT="0" distB="0" distL="114300" distR="114300" simplePos="0" relativeHeight="251657728" behindDoc="0" locked="0" layoutInCell="1" allowOverlap="1">
            <wp:simplePos x="0" y="0"/>
            <wp:positionH relativeFrom="column">
              <wp:align>center</wp:align>
            </wp:positionH>
            <wp:positionV relativeFrom="paragraph">
              <wp:posOffset>549275</wp:posOffset>
            </wp:positionV>
            <wp:extent cx="5009515" cy="2915285"/>
            <wp:effectExtent l="19050" t="19050" r="19685" b="18415"/>
            <wp:wrapTopAndBottom/>
            <wp:docPr id="538" name="Afbeelding 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8"/>
                    <pic:cNvPicPr>
                      <a:picLocks noChangeAspect="1" noChangeArrowheads="1"/>
                    </pic:cNvPicPr>
                  </pic:nvPicPr>
                  <pic:blipFill>
                    <a:blip r:embed="rId25" cstate="print"/>
                    <a:srcRect/>
                    <a:stretch>
                      <a:fillRect/>
                    </a:stretch>
                  </pic:blipFill>
                  <pic:spPr bwMode="auto">
                    <a:xfrm>
                      <a:off x="0" y="0"/>
                      <a:ext cx="5009515" cy="2915285"/>
                    </a:xfrm>
                    <a:prstGeom prst="rect">
                      <a:avLst/>
                    </a:prstGeom>
                    <a:noFill/>
                    <a:ln w="9525">
                      <a:solidFill>
                        <a:srgbClr val="C0C0C0"/>
                      </a:solidFill>
                      <a:miter lim="800000"/>
                      <a:headEnd/>
                      <a:tailEnd/>
                    </a:ln>
                  </pic:spPr>
                </pic:pic>
              </a:graphicData>
            </a:graphic>
          </wp:anchor>
        </w:drawing>
      </w:r>
      <w:r w:rsidR="000A425A" w:rsidRPr="00D04828">
        <w:t>Naast de nieuwe versie van de standaard en nieuws- en persberichten worden ook additionele producten gepubliceerd na</w:t>
      </w:r>
      <w:r>
        <w:t>dat deze hierop</w:t>
      </w:r>
      <w:r w:rsidR="000A425A" w:rsidRPr="00D04828">
        <w:t xml:space="preserve"> aangepast zijn. Factsheets, opleidingsmateriaal, presentaties, maar ook releasebeleid en lifecycleplanning zullen worden gepubliceerd. </w:t>
      </w:r>
    </w:p>
    <w:p w:rsidR="00B20AE6" w:rsidRPr="00261AEB" w:rsidRDefault="00B20AE6" w:rsidP="0093143E">
      <w:pPr>
        <w:rPr>
          <w:lang w:val="nl-NL"/>
        </w:rPr>
      </w:pPr>
    </w:p>
    <w:p w:rsidR="00B20AE6" w:rsidRPr="00D04828" w:rsidRDefault="00B20AE6" w:rsidP="0093143E"/>
    <w:p w:rsidR="00B20AE6" w:rsidRPr="00D04828" w:rsidRDefault="00B20AE6" w:rsidP="0093143E">
      <w:commentRangeStart w:id="2066"/>
      <w:r w:rsidRPr="00D04828">
        <w:t>Verspreiden aanbevelingsbrief VNG</w:t>
      </w:r>
    </w:p>
    <w:p w:rsidR="00B20AE6" w:rsidRPr="00D04828" w:rsidRDefault="00B20AE6" w:rsidP="0093143E">
      <w:r w:rsidRPr="00D04828">
        <w:t>Nadat de StUF Regiegroep het besluit heeft genomen om een nieuwe versie van een StUF onderdeel de status ‘In gebruik’ toe te kennen kan de Regiegroep via de StUF beheerder ten behoeve van een betere bestuurlijke omarming de VNG verzoeken een aanbevelingsbrief te sturen naar haar leden. Bij het doen van een ‘VNG Aanbeveling’ zal het principe gehanteerd worden dat maximaal één StUF configuratie wordt aanbevolen bestaande uit de StUF onderlaag, StUF-BG en StUF-ZKN.  Gelijktijdig zal worden aangegeven van welke “oude” versie van de StUF configuratie het de opvolger is en niet langer door VNG aanbevolen wordt</w:t>
      </w:r>
      <w:commentRangeEnd w:id="2066"/>
      <w:r w:rsidR="004453B7">
        <w:rPr>
          <w:rStyle w:val="Verwijzingopmerking"/>
        </w:rPr>
        <w:commentReference w:id="2066"/>
      </w:r>
      <w:r w:rsidRPr="00D04828">
        <w:t xml:space="preserve">. </w:t>
      </w:r>
    </w:p>
    <w:p w:rsidR="00B20AE6" w:rsidRPr="0037673A" w:rsidRDefault="00B20AE6" w:rsidP="0093143E">
      <w:pPr>
        <w:pStyle w:val="Kop2"/>
        <w:rPr>
          <w:lang w:val="nl-NL"/>
        </w:rPr>
      </w:pPr>
      <w:bookmarkStart w:id="2067" w:name="_Toc395882632"/>
      <w:r w:rsidRPr="0037673A">
        <w:rPr>
          <w:lang w:val="nl-NL"/>
        </w:rPr>
        <w:t>Proces: Support</w:t>
      </w:r>
      <w:bookmarkEnd w:id="2067"/>
    </w:p>
    <w:p w:rsidR="00B20AE6" w:rsidRPr="00D04828" w:rsidRDefault="00B20AE6" w:rsidP="0093143E">
      <w:pPr>
        <w:rPr>
          <w:rFonts w:cs="Arial"/>
        </w:rPr>
      </w:pPr>
      <w:r w:rsidRPr="00D04828">
        <w:t>Het proces Support bestaat uit het afhandelen van vragen over StUF. In principe worden vragen ingediend via het StUF forum. Ook kunnen g</w:t>
      </w:r>
      <w:r w:rsidRPr="00D04828">
        <w:rPr>
          <w:rFonts w:cs="Arial"/>
        </w:rPr>
        <w:t xml:space="preserve">ebruikers van StUF (bijvoorbeeld gemeenten en softwareleveranciers) supportvragen </w:t>
      </w:r>
      <w:r w:rsidR="00E7079A">
        <w:rPr>
          <w:rFonts w:cs="Arial"/>
        </w:rPr>
        <w:t>indienen bij de verantwoordelijke StUF beheerder</w:t>
      </w:r>
      <w:r w:rsidRPr="00D04828">
        <w:rPr>
          <w:rFonts w:cs="Arial"/>
        </w:rPr>
        <w:t xml:space="preserve">. </w:t>
      </w:r>
    </w:p>
    <w:p w:rsidR="00B20AE6" w:rsidRPr="00D04828" w:rsidRDefault="00B20AE6" w:rsidP="0093143E"/>
    <w:p w:rsidR="00B20AE6" w:rsidRPr="00D04828" w:rsidRDefault="00B20AE6" w:rsidP="0093143E">
      <w:r w:rsidRPr="00D04828">
        <w:rPr>
          <w:rFonts w:cs="Arial"/>
        </w:rPr>
        <w:t>De</w:t>
      </w:r>
      <w:r w:rsidRPr="00D04828">
        <w:t xml:space="preserve"> vragen worden beantwoord door een StUF deskundige van de verantwoordelijke beheerder. </w:t>
      </w:r>
    </w:p>
    <w:p w:rsidR="009839E0" w:rsidRDefault="00B20AE6" w:rsidP="0093143E">
      <w:pPr>
        <w:rPr>
          <w:ins w:id="2068" w:author="Jan Campschroer" w:date="2014-08-15T13:19:00Z"/>
        </w:rPr>
      </w:pPr>
      <w:r w:rsidRPr="00D04828">
        <w:t xml:space="preserve">Voor de StUF onderlaag, StUF-BG en StUF-ZKN is dat </w:t>
      </w:r>
      <w:r w:rsidR="006A58D7">
        <w:t>KING</w:t>
      </w:r>
      <w:r w:rsidRPr="00D04828">
        <w:t>. Voor verticale sectormodellen zijn de beheerorganisatie opgenomen in Bijlage E.</w:t>
      </w:r>
    </w:p>
    <w:p w:rsidR="009839E0" w:rsidRDefault="009839E0">
      <w:pPr>
        <w:rPr>
          <w:ins w:id="2069" w:author="Jan Campschroer" w:date="2014-08-15T13:19:00Z"/>
        </w:rPr>
      </w:pPr>
      <w:ins w:id="2070" w:author="Jan Campschroer" w:date="2014-08-15T13:19:00Z">
        <w:r>
          <w:br w:type="page"/>
        </w:r>
      </w:ins>
    </w:p>
    <w:p w:rsidR="00B20AE6" w:rsidRPr="00D04828" w:rsidRDefault="00B20AE6" w:rsidP="0093143E"/>
    <w:p w:rsidR="004453B7" w:rsidRDefault="004453B7">
      <w:pPr>
        <w:pStyle w:val="Kop1"/>
        <w:rPr>
          <w:ins w:id="2071" w:author="Jan Campschroer" w:date="2014-08-15T15:33:00Z"/>
        </w:rPr>
      </w:pPr>
      <w:bookmarkStart w:id="2072" w:name="_Toc395882633"/>
      <w:ins w:id="2073" w:author="Jan Campschroer" w:date="2014-08-15T15:32:00Z">
        <w:r>
          <w:t>Bijlage B: On</w:t>
        </w:r>
      </w:ins>
      <w:ins w:id="2074" w:author="Jan Campschroer" w:date="2014-08-15T15:33:00Z">
        <w:r>
          <w:t>twikkeling van nieuwe StUF onderdelen</w:t>
        </w:r>
        <w:bookmarkEnd w:id="2072"/>
        <w:r>
          <w:t xml:space="preserve"> </w:t>
        </w:r>
      </w:ins>
    </w:p>
    <w:p w:rsidR="004453B7" w:rsidRDefault="004453B7" w:rsidP="004453B7">
      <w:pPr>
        <w:rPr>
          <w:ins w:id="2075" w:author="Jan Campschroer" w:date="2014-08-15T15:36:00Z"/>
          <w:lang w:val="nl-NL"/>
        </w:rPr>
      </w:pPr>
    </w:p>
    <w:p w:rsidR="00A53950" w:rsidRDefault="00E02EC6" w:rsidP="004453B7">
      <w:pPr>
        <w:rPr>
          <w:ins w:id="2076" w:author="Jan Campschroer" w:date="2014-08-15T15:54:00Z"/>
          <w:lang w:val="nl-NL"/>
        </w:rPr>
      </w:pPr>
      <w:ins w:id="2077" w:author="Jan Campschroer" w:date="2014-08-15T15:36:00Z">
        <w:r>
          <w:rPr>
            <w:lang w:val="nl-NL"/>
          </w:rPr>
          <w:t>Voor het ontwikkelen van Kop</w:t>
        </w:r>
      </w:ins>
      <w:ins w:id="2078" w:author="Jan Campschroer" w:date="2014-08-15T15:37:00Z">
        <w:r>
          <w:rPr>
            <w:lang w:val="nl-NL"/>
          </w:rPr>
          <w:t xml:space="preserve">pelvlakken is </w:t>
        </w:r>
      </w:ins>
      <w:ins w:id="2079" w:author="Jan Campschroer" w:date="2014-08-15T15:39:00Z">
        <w:r w:rsidR="00A53950">
          <w:rPr>
            <w:lang w:val="nl-NL"/>
          </w:rPr>
          <w:t xml:space="preserve">door het KING </w:t>
        </w:r>
      </w:ins>
      <w:ins w:id="2080" w:author="Jan Campschroer" w:date="2014-08-15T15:37:00Z">
        <w:r>
          <w:rPr>
            <w:lang w:val="nl-NL"/>
          </w:rPr>
          <w:t xml:space="preserve">een apart procesbeschrijving gemaakt. Deze procesbeschrijving is als apart document opgenomen onder de naam : </w:t>
        </w:r>
      </w:ins>
      <w:ins w:id="2081" w:author="Jan Campschroer" w:date="2014-08-15T15:38:00Z">
        <w:r>
          <w:rPr>
            <w:lang w:val="nl-NL"/>
          </w:rPr>
          <w:t>“</w:t>
        </w:r>
        <w:r w:rsidR="00A53950">
          <w:rPr>
            <w:lang w:val="nl-NL"/>
          </w:rPr>
          <w:t>Proces- en Producteisen”</w:t>
        </w:r>
      </w:ins>
      <w:ins w:id="2082" w:author="Jan Campschroer" w:date="2014-08-15T15:39:00Z">
        <w:r w:rsidR="00A53950">
          <w:rPr>
            <w:lang w:val="nl-NL"/>
          </w:rPr>
          <w:t xml:space="preserve">. Daar zijn ook diverse andere documenten (voorbeelden en templates aan toegevoegd). </w:t>
        </w:r>
      </w:ins>
      <w:ins w:id="2083" w:author="Jan Campschroer" w:date="2014-08-15T15:40:00Z">
        <w:r w:rsidR="00A53950">
          <w:rPr>
            <w:lang w:val="nl-NL"/>
          </w:rPr>
          <w:t xml:space="preserve">Dat document </w:t>
        </w:r>
      </w:ins>
      <w:ins w:id="2084" w:author="Jan Campschroer" w:date="2014-08-15T15:41:00Z">
        <w:r w:rsidR="00A53950">
          <w:rPr>
            <w:lang w:val="nl-NL"/>
          </w:rPr>
          <w:t xml:space="preserve">en zijn </w:t>
        </w:r>
      </w:ins>
      <w:ins w:id="2085" w:author="Jan Campschroer" w:date="2014-08-15T15:46:00Z">
        <w:r w:rsidR="004B5523">
          <w:rPr>
            <w:lang w:val="nl-NL"/>
          </w:rPr>
          <w:t>toegev</w:t>
        </w:r>
      </w:ins>
      <w:ins w:id="2086" w:author="Jan Campschroer" w:date="2014-08-15T15:47:00Z">
        <w:r w:rsidR="004B5523">
          <w:rPr>
            <w:lang w:val="nl-NL"/>
          </w:rPr>
          <w:t xml:space="preserve">oegde </w:t>
        </w:r>
      </w:ins>
      <w:ins w:id="2087" w:author="Jan Campschroer" w:date="2014-08-15T15:41:00Z">
        <w:r w:rsidR="00A53950">
          <w:rPr>
            <w:lang w:val="nl-NL"/>
          </w:rPr>
          <w:t>onderdelen maken integraal onderdeel uit van dit beheermodel.</w:t>
        </w:r>
      </w:ins>
    </w:p>
    <w:p w:rsidR="00F72A1D" w:rsidRDefault="00F72A1D" w:rsidP="004453B7">
      <w:pPr>
        <w:rPr>
          <w:ins w:id="2088" w:author="Jan Campschroer" w:date="2014-08-15T15:54:00Z"/>
          <w:lang w:val="nl-NL"/>
        </w:rPr>
      </w:pPr>
    </w:p>
    <w:p w:rsidR="00F72A1D" w:rsidRPr="004453B7" w:rsidRDefault="00F72A1D" w:rsidP="004453B7">
      <w:pPr>
        <w:rPr>
          <w:ins w:id="2089" w:author="Jan Campschroer" w:date="2014-08-15T15:32:00Z"/>
          <w:lang w:val="nl-NL"/>
        </w:rPr>
      </w:pPr>
      <w:ins w:id="2090" w:author="Jan Campschroer" w:date="2014-08-15T15:54:00Z">
        <w:r>
          <w:rPr>
            <w:lang w:val="nl-NL"/>
          </w:rPr>
          <w:t>Om de sturing van de regie- en expertgroepen helder te maken is een apart document opgesteld dat is afgestemd met de regiegroep op 2 apr</w:t>
        </w:r>
      </w:ins>
      <w:ins w:id="2091" w:author="Jan Campschroer" w:date="2014-08-15T15:55:00Z">
        <w:r>
          <w:rPr>
            <w:lang w:val="nl-NL"/>
          </w:rPr>
          <w:t>il 2014. Dit document “Ontwikkelproces StUF &amp; IM standaarden” ma</w:t>
        </w:r>
      </w:ins>
      <w:ins w:id="2092" w:author="Jan Campschroer" w:date="2014-08-15T16:03:00Z">
        <w:r w:rsidR="009A0D1C">
          <w:rPr>
            <w:lang w:val="nl-NL"/>
          </w:rPr>
          <w:t>a</w:t>
        </w:r>
      </w:ins>
      <w:ins w:id="2093" w:author="Jan Campschroer" w:date="2014-08-15T15:55:00Z">
        <w:r>
          <w:rPr>
            <w:lang w:val="nl-NL"/>
          </w:rPr>
          <w:t>k</w:t>
        </w:r>
      </w:ins>
      <w:ins w:id="2094" w:author="Jan Campschroer" w:date="2014-08-15T16:03:00Z">
        <w:r w:rsidR="009A0D1C">
          <w:rPr>
            <w:lang w:val="nl-NL"/>
          </w:rPr>
          <w:t xml:space="preserve">t </w:t>
        </w:r>
      </w:ins>
      <w:ins w:id="2095" w:author="Jan Campschroer" w:date="2014-08-15T15:55:00Z">
        <w:r>
          <w:rPr>
            <w:lang w:val="nl-NL"/>
          </w:rPr>
          <w:t>integraal onderdeel uit van dit beheermodel. Dit document is gebase</w:t>
        </w:r>
      </w:ins>
      <w:ins w:id="2096" w:author="Jan Campschroer" w:date="2014-08-15T15:56:00Z">
        <w:r>
          <w:rPr>
            <w:lang w:val="nl-NL"/>
          </w:rPr>
          <w:t>erd  op het document: “</w:t>
        </w:r>
        <w:r w:rsidRPr="00F72A1D">
          <w:rPr>
            <w:lang w:val="nl-NL"/>
          </w:rPr>
          <w:t>Notitie vaststelling verticale sectormodellen en koppelvlakken</w:t>
        </w:r>
        <w:r>
          <w:rPr>
            <w:lang w:val="nl-NL"/>
          </w:rPr>
          <w:t xml:space="preserve">”. Deze laatste </w:t>
        </w:r>
      </w:ins>
      <w:ins w:id="2097" w:author="Jan Campschroer" w:date="2014-08-15T15:57:00Z">
        <w:r>
          <w:rPr>
            <w:lang w:val="nl-NL"/>
          </w:rPr>
          <w:t>behoort ook tot het Beheermodel StUF, maar is slechts toelichting.</w:t>
        </w:r>
      </w:ins>
    </w:p>
    <w:p w:rsidR="00161636" w:rsidRDefault="009839E0">
      <w:pPr>
        <w:pStyle w:val="Kop1"/>
      </w:pPr>
      <w:bookmarkStart w:id="2098" w:name="_Toc395882634"/>
      <w:ins w:id="2099" w:author="Jan Campschroer" w:date="2014-08-15T13:18:00Z">
        <w:r w:rsidRPr="00086099">
          <w:t xml:space="preserve">Bijlage </w:t>
        </w:r>
        <w:r>
          <w:t>C</w:t>
        </w:r>
        <w:r w:rsidRPr="00086099">
          <w:t>: Informatievoorziening rond StU</w:t>
        </w:r>
        <w:r>
          <w:t>F</w:t>
        </w:r>
      </w:ins>
      <w:bookmarkEnd w:id="2098"/>
    </w:p>
    <w:p w:rsidR="00B20AE6" w:rsidRPr="00D04828" w:rsidRDefault="00B20AE6" w:rsidP="0093143E">
      <w:r w:rsidRPr="00D04828">
        <w:t xml:space="preserve">Op verschillende plaatsen is informatie over StUF te vinden. Ter ondersteuning van het beheer, het gebruik van de StUF standaard en ten behoeve van de communicatie is de informatievoorziening rond StUF ingericht. De informatievoorziening voorziet de verschillende belanghebbenden van informatie. Hiervoor worden drie doelgroepen onderscheiden: </w:t>
      </w:r>
    </w:p>
    <w:p w:rsidR="00161636" w:rsidRDefault="00B20AE6">
      <w:pPr>
        <w:pStyle w:val="Lijstalinea"/>
        <w:numPr>
          <w:ilvl w:val="0"/>
          <w:numId w:val="65"/>
        </w:numPr>
      </w:pPr>
      <w:r w:rsidRPr="00D04828">
        <w:t xml:space="preserve">Geïnteresseerden en gebruikers van de standaard, </w:t>
      </w:r>
    </w:p>
    <w:p w:rsidR="00161636" w:rsidRDefault="00B20AE6">
      <w:pPr>
        <w:pStyle w:val="Lijstalinea"/>
        <w:numPr>
          <w:ilvl w:val="0"/>
          <w:numId w:val="65"/>
        </w:numPr>
      </w:pPr>
      <w:r w:rsidRPr="00D04828">
        <w:t xml:space="preserve">Leden van de StUF Community, de Regiegroep en de Expertgroep </w:t>
      </w:r>
    </w:p>
    <w:p w:rsidR="00161636" w:rsidRDefault="00B20AE6">
      <w:pPr>
        <w:pStyle w:val="Lijstalinea"/>
        <w:numPr>
          <w:ilvl w:val="0"/>
          <w:numId w:val="65"/>
        </w:numPr>
      </w:pPr>
      <w:r w:rsidRPr="00D04828">
        <w:t>Interne medewerkers</w:t>
      </w:r>
      <w:r w:rsidR="00295812">
        <w:t xml:space="preserve"> van de de StUF beheerder</w:t>
      </w:r>
      <w:r w:rsidRPr="00D04828">
        <w:t xml:space="preserve">. </w:t>
      </w:r>
    </w:p>
    <w:p w:rsidR="00B20AE6" w:rsidRPr="00D04828" w:rsidRDefault="00B20AE6" w:rsidP="0093143E">
      <w:pPr>
        <w:pStyle w:val="Kop2"/>
      </w:pPr>
      <w:bookmarkStart w:id="2100" w:name="_Toc395882635"/>
      <w:r w:rsidRPr="00D04828">
        <w:t>Geïnteresseerden en gebruikers van de standaard</w:t>
      </w:r>
      <w:bookmarkEnd w:id="2100"/>
    </w:p>
    <w:p w:rsidR="00B20AE6" w:rsidRPr="00D04828" w:rsidRDefault="00B20AE6" w:rsidP="0093143E">
      <w:r w:rsidRPr="00D04828">
        <w:t xml:space="preserve">Het publieke deel van </w:t>
      </w:r>
      <w:r w:rsidR="00295812">
        <w:t>het StUF forum en/of de website van de StUF beheerder</w:t>
      </w:r>
      <w:r w:rsidRPr="00D04828">
        <w:t xml:space="preserve"> biedt informatie over de StUF standaard. Er staan:</w:t>
      </w:r>
    </w:p>
    <w:p w:rsidR="00161636" w:rsidRDefault="00B20AE6">
      <w:pPr>
        <w:pStyle w:val="Lijstalinea"/>
        <w:numPr>
          <w:ilvl w:val="0"/>
          <w:numId w:val="66"/>
        </w:numPr>
      </w:pPr>
      <w:r w:rsidRPr="00D04828">
        <w:t>De schema’s en documentatie van de gepubliceerde versie van de generieke StUF standaard, het sectormodel StUF-BG en sectormodel StUF-ZKN;</w:t>
      </w:r>
    </w:p>
    <w:p w:rsidR="00161636" w:rsidRDefault="00B20AE6">
      <w:pPr>
        <w:pStyle w:val="Lijstalinea"/>
        <w:numPr>
          <w:ilvl w:val="0"/>
          <w:numId w:val="66"/>
        </w:numPr>
      </w:pPr>
      <w:r w:rsidRPr="00D04828">
        <w:t>Een overzicht van het gebruik van de StUF standaard;</w:t>
      </w:r>
    </w:p>
    <w:p w:rsidR="00161636" w:rsidRDefault="00B20AE6">
      <w:pPr>
        <w:pStyle w:val="Lijstalinea"/>
        <w:numPr>
          <w:ilvl w:val="0"/>
          <w:numId w:val="66"/>
        </w:numPr>
      </w:pPr>
      <w:r w:rsidRPr="00D04828">
        <w:t>De persberichten en nieuwsberichten die betrekking hebben op StUF;</w:t>
      </w:r>
    </w:p>
    <w:p w:rsidR="00161636" w:rsidRDefault="00B20AE6">
      <w:pPr>
        <w:pStyle w:val="Lijstalinea"/>
        <w:numPr>
          <w:ilvl w:val="0"/>
          <w:numId w:val="66"/>
        </w:numPr>
      </w:pPr>
      <w:r w:rsidRPr="00D04828">
        <w:t xml:space="preserve">Algemene documenten als factsheets, presentaties, opleidingsmateriaal, etc. </w:t>
      </w:r>
    </w:p>
    <w:p w:rsidR="00B20AE6" w:rsidRPr="00D04828" w:rsidRDefault="00B20AE6" w:rsidP="0093143E">
      <w:pPr>
        <w:pStyle w:val="Koptekst"/>
      </w:pPr>
    </w:p>
    <w:p w:rsidR="00B20AE6" w:rsidRPr="00D04828" w:rsidRDefault="00B20AE6" w:rsidP="0093143E">
      <w:r w:rsidRPr="00D04828">
        <w:t>Op de sites van de eigenaren van de verticale sectormodellen (zoals bijvoorbeeld de Waarderings</w:t>
      </w:r>
      <w:r w:rsidR="000A1E25">
        <w:t>-</w:t>
      </w:r>
      <w:r w:rsidRPr="00D04828">
        <w:t xml:space="preserve">kamer, </w:t>
      </w:r>
      <w:r w:rsidR="007312E2">
        <w:t>Ministerie van I&amp;M</w:t>
      </w:r>
      <w:r w:rsidRPr="00D04828">
        <w:t>, Kadaster) moeten ten minste de schema’s en documentatie te vinden zijn.</w:t>
      </w:r>
    </w:p>
    <w:p w:rsidR="00B20AE6" w:rsidRPr="00D04828" w:rsidRDefault="00B20AE6" w:rsidP="0093143E">
      <w:r w:rsidRPr="00D04828">
        <w:t xml:space="preserve">Op </w:t>
      </w:r>
      <w:r w:rsidR="00295812">
        <w:t xml:space="preserve">het StUF forum en/of </w:t>
      </w:r>
      <w:r w:rsidRPr="00D04828">
        <w:t xml:space="preserve">de site van de </w:t>
      </w:r>
      <w:r w:rsidR="00295812">
        <w:t>StUF beheerder</w:t>
      </w:r>
      <w:r w:rsidR="00295812" w:rsidRPr="00D04828">
        <w:t xml:space="preserve"> </w:t>
      </w:r>
      <w:r w:rsidRPr="00D04828">
        <w:t>staa</w:t>
      </w:r>
      <w:r w:rsidR="00295812">
        <w:t xml:space="preserve">t behalve </w:t>
      </w:r>
      <w:r w:rsidRPr="00D04828">
        <w:t xml:space="preserve">informatie over de StUF standaard ten minste de verwijzingen naar de schema’s en documentatie op de sites waar de verticale sectormodellen te vinden zijn. De beheerders van de verticale sectormodellen geven (in een URL) </w:t>
      </w:r>
      <w:r w:rsidR="00377B57">
        <w:t xml:space="preserve">minimaal </w:t>
      </w:r>
      <w:r w:rsidRPr="00D04828">
        <w:t xml:space="preserve">aan waar de schema’s en documentatie te vinden zijn. </w:t>
      </w:r>
      <w:r w:rsidR="00377B57">
        <w:t xml:space="preserve"> </w:t>
      </w:r>
    </w:p>
    <w:p w:rsidR="00B20AE6" w:rsidRPr="00D04828" w:rsidRDefault="00377B57" w:rsidP="0093143E">
      <w:r>
        <w:t xml:space="preserve">Onder voorwaarden (zie </w:t>
      </w:r>
      <w:r w:rsidR="00DA5762">
        <w:t xml:space="preserve">10. </w:t>
      </w:r>
      <w:r>
        <w:t xml:space="preserve">bijlage </w:t>
      </w:r>
      <w:r w:rsidR="00DA5762">
        <w:t>H) kunnen beheerorganisaties van StUF deelstandaarden/sectormodellen gebruik maken van het StUF formum als informatievoorzieing ter ondersteuning van het eigen beheer.</w:t>
      </w:r>
    </w:p>
    <w:p w:rsidR="00B20AE6" w:rsidRPr="00D04828" w:rsidRDefault="00B20AE6" w:rsidP="0093143E">
      <w:pPr>
        <w:pStyle w:val="Kop2"/>
      </w:pPr>
      <w:bookmarkStart w:id="2101" w:name="_Toc395882636"/>
      <w:r w:rsidRPr="00D04828">
        <w:t>Leden van de StUF Community, Regiegroep en Expertgroep</w:t>
      </w:r>
      <w:bookmarkEnd w:id="2101"/>
    </w:p>
    <w:p w:rsidR="00B20AE6" w:rsidRPr="00D04828" w:rsidRDefault="00B20AE6" w:rsidP="0093143E">
      <w:r w:rsidRPr="00D04828">
        <w:t xml:space="preserve">Leden van de StUF Community kunnen in drie vormen participeren: als lid van de Expertgroep, als lid van de Regiegroep en als lid van de Community. Via de website van </w:t>
      </w:r>
      <w:r w:rsidR="006A58D7">
        <w:t>KING</w:t>
      </w:r>
      <w:r w:rsidRPr="00D04828">
        <w:t xml:space="preserve"> is het StUF forum bereikbaar. Elke geïnteresseerde kan zich aanmelden om toegang te krijgen tot het StUF forum. Op het StUF forum is te vinden:</w:t>
      </w:r>
    </w:p>
    <w:p w:rsidR="00161636" w:rsidRDefault="00B20AE6">
      <w:pPr>
        <w:pStyle w:val="Lijstalinea"/>
        <w:numPr>
          <w:ilvl w:val="0"/>
          <w:numId w:val="67"/>
        </w:numPr>
      </w:pPr>
      <w:r w:rsidRPr="00D04828">
        <w:t xml:space="preserve">Agenda, notulen en overige vergaderstukken van alle bijeenkomsten van de Regie- en Expertgroep; </w:t>
      </w:r>
    </w:p>
    <w:p w:rsidR="00161636" w:rsidRDefault="00B20AE6">
      <w:pPr>
        <w:pStyle w:val="Lijstalinea"/>
        <w:numPr>
          <w:ilvl w:val="0"/>
          <w:numId w:val="67"/>
        </w:numPr>
      </w:pPr>
      <w:r w:rsidRPr="00D04828">
        <w:t>Documenten met wijzigingsverzoeken en het statusoverzicht wijzigingsverzoeken;</w:t>
      </w:r>
    </w:p>
    <w:p w:rsidR="00161636" w:rsidRDefault="00B20AE6">
      <w:pPr>
        <w:pStyle w:val="Lijstalinea"/>
        <w:numPr>
          <w:ilvl w:val="0"/>
          <w:numId w:val="67"/>
        </w:numPr>
      </w:pPr>
      <w:r w:rsidRPr="00D04828">
        <w:t>Toelichting op de horizontale sectormodellen;</w:t>
      </w:r>
    </w:p>
    <w:p w:rsidR="00161636" w:rsidRDefault="00F34CFF">
      <w:pPr>
        <w:pStyle w:val="Lijstalinea"/>
        <w:numPr>
          <w:ilvl w:val="0"/>
          <w:numId w:val="67"/>
        </w:numPr>
      </w:pPr>
      <w:r>
        <w:t>In gebruik zijnde, a</w:t>
      </w:r>
      <w:r w:rsidR="00B20AE6" w:rsidRPr="00D04828">
        <w:t>fgewezen en niet langer ondersteunde versies van de horizontale sectormodellen (schema’s en documentatie);</w:t>
      </w:r>
    </w:p>
    <w:p w:rsidR="00161636" w:rsidRDefault="00B20AE6">
      <w:pPr>
        <w:pStyle w:val="Lijstalinea"/>
        <w:numPr>
          <w:ilvl w:val="0"/>
          <w:numId w:val="67"/>
        </w:numPr>
      </w:pPr>
      <w:r w:rsidRPr="00D04828">
        <w:lastRenderedPageBreak/>
        <w:t>Van de generieke standaard zijn de documentatie en schema’s van de huidige (en vorige) versie(s) te vinden;</w:t>
      </w:r>
    </w:p>
    <w:p w:rsidR="00161636" w:rsidRDefault="00B20AE6">
      <w:pPr>
        <w:pStyle w:val="Lijstalinea"/>
        <w:numPr>
          <w:ilvl w:val="0"/>
          <w:numId w:val="67"/>
        </w:numPr>
      </w:pPr>
      <w:r w:rsidRPr="00D04828">
        <w:t>Diverse achtergrondinformatie.</w:t>
      </w:r>
    </w:p>
    <w:p w:rsidR="00B20AE6" w:rsidRPr="00D04828" w:rsidRDefault="00B20AE6" w:rsidP="0093143E"/>
    <w:p w:rsidR="00B20AE6" w:rsidRPr="00D04828" w:rsidRDefault="00B20AE6" w:rsidP="0093143E">
      <w:r w:rsidRPr="00D04828">
        <w:t>Leden van de Regie- en Expertgroepen</w:t>
      </w:r>
      <w:r w:rsidR="00F34CFF">
        <w:t xml:space="preserve"> worden</w:t>
      </w:r>
      <w:r w:rsidRPr="00D04828">
        <w:t xml:space="preserve"> per mail </w:t>
      </w:r>
      <w:r w:rsidR="00F34CFF">
        <w:t xml:space="preserve">geattendeerd op de </w:t>
      </w:r>
      <w:r w:rsidRPr="00D04828">
        <w:t xml:space="preserve">agenda’s, notulen en overige vergaderstukken. </w:t>
      </w:r>
    </w:p>
    <w:p w:rsidR="00B20AE6" w:rsidRPr="00D04828" w:rsidRDefault="00B20AE6" w:rsidP="0093143E"/>
    <w:p w:rsidR="00B20AE6" w:rsidRPr="00D04828" w:rsidRDefault="00B20AE6" w:rsidP="0093143E">
      <w:r w:rsidRPr="00D04828">
        <w:t xml:space="preserve">Op het forum van de StUF Community worden ook discussies gevoerd. Er zijn algemene discussies, waar vragen worden gesteld en antwoorden worden gegeven. Er zijn discussies over wijzigingsvoorstellen </w:t>
      </w:r>
      <w:r w:rsidR="00F34CFF">
        <w:t xml:space="preserve">en errata </w:t>
      </w:r>
      <w:r w:rsidRPr="00D04828">
        <w:t xml:space="preserve">die behandeld worden. En er zijn discussies (vragen en antwoorden) over de sectormodellen. </w:t>
      </w:r>
    </w:p>
    <w:p w:rsidR="00B20AE6" w:rsidRPr="00D04828" w:rsidRDefault="00B20AE6" w:rsidP="0093143E"/>
    <w:p w:rsidR="00B20AE6" w:rsidRPr="00D04828" w:rsidRDefault="00B20AE6" w:rsidP="0093143E">
      <w:pPr>
        <w:pStyle w:val="Kop2"/>
      </w:pPr>
      <w:bookmarkStart w:id="2102" w:name="_Toc395882637"/>
      <w:r w:rsidRPr="00D04828">
        <w:t>Medewerkers beheerder</w:t>
      </w:r>
      <w:bookmarkEnd w:id="2102"/>
    </w:p>
    <w:p w:rsidR="00B20AE6" w:rsidRPr="00D04828" w:rsidRDefault="00B20AE6" w:rsidP="0093143E">
      <w:r w:rsidRPr="00D04828">
        <w:t xml:space="preserve">Binnen </w:t>
      </w:r>
      <w:r w:rsidR="00F34CFF">
        <w:t>de organisatie van de StUF beheerder</w:t>
      </w:r>
      <w:r w:rsidR="00F34CFF" w:rsidRPr="00D04828">
        <w:t xml:space="preserve"> </w:t>
      </w:r>
      <w:r w:rsidRPr="00D04828">
        <w:t xml:space="preserve">wordt op een interne netwerkschijf ten behoeve van </w:t>
      </w:r>
      <w:r w:rsidR="00F34CFF">
        <w:t>interne</w:t>
      </w:r>
      <w:r w:rsidR="00F34CFF" w:rsidRPr="00D04828">
        <w:t xml:space="preserve"> </w:t>
      </w:r>
      <w:r w:rsidRPr="00D04828">
        <w:t>medewerkers bewaard:</w:t>
      </w:r>
    </w:p>
    <w:p w:rsidR="00161636" w:rsidRDefault="00B20AE6">
      <w:pPr>
        <w:pStyle w:val="Lijstalinea"/>
        <w:numPr>
          <w:ilvl w:val="0"/>
          <w:numId w:val="68"/>
        </w:numPr>
      </w:pPr>
      <w:r w:rsidRPr="00D04828">
        <w:t>Relatiebestand met alle participanten met groepsindeling</w:t>
      </w:r>
      <w:r w:rsidR="0050431B">
        <w:t>;</w:t>
      </w:r>
    </w:p>
    <w:p w:rsidR="00161636" w:rsidRDefault="009716B5">
      <w:pPr>
        <w:pStyle w:val="Lijstalinea"/>
        <w:numPr>
          <w:ilvl w:val="0"/>
          <w:numId w:val="68"/>
        </w:numPr>
      </w:pPr>
      <w:r w:rsidRPr="00D04828">
        <w:t>(voorlopige) a</w:t>
      </w:r>
      <w:r w:rsidR="00B20AE6" w:rsidRPr="00D04828">
        <w:t>genda, notulen en presentaties van alle bijeenkomsten van de Regie- en Expertgroep;</w:t>
      </w:r>
    </w:p>
    <w:p w:rsidR="00161636" w:rsidRDefault="00B20AE6">
      <w:pPr>
        <w:pStyle w:val="Lijstalinea"/>
        <w:numPr>
          <w:ilvl w:val="0"/>
          <w:numId w:val="68"/>
        </w:numPr>
      </w:pPr>
      <w:r w:rsidRPr="00D04828">
        <w:t xml:space="preserve">Schema’s en documentatie van (enkele) (versies van) (horizontale) sectormodellen; </w:t>
      </w:r>
    </w:p>
    <w:p w:rsidR="00161636" w:rsidRDefault="00B20AE6">
      <w:pPr>
        <w:pStyle w:val="Lijstalinea"/>
        <w:numPr>
          <w:ilvl w:val="0"/>
          <w:numId w:val="68"/>
        </w:numPr>
      </w:pPr>
      <w:r w:rsidRPr="00D04828">
        <w:t>Huidige en eerdere versies van het document met wijzigingsverzoeken en het statusoverzicht wijzigingsverzoeken;</w:t>
      </w:r>
    </w:p>
    <w:p w:rsidR="00161636" w:rsidRDefault="00B20AE6">
      <w:pPr>
        <w:pStyle w:val="Lijstalinea"/>
        <w:numPr>
          <w:ilvl w:val="0"/>
          <w:numId w:val="68"/>
        </w:numPr>
      </w:pPr>
      <w:r w:rsidRPr="00D04828">
        <w:t>Huidige en eerdere versies van de StUF Matrix het Overzicht StUF Standaarden;</w:t>
      </w:r>
    </w:p>
    <w:p w:rsidR="00161636" w:rsidRDefault="00B20AE6">
      <w:pPr>
        <w:pStyle w:val="Lijstalinea"/>
        <w:numPr>
          <w:ilvl w:val="0"/>
          <w:numId w:val="68"/>
        </w:numPr>
      </w:pPr>
      <w:r w:rsidRPr="00D04828">
        <w:t>Het projectplan, voortgangsrapportage, urenverantwoording, etc;</w:t>
      </w:r>
    </w:p>
    <w:p w:rsidR="00161636" w:rsidRDefault="00B20AE6">
      <w:pPr>
        <w:pStyle w:val="Lijstalinea"/>
        <w:numPr>
          <w:ilvl w:val="0"/>
          <w:numId w:val="68"/>
        </w:numPr>
      </w:pPr>
      <w:r w:rsidRPr="00D04828">
        <w:t>Diverse werkdocumenten</w:t>
      </w:r>
      <w:r w:rsidR="0050431B">
        <w:t>.</w:t>
      </w:r>
    </w:p>
    <w:p w:rsidR="00E3505D" w:rsidRDefault="00E3505D" w:rsidP="0093143E">
      <w:pPr>
        <w:rPr>
          <w:ins w:id="2103" w:author="Jan Campschroer" w:date="2014-08-11T21:50:00Z"/>
        </w:rPr>
      </w:pPr>
    </w:p>
    <w:p w:rsidR="00161636" w:rsidRDefault="00414E4A">
      <w:pPr>
        <w:pStyle w:val="Kop1"/>
      </w:pPr>
      <w:bookmarkStart w:id="2104" w:name="_Toc395882638"/>
      <w:ins w:id="2105" w:author="Jan Campschroer" w:date="2014-08-15T13:09:00Z">
        <w:r>
          <w:t xml:space="preserve">Bijlage </w:t>
        </w:r>
      </w:ins>
      <w:ins w:id="2106" w:author="Jan Campschroer" w:date="2014-08-15T13:13:00Z">
        <w:r w:rsidR="00E50B6B">
          <w:t>D</w:t>
        </w:r>
      </w:ins>
      <w:ins w:id="2107" w:author="Jan Campschroer" w:date="2014-08-15T13:16:00Z">
        <w:r w:rsidR="009839E0">
          <w:t>:</w:t>
        </w:r>
      </w:ins>
      <w:ins w:id="2108" w:author="Jan Campschroer" w:date="2014-08-15T13:13:00Z">
        <w:r w:rsidR="00E50B6B">
          <w:t xml:space="preserve"> </w:t>
        </w:r>
      </w:ins>
      <w:moveToRangeStart w:id="2109" w:author="Jan Campschroer" w:date="2014-08-11T21:50:00Z" w:name="move395557141"/>
      <w:moveTo w:id="2110" w:author="Jan Campschroer" w:date="2014-08-11T21:50:00Z">
        <w:del w:id="2111" w:author="Jan Campschroer" w:date="2014-08-11T21:50:00Z">
          <w:r w:rsidR="00E3505D" w:rsidRPr="00086099" w:rsidDel="00E3505D">
            <w:delText xml:space="preserve">Bijlage H: </w:delText>
          </w:r>
        </w:del>
        <w:r w:rsidR="00E3505D" w:rsidRPr="00086099">
          <w:t>Voorwaarden gebruik StUF forum als informatievoorziening ter ondersteuning van het eigen beheer</w:t>
        </w:r>
        <w:bookmarkEnd w:id="2104"/>
        <w:r w:rsidR="00E3505D" w:rsidRPr="00086099">
          <w:t xml:space="preserve"> </w:t>
        </w:r>
      </w:moveTo>
    </w:p>
    <w:p w:rsidR="00E3505D" w:rsidRDefault="00E3505D" w:rsidP="00E3505D">
      <w:pPr>
        <w:rPr>
          <w:lang w:val="nl-NL"/>
        </w:rPr>
      </w:pPr>
    </w:p>
    <w:p w:rsidR="00E3505D" w:rsidDel="00E3505D" w:rsidRDefault="00E3505D" w:rsidP="00E3505D">
      <w:pPr>
        <w:rPr>
          <w:del w:id="2112" w:author="Jan Campschroer" w:date="2014-08-11T21:50:00Z"/>
          <w:lang w:val="nl-NL"/>
        </w:rPr>
      </w:pPr>
    </w:p>
    <w:p w:rsidR="00E3505D" w:rsidRPr="00377B57" w:rsidRDefault="00E3505D" w:rsidP="00E3505D">
      <w:pPr>
        <w:rPr>
          <w:lang w:val="nl-NL"/>
        </w:rPr>
      </w:pPr>
      <w:moveTo w:id="2113" w:author="Jan Campschroer" w:date="2014-08-11T21:50:00Z">
        <w:r w:rsidRPr="00377B57">
          <w:rPr>
            <w:lang w:val="nl-NL"/>
          </w:rPr>
          <w:t>Het beheer van StUF wordt gefaciliteerd door het StUF forum. Ter ondersteuning kan daartoe ook door beheerorganisaties van StUF deelstandaarden/sectormodellen (anders dan KING) gebruik worden gemaakt van het online StUF forum. Hiervoor gelden de volgende door KING gestelde voorwaarden:</w:t>
        </w:r>
      </w:moveTo>
    </w:p>
    <w:p w:rsidR="00E3505D" w:rsidRPr="00377B57" w:rsidRDefault="00E3505D" w:rsidP="00E3505D">
      <w:pPr>
        <w:rPr>
          <w:lang w:val="nl-NL"/>
        </w:rPr>
      </w:pPr>
    </w:p>
    <w:p w:rsidR="00E3505D" w:rsidRPr="00377B57" w:rsidRDefault="00E3505D" w:rsidP="00E3505D">
      <w:pPr>
        <w:rPr>
          <w:lang w:val="nl-NL"/>
        </w:rPr>
      </w:pPr>
      <w:moveTo w:id="2114" w:author="Jan Campschroer" w:date="2014-08-11T21:50:00Z">
        <w:r w:rsidRPr="00377B57">
          <w:rPr>
            <w:lang w:val="nl-NL"/>
          </w:rPr>
          <w:t>a) het StUF forum (http://www.kinggemeenten.nl/gem</w:t>
        </w:r>
        <w:r>
          <w:rPr>
            <w:lang w:val="nl-NL"/>
          </w:rPr>
          <w:t>ma/gegevens-en-berichten-(stuf)</w:t>
        </w:r>
        <w:r w:rsidRPr="00377B57">
          <w:rPr>
            <w:lang w:val="nl-NL"/>
          </w:rPr>
          <w:t>) wordt  gebruikt voor het beheer, support en (door)ontwikkeling van de StUF deelstandaard/het sectormodel;</w:t>
        </w:r>
      </w:moveTo>
    </w:p>
    <w:p w:rsidR="00E3505D" w:rsidRPr="00377B57" w:rsidRDefault="00E3505D" w:rsidP="00E3505D">
      <w:pPr>
        <w:rPr>
          <w:lang w:val="nl-NL"/>
        </w:rPr>
      </w:pPr>
      <w:moveTo w:id="2115" w:author="Jan Campschroer" w:date="2014-08-11T21:50:00Z">
        <w:r w:rsidRPr="00377B57">
          <w:rPr>
            <w:lang w:val="nl-NL"/>
          </w:rPr>
          <w:t xml:space="preserve"> </w:t>
        </w:r>
      </w:moveTo>
    </w:p>
    <w:p w:rsidR="00E3505D" w:rsidRPr="00377B57" w:rsidRDefault="00E3505D" w:rsidP="00E3505D">
      <w:pPr>
        <w:rPr>
          <w:lang w:val="nl-NL"/>
        </w:rPr>
      </w:pPr>
      <w:moveTo w:id="2116" w:author="Jan Campschroer" w:date="2014-08-11T21:50:00Z">
        <w:r w:rsidRPr="00377B57">
          <w:rPr>
            <w:lang w:val="nl-NL"/>
          </w:rPr>
          <w:t>b) de desbetreffende beheerorganisatie richt het aan hun toegewezen deel op het StUF forum analoog in aan die van de reeds bestaande StUF deelstandaarden/sectormodellen;</w:t>
        </w:r>
      </w:moveTo>
    </w:p>
    <w:p w:rsidR="00E3505D" w:rsidRPr="00377B57" w:rsidRDefault="00E3505D" w:rsidP="00E3505D">
      <w:pPr>
        <w:rPr>
          <w:lang w:val="nl-NL"/>
        </w:rPr>
      </w:pPr>
      <w:moveTo w:id="2117" w:author="Jan Campschroer" w:date="2014-08-11T21:50:00Z">
        <w:r w:rsidRPr="00377B57">
          <w:rPr>
            <w:lang w:val="nl-NL"/>
          </w:rPr>
          <w:t xml:space="preserve"> </w:t>
        </w:r>
      </w:moveTo>
    </w:p>
    <w:p w:rsidR="00E3505D" w:rsidRPr="00377B57" w:rsidRDefault="00E3505D" w:rsidP="00E3505D">
      <w:pPr>
        <w:rPr>
          <w:lang w:val="nl-NL"/>
        </w:rPr>
      </w:pPr>
      <w:moveTo w:id="2118" w:author="Jan Campschroer" w:date="2014-08-11T21:50:00Z">
        <w:r w:rsidRPr="00377B57">
          <w:rPr>
            <w:lang w:val="nl-NL"/>
          </w:rPr>
          <w:t>c) de desbetreffende beheerorganisatie is/blijft verantwoordelijk voor StUF deelstandaard/sectormodel;</w:t>
        </w:r>
      </w:moveTo>
    </w:p>
    <w:p w:rsidR="00E3505D" w:rsidRPr="00377B57" w:rsidRDefault="00E3505D" w:rsidP="00E3505D">
      <w:pPr>
        <w:rPr>
          <w:lang w:val="nl-NL"/>
        </w:rPr>
      </w:pPr>
      <w:moveTo w:id="2119" w:author="Jan Campschroer" w:date="2014-08-11T21:50:00Z">
        <w:r w:rsidRPr="00377B57">
          <w:rPr>
            <w:lang w:val="nl-NL"/>
          </w:rPr>
          <w:t xml:space="preserve"> </w:t>
        </w:r>
      </w:moveTo>
    </w:p>
    <w:p w:rsidR="00E3505D" w:rsidRPr="00377B57" w:rsidRDefault="00E3505D" w:rsidP="00E3505D">
      <w:pPr>
        <w:rPr>
          <w:lang w:val="nl-NL"/>
        </w:rPr>
      </w:pPr>
      <w:moveTo w:id="2120" w:author="Jan Campschroer" w:date="2014-08-11T21:50:00Z">
        <w:r w:rsidRPr="00377B57">
          <w:rPr>
            <w:lang w:val="nl-NL"/>
          </w:rPr>
          <w:t>d) de desbetreffende beheerorganisatie het beheer zoveel mogelijk inricht analoog aan het StUF Beheermodel;</w:t>
        </w:r>
      </w:moveTo>
    </w:p>
    <w:p w:rsidR="00E3505D" w:rsidRPr="00377B57" w:rsidRDefault="00E3505D" w:rsidP="00E3505D">
      <w:pPr>
        <w:rPr>
          <w:lang w:val="nl-NL"/>
        </w:rPr>
      </w:pPr>
      <w:moveTo w:id="2121" w:author="Jan Campschroer" w:date="2014-08-11T21:50:00Z">
        <w:r w:rsidRPr="00377B57">
          <w:rPr>
            <w:lang w:val="nl-NL"/>
          </w:rPr>
          <w:t xml:space="preserve"> </w:t>
        </w:r>
      </w:moveTo>
    </w:p>
    <w:p w:rsidR="00E3505D" w:rsidRPr="00377B57" w:rsidRDefault="00E3505D" w:rsidP="00E3505D">
      <w:pPr>
        <w:rPr>
          <w:lang w:val="nl-NL"/>
        </w:rPr>
      </w:pPr>
      <w:moveTo w:id="2122" w:author="Jan Campschroer" w:date="2014-08-11T21:50:00Z">
        <w:r w:rsidRPr="00377B57">
          <w:rPr>
            <w:lang w:val="nl-NL"/>
          </w:rPr>
          <w:t>e) de desbetreffende beheerorganisatie is verantwoordelijk voor het opvolgen van de discussies, beantwoording van vragen en het contentbeheer op het aan hun toegewezen deel op het StUF forum;</w:t>
        </w:r>
      </w:moveTo>
    </w:p>
    <w:p w:rsidR="00E3505D" w:rsidRPr="00377B57" w:rsidRDefault="00E3505D" w:rsidP="00E3505D">
      <w:pPr>
        <w:rPr>
          <w:lang w:val="nl-NL"/>
        </w:rPr>
      </w:pPr>
      <w:moveTo w:id="2123" w:author="Jan Campschroer" w:date="2014-08-11T21:50:00Z">
        <w:r w:rsidRPr="00377B57">
          <w:rPr>
            <w:lang w:val="nl-NL"/>
          </w:rPr>
          <w:t xml:space="preserve"> </w:t>
        </w:r>
      </w:moveTo>
    </w:p>
    <w:p w:rsidR="00E3505D" w:rsidRPr="00377B57" w:rsidRDefault="00E3505D" w:rsidP="00E3505D">
      <w:pPr>
        <w:rPr>
          <w:lang w:val="nl-NL"/>
        </w:rPr>
      </w:pPr>
      <w:moveTo w:id="2124" w:author="Jan Campschroer" w:date="2014-08-11T21:50:00Z">
        <w:r w:rsidRPr="00377B57">
          <w:rPr>
            <w:lang w:val="nl-NL"/>
          </w:rPr>
          <w:t>f) de desbetreffende beheerorganisatie communiceert wie (in persoon) verantwoordelijk is voor het beheer van de StUF standaard/het sectormodel.</w:t>
        </w:r>
      </w:moveTo>
    </w:p>
    <w:p w:rsidR="00E3505D" w:rsidRPr="00D04828" w:rsidRDefault="00E3505D" w:rsidP="00E3505D">
      <w:pPr>
        <w:rPr>
          <w:lang w:val="nl-NL"/>
        </w:rPr>
      </w:pPr>
    </w:p>
    <w:moveToRangeEnd w:id="2109"/>
    <w:p w:rsidR="00B20AE6" w:rsidRPr="00D04828" w:rsidDel="00E50B6B" w:rsidRDefault="00B20AE6" w:rsidP="00E50B6B">
      <w:pPr>
        <w:rPr>
          <w:del w:id="2125" w:author="Jan Campschroer" w:date="2014-08-15T13:13:00Z"/>
        </w:rPr>
      </w:pPr>
      <w:del w:id="2126" w:author="Jan Campschroer" w:date="2014-08-15T13:14:00Z">
        <w:r w:rsidRPr="00D04828" w:rsidDel="00E50B6B">
          <w:br w:type="page"/>
        </w:r>
      </w:del>
    </w:p>
    <w:p w:rsidR="00161636" w:rsidRDefault="00B20AE6">
      <w:pPr>
        <w:rPr>
          <w:del w:id="2127" w:author="Jan Campschroer" w:date="2014-08-08T20:24:00Z"/>
        </w:rPr>
      </w:pPr>
      <w:del w:id="2128" w:author="Jan Campschroer" w:date="2014-08-08T20:24:00Z">
        <w:r w:rsidRPr="00086099" w:rsidDel="0038793A">
          <w:lastRenderedPageBreak/>
          <w:delText>Bijlage C: Begrippen en afkortingen</w:delText>
        </w:r>
      </w:del>
    </w:p>
    <w:p w:rsidR="00B20AE6" w:rsidRPr="00D04828" w:rsidDel="0038793A" w:rsidRDefault="00B20AE6" w:rsidP="00E50B6B">
      <w:pPr>
        <w:rPr>
          <w:del w:id="2129" w:author="Jan Campschroer" w:date="2014-08-08T20:24:00Z"/>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07"/>
        <w:gridCol w:w="7440"/>
      </w:tblGrid>
      <w:tr w:rsidR="00DB7C85" w:rsidRPr="00D04828" w:rsidDel="0038793A" w:rsidTr="00DB7C85">
        <w:trPr>
          <w:del w:id="2130" w:author="Jan Campschroer" w:date="2014-08-08T20:24:00Z"/>
        </w:trPr>
        <w:tc>
          <w:tcPr>
            <w:tcW w:w="2307" w:type="dxa"/>
            <w:shd w:val="clear" w:color="auto" w:fill="FF6600"/>
          </w:tcPr>
          <w:p w:rsidR="00DB7C85" w:rsidRPr="00D04828" w:rsidDel="0038793A" w:rsidRDefault="00DB7C85" w:rsidP="00E50B6B">
            <w:pPr>
              <w:rPr>
                <w:del w:id="2131" w:author="Jan Campschroer" w:date="2014-08-08T20:24:00Z"/>
                <w:lang w:val="nl-NL"/>
              </w:rPr>
            </w:pPr>
            <w:del w:id="2132" w:author="Jan Campschroer" w:date="2014-08-08T20:24:00Z">
              <w:r w:rsidRPr="00D04828" w:rsidDel="0038793A">
                <w:rPr>
                  <w:lang w:val="nl-NL"/>
                </w:rPr>
                <w:delText>Afkortingen</w:delText>
              </w:r>
            </w:del>
          </w:p>
        </w:tc>
        <w:tc>
          <w:tcPr>
            <w:tcW w:w="7440" w:type="dxa"/>
            <w:shd w:val="clear" w:color="auto" w:fill="FF6600"/>
          </w:tcPr>
          <w:p w:rsidR="00DB7C85" w:rsidRPr="00D04828" w:rsidDel="0038793A" w:rsidRDefault="00DB7C85" w:rsidP="00E50B6B">
            <w:pPr>
              <w:rPr>
                <w:del w:id="2133" w:author="Jan Campschroer" w:date="2014-08-08T20:24:00Z"/>
                <w:lang w:val="nl-NL"/>
              </w:rPr>
            </w:pPr>
          </w:p>
        </w:tc>
      </w:tr>
      <w:tr w:rsidR="00B20AE6" w:rsidRPr="00D04828" w:rsidDel="0038793A" w:rsidTr="00490528">
        <w:trPr>
          <w:del w:id="2134" w:author="Jan Campschroer" w:date="2014-08-08T20:24:00Z"/>
        </w:trPr>
        <w:tc>
          <w:tcPr>
            <w:tcW w:w="2307" w:type="dxa"/>
          </w:tcPr>
          <w:p w:rsidR="00B20AE6" w:rsidRPr="00D04828" w:rsidDel="0038793A" w:rsidRDefault="00B20AE6" w:rsidP="00E50B6B">
            <w:pPr>
              <w:rPr>
                <w:del w:id="2135" w:author="Jan Campschroer" w:date="2014-08-08T20:24:00Z"/>
                <w:lang w:val="nl-NL"/>
              </w:rPr>
            </w:pPr>
            <w:del w:id="2136" w:author="Jan Campschroer" w:date="2014-08-08T19:25:00Z">
              <w:r w:rsidRPr="00D04828" w:rsidDel="00253A02">
                <w:rPr>
                  <w:lang w:val="nl-NL"/>
                </w:rPr>
                <w:delText>ASL</w:delText>
              </w:r>
            </w:del>
          </w:p>
        </w:tc>
        <w:tc>
          <w:tcPr>
            <w:tcW w:w="7440" w:type="dxa"/>
          </w:tcPr>
          <w:p w:rsidR="00B20AE6" w:rsidRPr="00D04828" w:rsidDel="0038793A" w:rsidRDefault="00B20AE6" w:rsidP="00E50B6B">
            <w:pPr>
              <w:rPr>
                <w:del w:id="2137" w:author="Jan Campschroer" w:date="2014-08-08T20:24:00Z"/>
                <w:lang w:val="nl-NL"/>
              </w:rPr>
            </w:pPr>
            <w:del w:id="2138" w:author="Jan Campschroer" w:date="2014-08-08T19:25:00Z">
              <w:r w:rsidRPr="00D04828" w:rsidDel="00253A02">
                <w:rPr>
                  <w:lang w:val="nl-NL"/>
                </w:rPr>
                <w:delText>Application Service Library, een Public Domain standaard voor het beheer en onderhoud van applicaties</w:delText>
              </w:r>
            </w:del>
          </w:p>
        </w:tc>
      </w:tr>
      <w:tr w:rsidR="00B20AE6" w:rsidRPr="00D04828" w:rsidDel="0038793A" w:rsidTr="00490528">
        <w:trPr>
          <w:del w:id="2139" w:author="Jan Campschroer" w:date="2014-08-08T20:24:00Z"/>
        </w:trPr>
        <w:tc>
          <w:tcPr>
            <w:tcW w:w="2307" w:type="dxa"/>
          </w:tcPr>
          <w:p w:rsidR="00B20AE6" w:rsidRPr="00D04828" w:rsidDel="0038793A" w:rsidRDefault="00B20AE6" w:rsidP="00E50B6B">
            <w:pPr>
              <w:rPr>
                <w:del w:id="2140" w:author="Jan Campschroer" w:date="2014-08-08T20:24:00Z"/>
                <w:lang w:val="nl-NL"/>
              </w:rPr>
            </w:pPr>
            <w:del w:id="2141" w:author="Jan Campschroer" w:date="2014-08-08T19:25:00Z">
              <w:r w:rsidRPr="00D04828" w:rsidDel="00253A02">
                <w:rPr>
                  <w:lang w:val="nl-NL"/>
                </w:rPr>
                <w:delText>GEMMA</w:delText>
              </w:r>
            </w:del>
          </w:p>
        </w:tc>
        <w:tc>
          <w:tcPr>
            <w:tcW w:w="7440" w:type="dxa"/>
          </w:tcPr>
          <w:p w:rsidR="00B20AE6" w:rsidRPr="00D04828" w:rsidDel="0038793A" w:rsidRDefault="00B20AE6" w:rsidP="00E50B6B">
            <w:pPr>
              <w:rPr>
                <w:del w:id="2142" w:author="Jan Campschroer" w:date="2014-08-08T20:24:00Z"/>
                <w:lang w:val="nl-NL"/>
              </w:rPr>
            </w:pPr>
            <w:del w:id="2143" w:author="Jan Campschroer" w:date="2014-08-08T19:25:00Z">
              <w:r w:rsidRPr="00D04828" w:rsidDel="00253A02">
                <w:rPr>
                  <w:lang w:val="nl-NL"/>
                </w:rPr>
                <w:delText>Gemeentelijke Model Architectuur</w:delText>
              </w:r>
            </w:del>
          </w:p>
        </w:tc>
      </w:tr>
      <w:tr w:rsidR="00B20AE6" w:rsidRPr="00D04828" w:rsidDel="0038793A" w:rsidTr="00490528">
        <w:trPr>
          <w:del w:id="2144" w:author="Jan Campschroer" w:date="2014-08-08T20:24:00Z"/>
        </w:trPr>
        <w:tc>
          <w:tcPr>
            <w:tcW w:w="2307" w:type="dxa"/>
          </w:tcPr>
          <w:p w:rsidR="00B20AE6" w:rsidRPr="00D04828" w:rsidDel="0038793A" w:rsidRDefault="00B20AE6" w:rsidP="00E50B6B">
            <w:pPr>
              <w:rPr>
                <w:del w:id="2145" w:author="Jan Campschroer" w:date="2014-08-08T20:24:00Z"/>
                <w:lang w:val="nl-NL"/>
              </w:rPr>
            </w:pPr>
            <w:del w:id="2146" w:author="Jan Campschroer" w:date="2014-08-08T19:25:00Z">
              <w:r w:rsidRPr="00D04828" w:rsidDel="00253A02">
                <w:rPr>
                  <w:lang w:val="nl-NL"/>
                </w:rPr>
                <w:delText>GOB</w:delText>
              </w:r>
            </w:del>
          </w:p>
        </w:tc>
        <w:tc>
          <w:tcPr>
            <w:tcW w:w="7440" w:type="dxa"/>
          </w:tcPr>
          <w:p w:rsidR="00B20AE6" w:rsidRPr="00D04828" w:rsidDel="0038793A" w:rsidRDefault="00B20AE6" w:rsidP="00E50B6B">
            <w:pPr>
              <w:rPr>
                <w:del w:id="2147" w:author="Jan Campschroer" w:date="2014-08-08T20:24:00Z"/>
                <w:lang w:val="nl-NL"/>
              </w:rPr>
            </w:pPr>
            <w:del w:id="2148" w:author="Jan Campschroer" w:date="2014-08-08T19:25:00Z">
              <w:r w:rsidRPr="00D04828" w:rsidDel="00253A02">
                <w:rPr>
                  <w:lang w:val="nl-NL"/>
                </w:rPr>
                <w:delText>Gemeenschappelijke Ontsluiting Basisregistraties</w:delText>
              </w:r>
            </w:del>
          </w:p>
        </w:tc>
      </w:tr>
      <w:tr w:rsidR="00B20AE6" w:rsidRPr="00D04828" w:rsidDel="0038793A" w:rsidTr="00490528">
        <w:trPr>
          <w:del w:id="2149" w:author="Jan Campschroer" w:date="2014-08-08T20:24:00Z"/>
        </w:trPr>
        <w:tc>
          <w:tcPr>
            <w:tcW w:w="2307" w:type="dxa"/>
          </w:tcPr>
          <w:p w:rsidR="00B20AE6" w:rsidRPr="00D04828" w:rsidDel="0038793A" w:rsidRDefault="00DE2DCC" w:rsidP="00E50B6B">
            <w:pPr>
              <w:rPr>
                <w:del w:id="2150" w:author="Jan Campschroer" w:date="2014-08-08T20:24:00Z"/>
                <w:lang w:val="nl-NL"/>
              </w:rPr>
            </w:pPr>
            <w:del w:id="2151" w:author="Jan Campschroer" w:date="2014-08-08T19:25:00Z">
              <w:r w:rsidDel="00253A02">
                <w:rPr>
                  <w:lang w:val="nl-NL"/>
                </w:rPr>
                <w:delText>Digikoppeling</w:delText>
              </w:r>
            </w:del>
          </w:p>
        </w:tc>
        <w:tc>
          <w:tcPr>
            <w:tcW w:w="7440" w:type="dxa"/>
          </w:tcPr>
          <w:p w:rsidR="00B20AE6" w:rsidRPr="00D04828" w:rsidDel="0038793A" w:rsidRDefault="00DE2DCC" w:rsidP="00E50B6B">
            <w:pPr>
              <w:rPr>
                <w:del w:id="2152" w:author="Jan Campschroer" w:date="2014-08-08T20:24:00Z"/>
                <w:lang w:val="nl-NL"/>
              </w:rPr>
            </w:pPr>
            <w:del w:id="2153" w:author="Jan Campschroer" w:date="2014-08-08T19:25:00Z">
              <w:r w:rsidDel="00253A02">
                <w:rPr>
                  <w:lang w:val="nl-NL"/>
                </w:rPr>
                <w:delText xml:space="preserve">Nieuwe naam voor de </w:delText>
              </w:r>
              <w:r w:rsidR="00B20AE6" w:rsidRPr="00D04828" w:rsidDel="00253A02">
                <w:rPr>
                  <w:lang w:val="nl-NL"/>
                </w:rPr>
                <w:delText>Overheids Service Bus</w:delText>
              </w:r>
              <w:r w:rsidDel="00253A02">
                <w:rPr>
                  <w:lang w:val="nl-NL"/>
                </w:rPr>
                <w:delText xml:space="preserve"> (OSB)</w:delText>
              </w:r>
            </w:del>
          </w:p>
        </w:tc>
      </w:tr>
      <w:tr w:rsidR="00B20AE6" w:rsidRPr="00D04828" w:rsidDel="0038793A" w:rsidTr="00490528">
        <w:trPr>
          <w:del w:id="2154" w:author="Jan Campschroer" w:date="2014-08-08T20:24:00Z"/>
        </w:trPr>
        <w:tc>
          <w:tcPr>
            <w:tcW w:w="2307" w:type="dxa"/>
          </w:tcPr>
          <w:p w:rsidR="00B20AE6" w:rsidRPr="00D04828" w:rsidDel="0038793A" w:rsidRDefault="00B20AE6" w:rsidP="00E50B6B">
            <w:pPr>
              <w:rPr>
                <w:del w:id="2155" w:author="Jan Campschroer" w:date="2014-08-08T20:24:00Z"/>
              </w:rPr>
            </w:pPr>
            <w:del w:id="2156" w:author="Jan Campschroer" w:date="2014-08-08T19:25:00Z">
              <w:r w:rsidRPr="00D04828" w:rsidDel="00253A02">
                <w:delText>RFC</w:delText>
              </w:r>
            </w:del>
          </w:p>
        </w:tc>
        <w:tc>
          <w:tcPr>
            <w:tcW w:w="7440" w:type="dxa"/>
          </w:tcPr>
          <w:p w:rsidR="00B20AE6" w:rsidRPr="00D04828" w:rsidDel="0038793A" w:rsidRDefault="00B20AE6" w:rsidP="00E50B6B">
            <w:pPr>
              <w:rPr>
                <w:del w:id="2157" w:author="Jan Campschroer" w:date="2014-08-08T20:24:00Z"/>
              </w:rPr>
            </w:pPr>
            <w:del w:id="2158" w:author="Jan Campschroer" w:date="2014-08-08T19:25:00Z">
              <w:r w:rsidRPr="00D04828" w:rsidDel="00253A02">
                <w:rPr>
                  <w:u w:val="single"/>
                </w:rPr>
                <w:delText>R</w:delText>
              </w:r>
              <w:r w:rsidRPr="00D04828" w:rsidDel="00253A02">
                <w:delText xml:space="preserve">equest </w:delText>
              </w:r>
              <w:r w:rsidRPr="00D04828" w:rsidDel="00253A02">
                <w:rPr>
                  <w:u w:val="single"/>
                </w:rPr>
                <w:delText>f</w:delText>
              </w:r>
              <w:r w:rsidRPr="00D04828" w:rsidDel="00253A02">
                <w:delText xml:space="preserve">or </w:delText>
              </w:r>
              <w:r w:rsidRPr="00D04828" w:rsidDel="00253A02">
                <w:rPr>
                  <w:u w:val="single"/>
                </w:rPr>
                <w:delText>C</w:delText>
              </w:r>
              <w:r w:rsidRPr="00D04828" w:rsidDel="00253A02">
                <w:delText xml:space="preserve">hange; Synoniem voor </w:delText>
              </w:r>
              <w:r w:rsidRPr="00D04828" w:rsidDel="00253A02">
                <w:rPr>
                  <w:lang w:val="nl-NL"/>
                </w:rPr>
                <w:delText>Wijzigingsverzoek</w:delText>
              </w:r>
              <w:r w:rsidRPr="00D04828" w:rsidDel="00253A02">
                <w:delText xml:space="preserve"> </w:delText>
              </w:r>
            </w:del>
          </w:p>
        </w:tc>
      </w:tr>
      <w:tr w:rsidR="00B20AE6" w:rsidRPr="00D04828" w:rsidDel="0038793A" w:rsidTr="00490528">
        <w:trPr>
          <w:del w:id="2159" w:author="Jan Campschroer" w:date="2014-08-08T20:24:00Z"/>
        </w:trPr>
        <w:tc>
          <w:tcPr>
            <w:tcW w:w="2307" w:type="dxa"/>
          </w:tcPr>
          <w:p w:rsidR="00B20AE6" w:rsidRPr="00D04828" w:rsidDel="0038793A" w:rsidRDefault="00B20AE6" w:rsidP="00E50B6B">
            <w:pPr>
              <w:rPr>
                <w:del w:id="2160" w:author="Jan Campschroer" w:date="2014-08-08T20:24:00Z"/>
                <w:lang w:val="nl-NL"/>
              </w:rPr>
            </w:pPr>
            <w:del w:id="2161" w:author="Jan Campschroer" w:date="2014-08-08T19:25:00Z">
              <w:r w:rsidRPr="00D04828" w:rsidDel="00253A02">
                <w:rPr>
                  <w:lang w:val="nl-NL"/>
                </w:rPr>
                <w:delText>RSGB</w:delText>
              </w:r>
            </w:del>
          </w:p>
        </w:tc>
        <w:tc>
          <w:tcPr>
            <w:tcW w:w="7440" w:type="dxa"/>
          </w:tcPr>
          <w:p w:rsidR="00B20AE6" w:rsidRPr="00D04828" w:rsidDel="0038793A" w:rsidRDefault="00B20AE6" w:rsidP="00E50B6B">
            <w:pPr>
              <w:rPr>
                <w:del w:id="2162" w:author="Jan Campschroer" w:date="2014-08-08T20:24:00Z"/>
                <w:lang w:val="nl-NL"/>
              </w:rPr>
            </w:pPr>
            <w:del w:id="2163" w:author="Jan Campschroer" w:date="2014-08-08T19:25:00Z">
              <w:r w:rsidRPr="00D04828" w:rsidDel="00253A02">
                <w:rPr>
                  <w:lang w:val="nl-NL"/>
                </w:rPr>
                <w:delText>Referentiemodel Stelsel van Gemeentelijke Basisgegevens</w:delText>
              </w:r>
            </w:del>
          </w:p>
        </w:tc>
      </w:tr>
      <w:tr w:rsidR="00B20AE6" w:rsidRPr="00D04828" w:rsidDel="0038793A" w:rsidTr="00490528">
        <w:trPr>
          <w:del w:id="2164" w:author="Jan Campschroer" w:date="2014-08-08T20:24:00Z"/>
        </w:trPr>
        <w:tc>
          <w:tcPr>
            <w:tcW w:w="2307" w:type="dxa"/>
          </w:tcPr>
          <w:p w:rsidR="00B20AE6" w:rsidRPr="00D04828" w:rsidDel="0038793A" w:rsidRDefault="00B20AE6" w:rsidP="00E50B6B">
            <w:pPr>
              <w:rPr>
                <w:del w:id="2165" w:author="Jan Campschroer" w:date="2014-08-08T20:24:00Z"/>
              </w:rPr>
            </w:pPr>
            <w:del w:id="2166" w:author="Jan Campschroer" w:date="2014-08-08T19:25:00Z">
              <w:r w:rsidRPr="00D04828" w:rsidDel="00253A02">
                <w:delText>StUF</w:delText>
              </w:r>
            </w:del>
          </w:p>
        </w:tc>
        <w:tc>
          <w:tcPr>
            <w:tcW w:w="7440" w:type="dxa"/>
          </w:tcPr>
          <w:p w:rsidR="00161636" w:rsidRDefault="00B20AE6">
            <w:pPr>
              <w:rPr>
                <w:del w:id="2167" w:author="Jan Campschroer" w:date="2014-08-08T20:24:00Z"/>
              </w:rPr>
            </w:pPr>
            <w:del w:id="2168" w:author="Jan Campschroer" w:date="2014-08-08T19:25:00Z">
              <w:r w:rsidRPr="00D04828" w:rsidDel="00253A02">
                <w:delText>Standaard Uitwisselings Formaat</w:delText>
              </w:r>
            </w:del>
          </w:p>
        </w:tc>
      </w:tr>
      <w:tr w:rsidR="00B20AE6" w:rsidRPr="00D04828" w:rsidDel="0038793A" w:rsidTr="00490528">
        <w:trPr>
          <w:del w:id="2169" w:author="Jan Campschroer" w:date="2014-08-08T20:24:00Z"/>
        </w:trPr>
        <w:tc>
          <w:tcPr>
            <w:tcW w:w="2307" w:type="dxa"/>
          </w:tcPr>
          <w:p w:rsidR="00B20AE6" w:rsidRPr="00D04828" w:rsidDel="0038793A" w:rsidRDefault="00B20AE6" w:rsidP="00E50B6B">
            <w:pPr>
              <w:rPr>
                <w:del w:id="2170" w:author="Jan Campschroer" w:date="2014-08-08T20:24:00Z"/>
              </w:rPr>
            </w:pPr>
            <w:del w:id="2171" w:author="Jan Campschroer" w:date="2014-08-08T19:25:00Z">
              <w:r w:rsidRPr="00D04828" w:rsidDel="00253A02">
                <w:delText>StUF-BG</w:delText>
              </w:r>
            </w:del>
          </w:p>
        </w:tc>
        <w:tc>
          <w:tcPr>
            <w:tcW w:w="7440" w:type="dxa"/>
          </w:tcPr>
          <w:p w:rsidR="00B20AE6" w:rsidRPr="00D04828" w:rsidDel="0038793A" w:rsidRDefault="00B20AE6" w:rsidP="00E50B6B">
            <w:pPr>
              <w:rPr>
                <w:del w:id="2172" w:author="Jan Campschroer" w:date="2014-08-08T20:24:00Z"/>
              </w:rPr>
            </w:pPr>
            <w:del w:id="2173" w:author="Jan Campschroer" w:date="2014-08-08T19:25:00Z">
              <w:r w:rsidRPr="00D04828" w:rsidDel="00253A02">
                <w:delText>Horizontaal sectormodel StUF Basis Gegevens</w:delText>
              </w:r>
            </w:del>
          </w:p>
        </w:tc>
      </w:tr>
      <w:tr w:rsidR="00B20AE6" w:rsidRPr="00D04828" w:rsidDel="0038793A" w:rsidTr="00490528">
        <w:trPr>
          <w:del w:id="2174" w:author="Jan Campschroer" w:date="2014-08-08T20:24:00Z"/>
        </w:trPr>
        <w:tc>
          <w:tcPr>
            <w:tcW w:w="2307" w:type="dxa"/>
          </w:tcPr>
          <w:p w:rsidR="00B20AE6" w:rsidRPr="00D04828" w:rsidDel="0038793A" w:rsidRDefault="00B20AE6" w:rsidP="00E50B6B">
            <w:pPr>
              <w:rPr>
                <w:del w:id="2175" w:author="Jan Campschroer" w:date="2014-08-08T20:24:00Z"/>
              </w:rPr>
            </w:pPr>
            <w:del w:id="2176" w:author="Jan Campschroer" w:date="2014-08-08T19:25:00Z">
              <w:r w:rsidRPr="00D04828" w:rsidDel="00253A02">
                <w:delText>StUF-ZKN</w:delText>
              </w:r>
            </w:del>
          </w:p>
        </w:tc>
        <w:tc>
          <w:tcPr>
            <w:tcW w:w="7440" w:type="dxa"/>
          </w:tcPr>
          <w:p w:rsidR="00B20AE6" w:rsidRPr="00D04828" w:rsidDel="0038793A" w:rsidRDefault="00B20AE6" w:rsidP="00E50B6B">
            <w:pPr>
              <w:rPr>
                <w:del w:id="2177" w:author="Jan Campschroer" w:date="2014-08-08T20:24:00Z"/>
              </w:rPr>
            </w:pPr>
            <w:del w:id="2178" w:author="Jan Campschroer" w:date="2014-08-08T19:25:00Z">
              <w:r w:rsidRPr="00D04828" w:rsidDel="00253A02">
                <w:delText>Horizontaal sectormodel StUF Zaken</w:delText>
              </w:r>
            </w:del>
          </w:p>
        </w:tc>
      </w:tr>
      <w:tr w:rsidR="00B20AE6" w:rsidRPr="00D04828" w:rsidDel="0038793A" w:rsidTr="00490528">
        <w:trPr>
          <w:del w:id="2179" w:author="Jan Campschroer" w:date="2014-08-08T20:24:00Z"/>
        </w:trPr>
        <w:tc>
          <w:tcPr>
            <w:tcW w:w="2307" w:type="dxa"/>
          </w:tcPr>
          <w:p w:rsidR="00B20AE6" w:rsidRPr="00D04828" w:rsidDel="0038793A" w:rsidRDefault="00B20AE6" w:rsidP="00E50B6B">
            <w:pPr>
              <w:rPr>
                <w:del w:id="2180" w:author="Jan Campschroer" w:date="2014-08-08T20:24:00Z"/>
                <w:lang w:val="nl-NL"/>
              </w:rPr>
            </w:pPr>
            <w:del w:id="2181" w:author="Jan Campschroer" w:date="2014-08-08T19:25:00Z">
              <w:r w:rsidRPr="00D04828" w:rsidDel="00253A02">
                <w:rPr>
                  <w:lang w:val="nl-NL"/>
                </w:rPr>
                <w:delText>VNG</w:delText>
              </w:r>
            </w:del>
          </w:p>
        </w:tc>
        <w:tc>
          <w:tcPr>
            <w:tcW w:w="7440" w:type="dxa"/>
          </w:tcPr>
          <w:p w:rsidR="00B20AE6" w:rsidRPr="00D04828" w:rsidDel="0038793A" w:rsidRDefault="00B20AE6" w:rsidP="00E50B6B">
            <w:pPr>
              <w:rPr>
                <w:del w:id="2182" w:author="Jan Campschroer" w:date="2014-08-08T20:24:00Z"/>
                <w:lang w:val="nl-NL"/>
              </w:rPr>
            </w:pPr>
            <w:del w:id="2183" w:author="Jan Campschroer" w:date="2014-08-08T19:25:00Z">
              <w:r w:rsidRPr="00D04828" w:rsidDel="00253A02">
                <w:rPr>
                  <w:lang w:val="nl-NL"/>
                </w:rPr>
                <w:delText>Vereniging van Nederlandse Gemeenten</w:delText>
              </w:r>
            </w:del>
          </w:p>
        </w:tc>
      </w:tr>
      <w:tr w:rsidR="00B20AE6" w:rsidRPr="00D04828" w:rsidDel="00A062B8" w:rsidTr="00490528">
        <w:trPr>
          <w:del w:id="2184" w:author="Jan Campschroer" w:date="2014-08-08T20:24:00Z"/>
        </w:trPr>
        <w:tc>
          <w:tcPr>
            <w:tcW w:w="2307" w:type="dxa"/>
          </w:tcPr>
          <w:p w:rsidR="00B20AE6" w:rsidRPr="00D04828" w:rsidDel="00A062B8" w:rsidRDefault="00B20AE6" w:rsidP="00E50B6B">
            <w:pPr>
              <w:rPr>
                <w:del w:id="2185" w:author="Jan Campschroer" w:date="2014-08-08T20:24:00Z"/>
                <w:lang w:val="en-GB"/>
              </w:rPr>
            </w:pPr>
            <w:del w:id="2186" w:author="Jan Campschroer" w:date="2014-08-08T19:25:00Z">
              <w:r w:rsidRPr="00D04828" w:rsidDel="00253A02">
                <w:rPr>
                  <w:lang w:val="en-GB"/>
                </w:rPr>
                <w:delText>W3C</w:delText>
              </w:r>
            </w:del>
          </w:p>
        </w:tc>
        <w:tc>
          <w:tcPr>
            <w:tcW w:w="7440" w:type="dxa"/>
          </w:tcPr>
          <w:p w:rsidR="00B20AE6" w:rsidRPr="00D04828" w:rsidDel="00A062B8" w:rsidRDefault="00B20AE6" w:rsidP="00E50B6B">
            <w:pPr>
              <w:rPr>
                <w:del w:id="2187" w:author="Jan Campschroer" w:date="2014-08-08T20:24:00Z"/>
                <w:lang w:val="en-GB"/>
              </w:rPr>
            </w:pPr>
            <w:del w:id="2188" w:author="Jan Campschroer" w:date="2014-08-08T19:25:00Z">
              <w:r w:rsidRPr="00D04828" w:rsidDel="00253A02">
                <w:rPr>
                  <w:lang w:val="en-GB"/>
                </w:rPr>
                <w:delText>World Wide Web Consortium</w:delText>
              </w:r>
            </w:del>
          </w:p>
        </w:tc>
      </w:tr>
      <w:tr w:rsidR="00B20AE6" w:rsidRPr="00D04828" w:rsidDel="00A062B8" w:rsidTr="00490528">
        <w:trPr>
          <w:del w:id="2189" w:author="Jan Campschroer" w:date="2014-08-08T20:24:00Z"/>
        </w:trPr>
        <w:tc>
          <w:tcPr>
            <w:tcW w:w="2307" w:type="dxa"/>
          </w:tcPr>
          <w:p w:rsidR="00B20AE6" w:rsidRPr="00D04828" w:rsidDel="00A062B8" w:rsidRDefault="00B20AE6" w:rsidP="00E50B6B">
            <w:pPr>
              <w:rPr>
                <w:del w:id="2190" w:author="Jan Campschroer" w:date="2014-08-08T20:24:00Z"/>
                <w:lang w:val="en-GB"/>
              </w:rPr>
            </w:pPr>
            <w:del w:id="2191" w:author="Jan Campschroer" w:date="2014-08-08T19:25:00Z">
              <w:r w:rsidRPr="00D04828" w:rsidDel="00253A02">
                <w:rPr>
                  <w:lang w:val="en-GB"/>
                </w:rPr>
                <w:delText>WSDL</w:delText>
              </w:r>
            </w:del>
          </w:p>
        </w:tc>
        <w:tc>
          <w:tcPr>
            <w:tcW w:w="7440" w:type="dxa"/>
          </w:tcPr>
          <w:p w:rsidR="00B20AE6" w:rsidRPr="00D04828" w:rsidDel="00A062B8" w:rsidRDefault="00B20AE6" w:rsidP="00E50B6B">
            <w:pPr>
              <w:rPr>
                <w:del w:id="2192" w:author="Jan Campschroer" w:date="2014-08-08T20:24:00Z"/>
                <w:lang w:val="en-GB"/>
              </w:rPr>
            </w:pPr>
            <w:del w:id="2193" w:author="Jan Campschroer" w:date="2014-08-08T19:25:00Z">
              <w:r w:rsidRPr="00D04828" w:rsidDel="00253A02">
                <w:rPr>
                  <w:lang w:val="en-GB"/>
                </w:rPr>
                <w:delText>Web Service Definition Language</w:delText>
              </w:r>
            </w:del>
          </w:p>
        </w:tc>
      </w:tr>
      <w:tr w:rsidR="00B20AE6" w:rsidRPr="00D04828" w:rsidDel="00A062B8" w:rsidTr="00490528">
        <w:trPr>
          <w:del w:id="2194" w:author="Jan Campschroer" w:date="2014-08-08T20:24:00Z"/>
        </w:trPr>
        <w:tc>
          <w:tcPr>
            <w:tcW w:w="2307" w:type="dxa"/>
          </w:tcPr>
          <w:p w:rsidR="00B20AE6" w:rsidRPr="00D04828" w:rsidDel="00A062B8" w:rsidRDefault="00B20AE6" w:rsidP="00E50B6B">
            <w:pPr>
              <w:rPr>
                <w:del w:id="2195" w:author="Jan Campschroer" w:date="2014-08-08T20:24:00Z"/>
                <w:lang w:val="en-GB"/>
              </w:rPr>
            </w:pPr>
            <w:del w:id="2196" w:author="Jan Campschroer" w:date="2014-08-08T19:25:00Z">
              <w:r w:rsidRPr="00D04828" w:rsidDel="00253A02">
                <w:rPr>
                  <w:lang w:val="en-GB"/>
                </w:rPr>
                <w:delText>XML</w:delText>
              </w:r>
            </w:del>
          </w:p>
        </w:tc>
        <w:tc>
          <w:tcPr>
            <w:tcW w:w="7440" w:type="dxa"/>
          </w:tcPr>
          <w:p w:rsidR="00B20AE6" w:rsidRPr="00D04828" w:rsidDel="00A062B8" w:rsidRDefault="00B20AE6" w:rsidP="00E50B6B">
            <w:pPr>
              <w:rPr>
                <w:del w:id="2197" w:author="Jan Campschroer" w:date="2014-08-08T20:24:00Z"/>
                <w:lang w:val="en-GB"/>
              </w:rPr>
            </w:pPr>
            <w:del w:id="2198" w:author="Jan Campschroer" w:date="2014-08-08T19:25:00Z">
              <w:r w:rsidRPr="00D04828" w:rsidDel="00253A02">
                <w:rPr>
                  <w:lang w:val="en-GB"/>
                </w:rPr>
                <w:delText>eXtensible Markup Language</w:delText>
              </w:r>
            </w:del>
          </w:p>
        </w:tc>
      </w:tr>
      <w:tr w:rsidR="00B20AE6" w:rsidRPr="00D04828" w:rsidDel="00A062B8" w:rsidTr="00490528">
        <w:trPr>
          <w:del w:id="2199" w:author="Jan Campschroer" w:date="2014-08-08T20:24:00Z"/>
        </w:trPr>
        <w:tc>
          <w:tcPr>
            <w:tcW w:w="2307" w:type="dxa"/>
          </w:tcPr>
          <w:p w:rsidR="00B20AE6" w:rsidRPr="00D04828" w:rsidDel="00A062B8" w:rsidRDefault="00B20AE6" w:rsidP="00E50B6B">
            <w:pPr>
              <w:rPr>
                <w:del w:id="2200" w:author="Jan Campschroer" w:date="2014-08-08T20:24:00Z"/>
                <w:lang w:val="en-GB"/>
              </w:rPr>
            </w:pPr>
            <w:del w:id="2201" w:author="Jan Campschroer" w:date="2014-08-08T19:25:00Z">
              <w:r w:rsidRPr="00D04828" w:rsidDel="00253A02">
                <w:rPr>
                  <w:lang w:val="en-GB"/>
                </w:rPr>
                <w:delText>XSD</w:delText>
              </w:r>
            </w:del>
          </w:p>
        </w:tc>
        <w:tc>
          <w:tcPr>
            <w:tcW w:w="7440" w:type="dxa"/>
          </w:tcPr>
          <w:p w:rsidR="00B20AE6" w:rsidRPr="00D04828" w:rsidDel="00A062B8" w:rsidRDefault="00B20AE6" w:rsidP="00E50B6B">
            <w:pPr>
              <w:rPr>
                <w:del w:id="2202" w:author="Jan Campschroer" w:date="2014-08-08T20:24:00Z"/>
                <w:lang w:val="en-GB"/>
              </w:rPr>
            </w:pPr>
            <w:del w:id="2203" w:author="Jan Campschroer" w:date="2014-08-08T19:25:00Z">
              <w:r w:rsidRPr="00D04828" w:rsidDel="00253A02">
                <w:rPr>
                  <w:lang w:val="en-GB"/>
                </w:rPr>
                <w:delText>XML Schema Definition</w:delText>
              </w:r>
            </w:del>
          </w:p>
        </w:tc>
      </w:tr>
    </w:tbl>
    <w:p w:rsidR="00DB7C85" w:rsidRPr="00D04828" w:rsidDel="00A062B8" w:rsidRDefault="00DB7C85" w:rsidP="00E50B6B">
      <w:pPr>
        <w:rPr>
          <w:del w:id="2204" w:author="Jan Campschroer" w:date="2014-08-08T20:24:00Z"/>
          <w:lang w:val="en-GB"/>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58"/>
        <w:gridCol w:w="7389"/>
      </w:tblGrid>
      <w:tr w:rsidR="00DB7C85" w:rsidRPr="00D04828" w:rsidDel="00E50B6B" w:rsidTr="00DB7C85">
        <w:trPr>
          <w:del w:id="2205" w:author="Jan Campschroer" w:date="2014-08-15T13:13:00Z"/>
        </w:trPr>
        <w:tc>
          <w:tcPr>
            <w:tcW w:w="2358" w:type="dxa"/>
            <w:shd w:val="clear" w:color="auto" w:fill="FF6600"/>
          </w:tcPr>
          <w:p w:rsidR="00DB7C85" w:rsidRPr="00D04828" w:rsidDel="00E50B6B" w:rsidRDefault="00DB7C85" w:rsidP="00E50B6B">
            <w:pPr>
              <w:rPr>
                <w:del w:id="2206" w:author="Jan Campschroer" w:date="2014-08-15T13:13:00Z"/>
                <w:lang w:val="nl-NL"/>
              </w:rPr>
            </w:pPr>
            <w:del w:id="2207" w:author="Jan Campschroer" w:date="2014-08-15T13:13:00Z">
              <w:r w:rsidRPr="00D04828" w:rsidDel="00E50B6B">
                <w:rPr>
                  <w:lang w:val="nl-NL"/>
                </w:rPr>
                <w:delText>Begrippen</w:delText>
              </w:r>
            </w:del>
          </w:p>
        </w:tc>
        <w:tc>
          <w:tcPr>
            <w:tcW w:w="7389" w:type="dxa"/>
            <w:shd w:val="clear" w:color="auto" w:fill="FF6600"/>
          </w:tcPr>
          <w:p w:rsidR="00DB7C85" w:rsidRPr="00D04828" w:rsidDel="00E50B6B" w:rsidRDefault="00DB7C85" w:rsidP="00E50B6B">
            <w:pPr>
              <w:rPr>
                <w:del w:id="2208" w:author="Jan Campschroer" w:date="2014-08-15T13:13:00Z"/>
              </w:rPr>
            </w:pPr>
          </w:p>
        </w:tc>
      </w:tr>
      <w:tr w:rsidR="00B20AE6" w:rsidRPr="00D04828" w:rsidDel="00253A02" w:rsidTr="00490528">
        <w:trPr>
          <w:del w:id="2209" w:author="Jan Campschroer" w:date="2014-08-08T19:28:00Z"/>
        </w:trPr>
        <w:tc>
          <w:tcPr>
            <w:tcW w:w="2358" w:type="dxa"/>
          </w:tcPr>
          <w:p w:rsidR="00B20AE6" w:rsidRPr="00D04828" w:rsidDel="00253A02" w:rsidRDefault="00B20AE6" w:rsidP="00E50B6B">
            <w:pPr>
              <w:rPr>
                <w:del w:id="2210" w:author="Jan Campschroer" w:date="2014-08-08T19:28:00Z"/>
              </w:rPr>
            </w:pPr>
            <w:del w:id="2211" w:author="Jan Campschroer" w:date="2014-08-08T19:28:00Z">
              <w:r w:rsidRPr="00D04828" w:rsidDel="00253A02">
                <w:delText>Additionele producten</w:delText>
              </w:r>
            </w:del>
          </w:p>
        </w:tc>
        <w:tc>
          <w:tcPr>
            <w:tcW w:w="7389" w:type="dxa"/>
          </w:tcPr>
          <w:p w:rsidR="00B20AE6" w:rsidRPr="00D04828" w:rsidDel="00253A02" w:rsidRDefault="00B20AE6" w:rsidP="00E50B6B">
            <w:pPr>
              <w:rPr>
                <w:del w:id="2212" w:author="Jan Campschroer" w:date="2014-08-08T19:28:00Z"/>
              </w:rPr>
            </w:pPr>
            <w:del w:id="2213" w:author="Jan Campschroer" w:date="2014-08-08T19:28:00Z">
              <w:r w:rsidRPr="00D04828" w:rsidDel="00253A02">
                <w:delText xml:space="preserve">Het geheel van toegevoegde producten, diensten, informatie- en hulpmiddelen ten behoeve van de StUF familie. Bijvoorbeeld: opleidingsmateriaal, </w:delText>
              </w:r>
              <w:r w:rsidR="002C081F" w:rsidDel="00253A02">
                <w:delText xml:space="preserve">productenoverzicht, </w:delText>
              </w:r>
              <w:r w:rsidRPr="00D04828" w:rsidDel="00253A02">
                <w:delText>extra documentatie, testhulpmiddelen, transformatie/vertaalspecificaties en/of tooling, bestekteksten, factsheets, etc.</w:delText>
              </w:r>
            </w:del>
          </w:p>
        </w:tc>
      </w:tr>
      <w:tr w:rsidR="00B20AE6" w:rsidRPr="00D04828" w:rsidDel="00253A02" w:rsidTr="00490528">
        <w:trPr>
          <w:del w:id="2214" w:author="Jan Campschroer" w:date="2014-08-08T19:28:00Z"/>
        </w:trPr>
        <w:tc>
          <w:tcPr>
            <w:tcW w:w="2358" w:type="dxa"/>
          </w:tcPr>
          <w:p w:rsidR="00B20AE6" w:rsidRPr="00D04828" w:rsidDel="00253A02" w:rsidRDefault="00B20AE6" w:rsidP="00E50B6B">
            <w:pPr>
              <w:rPr>
                <w:del w:id="2215" w:author="Jan Campschroer" w:date="2014-08-08T19:28:00Z"/>
              </w:rPr>
            </w:pPr>
            <w:del w:id="2216" w:author="Jan Campschroer" w:date="2014-08-08T19:28:00Z">
              <w:r w:rsidRPr="00D04828" w:rsidDel="00253A02">
                <w:delText>StUF beheer</w:delText>
              </w:r>
            </w:del>
          </w:p>
        </w:tc>
        <w:tc>
          <w:tcPr>
            <w:tcW w:w="7389" w:type="dxa"/>
          </w:tcPr>
          <w:p w:rsidR="00B20AE6" w:rsidRPr="00D04828" w:rsidDel="00253A02" w:rsidRDefault="00B20AE6" w:rsidP="00E50B6B">
            <w:pPr>
              <w:rPr>
                <w:del w:id="2217" w:author="Jan Campschroer" w:date="2014-08-08T19:28:00Z"/>
              </w:rPr>
            </w:pPr>
            <w:del w:id="2218" w:author="Jan Campschroer" w:date="2014-08-08T19:28:00Z">
              <w:r w:rsidRPr="00D04828" w:rsidDel="00253A02">
                <w:delText>Het geheel van processen, besturing, organisatie en informatievoorziening dat noodzakelijk is om de StUF familie en de additionele producten in stand te houden, te onderhouden en door te ontwikkelen.</w:delText>
              </w:r>
            </w:del>
          </w:p>
        </w:tc>
      </w:tr>
      <w:tr w:rsidR="00B20AE6" w:rsidRPr="00D04828" w:rsidDel="00253A02" w:rsidTr="00490528">
        <w:trPr>
          <w:del w:id="2219" w:author="Jan Campschroer" w:date="2014-08-08T19:28:00Z"/>
        </w:trPr>
        <w:tc>
          <w:tcPr>
            <w:tcW w:w="2358" w:type="dxa"/>
          </w:tcPr>
          <w:p w:rsidR="00B20AE6" w:rsidRPr="00D04828" w:rsidDel="00253A02" w:rsidRDefault="00B20AE6" w:rsidP="00E50B6B">
            <w:pPr>
              <w:rPr>
                <w:del w:id="2220" w:author="Jan Campschroer" w:date="2014-08-08T19:28:00Z"/>
              </w:rPr>
            </w:pPr>
            <w:del w:id="2221" w:author="Jan Campschroer" w:date="2014-08-08T19:28:00Z">
              <w:r w:rsidRPr="00D04828" w:rsidDel="00253A02">
                <w:delText>Beheerder</w:delText>
              </w:r>
            </w:del>
          </w:p>
        </w:tc>
        <w:tc>
          <w:tcPr>
            <w:tcW w:w="7389" w:type="dxa"/>
          </w:tcPr>
          <w:p w:rsidR="00B20AE6" w:rsidRPr="00D04828" w:rsidDel="00253A02" w:rsidRDefault="00B20AE6" w:rsidP="00E50B6B">
            <w:pPr>
              <w:rPr>
                <w:del w:id="2222" w:author="Jan Campschroer" w:date="2014-08-08T19:28:00Z"/>
                <w:lang w:val="nl-NL"/>
              </w:rPr>
            </w:pPr>
            <w:del w:id="2223" w:author="Jan Campschroer" w:date="2014-08-08T19:28:00Z">
              <w:r w:rsidRPr="00D04828" w:rsidDel="00253A02">
                <w:delText xml:space="preserve">De organisatie die verantwoordelijk is voor het beheer van de standaard. Momenteel voert </w:delText>
              </w:r>
              <w:r w:rsidR="006A58D7" w:rsidDel="00253A02">
                <w:rPr>
                  <w:lang w:val="nl-NL"/>
                </w:rPr>
                <w:delText>KING</w:delText>
              </w:r>
              <w:r w:rsidRPr="00D04828" w:rsidDel="00253A02">
                <w:rPr>
                  <w:lang w:val="nl-NL"/>
                </w:rPr>
                <w:delText xml:space="preserve"> dit uit in opdracht van VNG en het Ministerie van BZK.</w:delText>
              </w:r>
            </w:del>
          </w:p>
        </w:tc>
      </w:tr>
      <w:tr w:rsidR="004C1623" w:rsidRPr="00D04828" w:rsidDel="00253A02" w:rsidTr="00490528">
        <w:trPr>
          <w:del w:id="2224" w:author="Jan Campschroer" w:date="2014-08-08T19:28:00Z"/>
        </w:trPr>
        <w:tc>
          <w:tcPr>
            <w:tcW w:w="2358" w:type="dxa"/>
          </w:tcPr>
          <w:p w:rsidR="004C1623" w:rsidRPr="00D04828" w:rsidDel="00253A02" w:rsidRDefault="004C1623" w:rsidP="00E50B6B">
            <w:pPr>
              <w:rPr>
                <w:del w:id="2225" w:author="Jan Campschroer" w:date="2014-08-08T19:28:00Z"/>
              </w:rPr>
            </w:pPr>
            <w:del w:id="2226" w:author="Jan Campschroer" w:date="2014-08-08T19:28:00Z">
              <w:r w:rsidRPr="00D04828" w:rsidDel="00253A02">
                <w:delText>Beheermodel</w:delText>
              </w:r>
            </w:del>
          </w:p>
        </w:tc>
        <w:tc>
          <w:tcPr>
            <w:tcW w:w="7389" w:type="dxa"/>
          </w:tcPr>
          <w:p w:rsidR="004C1623" w:rsidRPr="00D04828" w:rsidDel="00253A02" w:rsidRDefault="004C1623" w:rsidP="00E50B6B">
            <w:pPr>
              <w:rPr>
                <w:del w:id="2227" w:author="Jan Campschroer" w:date="2014-08-08T19:28:00Z"/>
              </w:rPr>
            </w:pPr>
            <w:del w:id="2228" w:author="Jan Campschroer" w:date="2014-08-08T19:28:00Z">
              <w:r w:rsidRPr="00D04828" w:rsidDel="00253A02">
                <w:delText>De beschrijving van het beleid, besturing, de processen en informatievoorziening voor het beheer van de standaard.</w:delText>
              </w:r>
            </w:del>
          </w:p>
        </w:tc>
      </w:tr>
      <w:tr w:rsidR="00B20AE6" w:rsidRPr="00D04828" w:rsidDel="00253A02" w:rsidTr="00490528">
        <w:trPr>
          <w:del w:id="2229" w:author="Jan Campschroer" w:date="2014-08-08T19:28:00Z"/>
        </w:trPr>
        <w:tc>
          <w:tcPr>
            <w:tcW w:w="2358" w:type="dxa"/>
          </w:tcPr>
          <w:p w:rsidR="00B20AE6" w:rsidRPr="00D04828" w:rsidDel="00253A02" w:rsidRDefault="004C1623" w:rsidP="00E50B6B">
            <w:pPr>
              <w:rPr>
                <w:del w:id="2230" w:author="Jan Campschroer" w:date="2014-08-08T19:28:00Z"/>
              </w:rPr>
            </w:pPr>
            <w:del w:id="2231" w:author="Jan Campschroer" w:date="2014-08-08T19:28:00Z">
              <w:r w:rsidDel="00253A02">
                <w:delText>Berichtcatalogus</w:delText>
              </w:r>
            </w:del>
          </w:p>
        </w:tc>
        <w:tc>
          <w:tcPr>
            <w:tcW w:w="7389" w:type="dxa"/>
          </w:tcPr>
          <w:p w:rsidR="00CD441A" w:rsidDel="00253A02" w:rsidRDefault="004C1623" w:rsidP="00E50B6B">
            <w:pPr>
              <w:rPr>
                <w:del w:id="2232" w:author="Jan Campschroer" w:date="2014-08-08T19:28:00Z"/>
              </w:rPr>
            </w:pPr>
            <w:del w:id="2233" w:author="Jan Campschroer" w:date="2014-08-08T19:28:00Z">
              <w:r w:rsidDel="00253A02">
                <w:delText xml:space="preserve">Een afgebakende groep berichtdefinities, meestal in de vorm van een aantal XSD- en WSDL-schema’s, binnen een sectormodel. </w:delText>
              </w:r>
            </w:del>
          </w:p>
        </w:tc>
      </w:tr>
      <w:tr w:rsidR="00B20AE6" w:rsidRPr="00D04828" w:rsidDel="00253A02" w:rsidTr="00490528">
        <w:trPr>
          <w:del w:id="2234" w:author="Jan Campschroer" w:date="2014-08-08T19:28:00Z"/>
        </w:trPr>
        <w:tc>
          <w:tcPr>
            <w:tcW w:w="2358" w:type="dxa"/>
          </w:tcPr>
          <w:p w:rsidR="00B20AE6" w:rsidRPr="00D04828" w:rsidDel="00253A02" w:rsidRDefault="00B20AE6" w:rsidP="00E50B6B">
            <w:pPr>
              <w:rPr>
                <w:del w:id="2235" w:author="Jan Campschroer" w:date="2014-08-08T19:28:00Z"/>
              </w:rPr>
            </w:pPr>
            <w:del w:id="2236" w:author="Jan Campschroer" w:date="2014-08-08T19:28:00Z">
              <w:r w:rsidRPr="00D04828" w:rsidDel="00253A02">
                <w:delText>Belanghebbenden</w:delText>
              </w:r>
            </w:del>
          </w:p>
        </w:tc>
        <w:tc>
          <w:tcPr>
            <w:tcW w:w="7389" w:type="dxa"/>
          </w:tcPr>
          <w:p w:rsidR="00B20AE6" w:rsidRPr="00D04828" w:rsidDel="00253A02" w:rsidRDefault="00B20AE6" w:rsidP="00E50B6B">
            <w:pPr>
              <w:rPr>
                <w:del w:id="2237" w:author="Jan Campschroer" w:date="2014-08-08T19:28:00Z"/>
              </w:rPr>
            </w:pPr>
            <w:del w:id="2238" w:author="Jan Campschroer" w:date="2014-08-08T19:28:00Z">
              <w:r w:rsidRPr="00D04828" w:rsidDel="00253A02">
                <w:delText>Organisatie</w:delText>
              </w:r>
              <w:r w:rsidR="002C081F" w:rsidDel="00253A02">
                <w:delText>s</w:delText>
              </w:r>
              <w:r w:rsidRPr="00D04828" w:rsidDel="00253A02">
                <w:delText xml:space="preserve"> of </w:delText>
              </w:r>
              <w:r w:rsidR="002C081F" w:rsidDel="00253A02">
                <w:delText xml:space="preserve">(groepen) </w:delText>
              </w:r>
              <w:r w:rsidRPr="00D04828" w:rsidDel="00253A02">
                <w:delText>personen die baat of interesse hebben bij de standaard. Ook wel Stakeholder</w:delText>
              </w:r>
              <w:r w:rsidR="002C081F" w:rsidDel="00253A02">
                <w:delText>s</w:delText>
              </w:r>
              <w:r w:rsidRPr="00D04828" w:rsidDel="00253A02">
                <w:delText>.</w:delText>
              </w:r>
            </w:del>
          </w:p>
        </w:tc>
      </w:tr>
      <w:tr w:rsidR="00B20AE6" w:rsidRPr="00D04828" w:rsidDel="00253A02" w:rsidTr="00490528">
        <w:trPr>
          <w:del w:id="2239" w:author="Jan Campschroer" w:date="2014-08-08T19:28:00Z"/>
        </w:trPr>
        <w:tc>
          <w:tcPr>
            <w:tcW w:w="2358" w:type="dxa"/>
          </w:tcPr>
          <w:p w:rsidR="00B20AE6" w:rsidRPr="00D04828" w:rsidDel="00253A02" w:rsidRDefault="00B20AE6" w:rsidP="00E50B6B">
            <w:pPr>
              <w:rPr>
                <w:del w:id="2240" w:author="Jan Campschroer" w:date="2014-08-08T19:28:00Z"/>
              </w:rPr>
            </w:pPr>
            <w:del w:id="2241" w:author="Jan Campschroer" w:date="2014-08-08T19:28:00Z">
              <w:r w:rsidRPr="00D04828" w:rsidDel="00253A02">
                <w:delText>Compliancy voorziening</w:delText>
              </w:r>
            </w:del>
          </w:p>
        </w:tc>
        <w:tc>
          <w:tcPr>
            <w:tcW w:w="7389" w:type="dxa"/>
          </w:tcPr>
          <w:p w:rsidR="00B20AE6" w:rsidRPr="00D04828" w:rsidDel="00253A02" w:rsidRDefault="00B20AE6" w:rsidP="00E50B6B">
            <w:pPr>
              <w:rPr>
                <w:del w:id="2242" w:author="Jan Campschroer" w:date="2014-08-08T19:28:00Z"/>
              </w:rPr>
            </w:pPr>
            <w:del w:id="2243" w:author="Jan Campschroer" w:date="2014-08-08T19:28:00Z">
              <w:r w:rsidRPr="00D04828" w:rsidDel="00253A02">
                <w:delText>Een geautomatiseerde testvoorziening om StUF koppelingen die ingebouwd zijn in software preventief te kunnen testen en keuren. Het doel is het ve</w:delText>
              </w:r>
              <w:r w:rsidR="009716B5" w:rsidRPr="00D04828" w:rsidDel="00253A02">
                <w:delText>r</w:delText>
              </w:r>
              <w:r w:rsidRPr="00D04828" w:rsidDel="00253A02">
                <w:delText>hogen van de zekerheid van een juiste implementatie van StUF. Het testen bij de gebruikerso</w:delText>
              </w:r>
              <w:r w:rsidR="009716B5" w:rsidRPr="00D04828" w:rsidDel="00253A02">
                <w:delText>r</w:delText>
              </w:r>
              <w:r w:rsidRPr="00D04828" w:rsidDel="00253A02">
                <w:delText xml:space="preserve">ganisatie kan hierdoor beperkt worden. </w:delText>
              </w:r>
            </w:del>
          </w:p>
        </w:tc>
      </w:tr>
      <w:tr w:rsidR="00B20AE6" w:rsidRPr="00D04828" w:rsidDel="00253A02" w:rsidTr="00490528">
        <w:trPr>
          <w:del w:id="2244" w:author="Jan Campschroer" w:date="2014-08-08T19:28:00Z"/>
        </w:trPr>
        <w:tc>
          <w:tcPr>
            <w:tcW w:w="2358" w:type="dxa"/>
          </w:tcPr>
          <w:p w:rsidR="00B20AE6" w:rsidRPr="00D04828" w:rsidDel="00253A02" w:rsidRDefault="00B20AE6" w:rsidP="00E50B6B">
            <w:pPr>
              <w:rPr>
                <w:del w:id="2245" w:author="Jan Campschroer" w:date="2014-08-08T19:28:00Z"/>
              </w:rPr>
            </w:pPr>
            <w:del w:id="2246" w:author="Jan Campschroer" w:date="2014-08-08T19:28:00Z">
              <w:r w:rsidRPr="00D04828" w:rsidDel="00253A02">
                <w:delText>Gebruikers</w:delText>
              </w:r>
            </w:del>
          </w:p>
        </w:tc>
        <w:tc>
          <w:tcPr>
            <w:tcW w:w="7389" w:type="dxa"/>
          </w:tcPr>
          <w:p w:rsidR="00B20AE6" w:rsidRPr="00D04828" w:rsidDel="00253A02" w:rsidRDefault="00B20AE6" w:rsidP="00E50B6B">
            <w:pPr>
              <w:rPr>
                <w:del w:id="2247" w:author="Jan Campschroer" w:date="2014-08-08T19:28:00Z"/>
              </w:rPr>
            </w:pPr>
            <w:del w:id="2248" w:author="Jan Campschroer" w:date="2014-08-08T19:28:00Z">
              <w:r w:rsidRPr="00D04828" w:rsidDel="00253A02">
                <w:delText>Organisaties die gebruik maken van de StUF standaard binnen de eigen informatievoorziening.</w:delText>
              </w:r>
            </w:del>
          </w:p>
        </w:tc>
      </w:tr>
      <w:tr w:rsidR="00B20AE6" w:rsidRPr="00D04828" w:rsidDel="00253A02" w:rsidTr="00490528">
        <w:trPr>
          <w:del w:id="2249" w:author="Jan Campschroer" w:date="2014-08-08T19:28:00Z"/>
        </w:trPr>
        <w:tc>
          <w:tcPr>
            <w:tcW w:w="2358" w:type="dxa"/>
          </w:tcPr>
          <w:p w:rsidR="00B20AE6" w:rsidRPr="00D04828" w:rsidDel="00253A02" w:rsidRDefault="00B20AE6" w:rsidP="00E50B6B">
            <w:pPr>
              <w:rPr>
                <w:del w:id="2250" w:author="Jan Campschroer" w:date="2014-08-08T19:28:00Z"/>
              </w:rPr>
            </w:pPr>
            <w:del w:id="2251" w:author="Jan Campschroer" w:date="2014-08-08T19:28:00Z">
              <w:r w:rsidRPr="00D04828" w:rsidDel="00253A02">
                <w:delText>Generieke onderlaag</w:delText>
              </w:r>
            </w:del>
          </w:p>
        </w:tc>
        <w:tc>
          <w:tcPr>
            <w:tcW w:w="7389" w:type="dxa"/>
          </w:tcPr>
          <w:p w:rsidR="00B20AE6" w:rsidRPr="00D04828" w:rsidDel="00253A02" w:rsidRDefault="00B20AE6" w:rsidP="00E50B6B">
            <w:pPr>
              <w:rPr>
                <w:del w:id="2252" w:author="Jan Campschroer" w:date="2014-08-08T19:28:00Z"/>
              </w:rPr>
            </w:pPr>
            <w:del w:id="2253" w:author="Jan Campschroer" w:date="2014-08-08T19:28:00Z">
              <w:r w:rsidRPr="00D04828" w:rsidDel="00253A02">
                <w:delText xml:space="preserve">De algemene en sectoronafhankelijke basislaag van StUF met generieke functionaliteit van berichtenuitwisseling en met de aansluiting op protocollen voor transport en logistiek zoals de protocollen voor de </w:delText>
              </w:r>
              <w:r w:rsidR="002C081F" w:rsidDel="00253A02">
                <w:delText>digikoppeling</w:delText>
              </w:r>
              <w:r w:rsidRPr="00D04828" w:rsidDel="00253A02">
                <w:delText>.</w:delText>
              </w:r>
            </w:del>
          </w:p>
        </w:tc>
      </w:tr>
      <w:tr w:rsidR="00B20AE6" w:rsidRPr="00D04828" w:rsidDel="00253A02" w:rsidTr="00490528">
        <w:trPr>
          <w:del w:id="2254" w:author="Jan Campschroer" w:date="2014-08-08T19:28:00Z"/>
        </w:trPr>
        <w:tc>
          <w:tcPr>
            <w:tcW w:w="2358" w:type="dxa"/>
          </w:tcPr>
          <w:p w:rsidR="00B20AE6" w:rsidRPr="00D04828" w:rsidDel="00253A02" w:rsidRDefault="00B20AE6" w:rsidP="00E50B6B">
            <w:pPr>
              <w:rPr>
                <w:del w:id="2255" w:author="Jan Campschroer" w:date="2014-08-08T19:28:00Z"/>
              </w:rPr>
            </w:pPr>
            <w:del w:id="2256" w:author="Jan Campschroer" w:date="2014-08-08T19:28:00Z">
              <w:r w:rsidRPr="00D04828" w:rsidDel="00253A02">
                <w:delText>Horizontaal sectormodel</w:delText>
              </w:r>
            </w:del>
          </w:p>
        </w:tc>
        <w:tc>
          <w:tcPr>
            <w:tcW w:w="7389" w:type="dxa"/>
          </w:tcPr>
          <w:p w:rsidR="00B20AE6" w:rsidRPr="00D04828" w:rsidDel="00253A02" w:rsidRDefault="00B20AE6" w:rsidP="00E50B6B">
            <w:pPr>
              <w:rPr>
                <w:del w:id="2257" w:author="Jan Campschroer" w:date="2014-08-08T19:28:00Z"/>
              </w:rPr>
            </w:pPr>
            <w:del w:id="2258" w:author="Jan Campschroer" w:date="2014-08-08T19:28:00Z">
              <w:r w:rsidRPr="00D04828" w:rsidDel="00253A02">
                <w:delText>Een StUF onderdeel met berichtdefinities voor entiteittypen met een sectoroverschrijdend karakter. Voorbeelden</w:delText>
              </w:r>
              <w:r w:rsidR="004C1623" w:rsidDel="00253A02">
                <w:delText>:</w:delText>
              </w:r>
              <w:r w:rsidRPr="00D04828" w:rsidDel="00253A02">
                <w:delText xml:space="preserve"> StUF-BG </w:delText>
              </w:r>
              <w:r w:rsidR="004C1623" w:rsidDel="00253A02">
                <w:delText xml:space="preserve">en </w:delText>
              </w:r>
              <w:r w:rsidRPr="00D04828" w:rsidDel="00253A02">
                <w:delText>StUF-ZKN</w:delText>
              </w:r>
              <w:r w:rsidR="002C081F" w:rsidDel="00253A02">
                <w:delText>.</w:delText>
              </w:r>
            </w:del>
          </w:p>
        </w:tc>
      </w:tr>
      <w:tr w:rsidR="00B20AE6" w:rsidRPr="00D04828" w:rsidDel="00253A02" w:rsidTr="00490528">
        <w:trPr>
          <w:del w:id="2259" w:author="Jan Campschroer" w:date="2014-08-08T19:28:00Z"/>
        </w:trPr>
        <w:tc>
          <w:tcPr>
            <w:tcW w:w="2358" w:type="dxa"/>
          </w:tcPr>
          <w:p w:rsidR="00B20AE6" w:rsidRPr="00D04828" w:rsidDel="00253A02" w:rsidRDefault="00B20AE6" w:rsidP="00E50B6B">
            <w:pPr>
              <w:rPr>
                <w:del w:id="2260" w:author="Jan Campschroer" w:date="2014-08-08T19:28:00Z"/>
              </w:rPr>
            </w:pPr>
            <w:del w:id="2261" w:author="Jan Campschroer" w:date="2014-08-08T19:28:00Z">
              <w:r w:rsidRPr="00D04828" w:rsidDel="00253A02">
                <w:delText>Houder basisregistratie</w:delText>
              </w:r>
            </w:del>
          </w:p>
        </w:tc>
        <w:tc>
          <w:tcPr>
            <w:tcW w:w="7389" w:type="dxa"/>
          </w:tcPr>
          <w:p w:rsidR="00B20AE6" w:rsidRPr="00D04828" w:rsidDel="00253A02" w:rsidRDefault="00B20AE6" w:rsidP="00E50B6B">
            <w:pPr>
              <w:rPr>
                <w:del w:id="2262" w:author="Jan Campschroer" w:date="2014-08-08T19:28:00Z"/>
              </w:rPr>
            </w:pPr>
            <w:del w:id="2263" w:author="Jan Campschroer" w:date="2014-08-08T19:28:00Z">
              <w:r w:rsidRPr="00D04828" w:rsidDel="00253A02">
                <w:delText>De bij wet aangewezen overheidsinstelling of groep van overheidsinstellingen, die houder en beheerder is van de basisregistratie.</w:delText>
              </w:r>
            </w:del>
          </w:p>
        </w:tc>
      </w:tr>
      <w:tr w:rsidR="00B20AE6" w:rsidRPr="00D04828" w:rsidDel="00253A02" w:rsidTr="00490528">
        <w:trPr>
          <w:del w:id="2264" w:author="Jan Campschroer" w:date="2014-08-08T19:28:00Z"/>
        </w:trPr>
        <w:tc>
          <w:tcPr>
            <w:tcW w:w="2358" w:type="dxa"/>
          </w:tcPr>
          <w:p w:rsidR="00B20AE6" w:rsidRPr="00D04828" w:rsidDel="00253A02" w:rsidRDefault="00B20AE6" w:rsidP="00E50B6B">
            <w:pPr>
              <w:rPr>
                <w:del w:id="2265" w:author="Jan Campschroer" w:date="2014-08-08T19:28:00Z"/>
                <w:lang w:val="nl-NL"/>
              </w:rPr>
            </w:pPr>
            <w:del w:id="2266" w:author="Jan Campschroer" w:date="2014-08-08T19:28:00Z">
              <w:r w:rsidRPr="00D04828" w:rsidDel="00253A02">
                <w:rPr>
                  <w:lang w:val="nl-NL"/>
                </w:rPr>
                <w:delText>Impactanalyse</w:delText>
              </w:r>
            </w:del>
          </w:p>
        </w:tc>
        <w:tc>
          <w:tcPr>
            <w:tcW w:w="7389" w:type="dxa"/>
          </w:tcPr>
          <w:p w:rsidR="00B20AE6" w:rsidRPr="00D04828" w:rsidDel="00253A02" w:rsidRDefault="00B20AE6" w:rsidP="00E50B6B">
            <w:pPr>
              <w:rPr>
                <w:del w:id="2267" w:author="Jan Campschroer" w:date="2014-08-08T19:28:00Z"/>
              </w:rPr>
            </w:pPr>
            <w:del w:id="2268" w:author="Jan Campschroer" w:date="2014-08-08T19:28:00Z">
              <w:r w:rsidRPr="00D04828" w:rsidDel="00253A02">
                <w:delText>Onderzoek naar de gevolgen van de implementatie van een (beoogde) verandering</w:delText>
              </w:r>
              <w:r w:rsidR="009716B5" w:rsidRPr="00D04828" w:rsidDel="00253A02">
                <w:delText>.</w:delText>
              </w:r>
            </w:del>
          </w:p>
        </w:tc>
      </w:tr>
      <w:tr w:rsidR="00B20AE6" w:rsidRPr="00D04828" w:rsidDel="00253A02" w:rsidTr="00490528">
        <w:trPr>
          <w:del w:id="2269" w:author="Jan Campschroer" w:date="2014-08-08T19:28:00Z"/>
        </w:trPr>
        <w:tc>
          <w:tcPr>
            <w:tcW w:w="2358" w:type="dxa"/>
          </w:tcPr>
          <w:p w:rsidR="00B20AE6" w:rsidRPr="00D04828" w:rsidDel="00253A02" w:rsidRDefault="00B20AE6" w:rsidP="00E50B6B">
            <w:pPr>
              <w:rPr>
                <w:del w:id="2270" w:author="Jan Campschroer" w:date="2014-08-08T19:28:00Z"/>
              </w:rPr>
            </w:pPr>
            <w:del w:id="2271" w:author="Jan Campschroer" w:date="2014-08-08T19:28:00Z">
              <w:r w:rsidRPr="00D04828" w:rsidDel="00253A02">
                <w:delText>Informatievoorziening</w:delText>
              </w:r>
            </w:del>
          </w:p>
        </w:tc>
        <w:tc>
          <w:tcPr>
            <w:tcW w:w="7389" w:type="dxa"/>
          </w:tcPr>
          <w:p w:rsidR="00B20AE6" w:rsidRPr="00D04828" w:rsidDel="00253A02" w:rsidRDefault="00B20AE6" w:rsidP="00E50B6B">
            <w:pPr>
              <w:rPr>
                <w:del w:id="2272" w:author="Jan Campschroer" w:date="2014-08-08T19:28:00Z"/>
              </w:rPr>
            </w:pPr>
            <w:del w:id="2273" w:author="Jan Campschroer" w:date="2014-08-08T19:28:00Z">
              <w:r w:rsidRPr="00D04828" w:rsidDel="00253A02">
                <w:delText>Het geheel van mensen, middelen en maatregelen, gericht op de informatiebehoefte van een organisatie.</w:delText>
              </w:r>
            </w:del>
          </w:p>
        </w:tc>
      </w:tr>
      <w:tr w:rsidR="00B20AE6" w:rsidRPr="00D04828" w:rsidDel="00253A02" w:rsidTr="00490528">
        <w:trPr>
          <w:del w:id="2274" w:author="Jan Campschroer" w:date="2014-08-08T19:28:00Z"/>
        </w:trPr>
        <w:tc>
          <w:tcPr>
            <w:tcW w:w="2358" w:type="dxa"/>
          </w:tcPr>
          <w:p w:rsidR="00B20AE6" w:rsidRPr="00D04828" w:rsidDel="00253A02" w:rsidRDefault="00B20AE6" w:rsidP="00E50B6B">
            <w:pPr>
              <w:rPr>
                <w:del w:id="2275" w:author="Jan Campschroer" w:date="2014-08-08T19:28:00Z"/>
              </w:rPr>
            </w:pPr>
            <w:del w:id="2276" w:author="Jan Campschroer" w:date="2014-08-08T19:28:00Z">
              <w:r w:rsidRPr="00D04828" w:rsidDel="00253A02">
                <w:delText>Keten</w:delText>
              </w:r>
            </w:del>
          </w:p>
        </w:tc>
        <w:tc>
          <w:tcPr>
            <w:tcW w:w="7389" w:type="dxa"/>
          </w:tcPr>
          <w:p w:rsidR="00B20AE6" w:rsidRPr="00D04828" w:rsidDel="00253A02" w:rsidRDefault="00B20AE6" w:rsidP="00E50B6B">
            <w:pPr>
              <w:rPr>
                <w:del w:id="2277" w:author="Jan Campschroer" w:date="2014-08-08T19:28:00Z"/>
              </w:rPr>
            </w:pPr>
            <w:del w:id="2278" w:author="Jan Campschroer" w:date="2014-08-08T19:28:00Z">
              <w:r w:rsidRPr="00D04828" w:rsidDel="00253A02">
                <w:delText>Een aantal organisaties dat samenwerkt om voordelen te behalen.</w:delText>
              </w:r>
            </w:del>
          </w:p>
        </w:tc>
      </w:tr>
      <w:tr w:rsidR="00B20AE6" w:rsidRPr="00D04828" w:rsidDel="00253A02" w:rsidTr="00490528">
        <w:trPr>
          <w:del w:id="2279" w:author="Jan Campschroer" w:date="2014-08-08T19:28:00Z"/>
        </w:trPr>
        <w:tc>
          <w:tcPr>
            <w:tcW w:w="2358" w:type="dxa"/>
          </w:tcPr>
          <w:p w:rsidR="00B20AE6" w:rsidRPr="00D04828" w:rsidDel="00253A02" w:rsidRDefault="00B20AE6" w:rsidP="00E50B6B">
            <w:pPr>
              <w:rPr>
                <w:del w:id="2280" w:author="Jan Campschroer" w:date="2014-08-08T19:28:00Z"/>
              </w:rPr>
            </w:pPr>
            <w:del w:id="2281" w:author="Jan Campschroer" w:date="2014-08-08T19:28:00Z">
              <w:r w:rsidRPr="00D04828" w:rsidDel="00253A02">
                <w:delText>Ketenpartij</w:delText>
              </w:r>
            </w:del>
          </w:p>
        </w:tc>
        <w:tc>
          <w:tcPr>
            <w:tcW w:w="7389" w:type="dxa"/>
          </w:tcPr>
          <w:p w:rsidR="00B20AE6" w:rsidRPr="00D04828" w:rsidDel="00253A02" w:rsidRDefault="00B20AE6" w:rsidP="00E50B6B">
            <w:pPr>
              <w:rPr>
                <w:del w:id="2282" w:author="Jan Campschroer" w:date="2014-08-08T19:28:00Z"/>
              </w:rPr>
            </w:pPr>
            <w:del w:id="2283" w:author="Jan Campschroer" w:date="2014-08-08T19:28:00Z">
              <w:r w:rsidRPr="00D04828" w:rsidDel="00253A02">
                <w:delText>Een organisatie met een specifieke rol in een keten.</w:delText>
              </w:r>
            </w:del>
          </w:p>
        </w:tc>
      </w:tr>
      <w:tr w:rsidR="00B20AE6" w:rsidRPr="00D04828" w:rsidDel="00253A02" w:rsidTr="00490528">
        <w:trPr>
          <w:del w:id="2284" w:author="Jan Campschroer" w:date="2014-08-08T19:28:00Z"/>
        </w:trPr>
        <w:tc>
          <w:tcPr>
            <w:tcW w:w="2358" w:type="dxa"/>
          </w:tcPr>
          <w:p w:rsidR="00B20AE6" w:rsidRPr="00D04828" w:rsidDel="00253A02" w:rsidRDefault="00B20AE6" w:rsidP="00E50B6B">
            <w:pPr>
              <w:rPr>
                <w:del w:id="2285" w:author="Jan Campschroer" w:date="2014-08-08T19:28:00Z"/>
              </w:rPr>
            </w:pPr>
            <w:del w:id="2286" w:author="Jan Campschroer" w:date="2014-08-08T19:28:00Z">
              <w:r w:rsidRPr="00D04828" w:rsidDel="00253A02">
                <w:delText>Leveranciers</w:delText>
              </w:r>
            </w:del>
          </w:p>
        </w:tc>
        <w:tc>
          <w:tcPr>
            <w:tcW w:w="7389" w:type="dxa"/>
          </w:tcPr>
          <w:p w:rsidR="001C2433" w:rsidRPr="00D04828" w:rsidDel="00253A02" w:rsidRDefault="00B20AE6" w:rsidP="00E50B6B">
            <w:pPr>
              <w:rPr>
                <w:del w:id="2287" w:author="Jan Campschroer" w:date="2014-08-08T19:28:00Z"/>
              </w:rPr>
            </w:pPr>
            <w:del w:id="2288" w:author="Jan Campschroer" w:date="2014-08-08T19:28:00Z">
              <w:r w:rsidRPr="00D04828" w:rsidDel="00253A02">
                <w:delText>Organisaties die software producten of diensten ontwikkelen en leveren waarin de StUF standaard wordt gebruikt.</w:delText>
              </w:r>
            </w:del>
          </w:p>
        </w:tc>
      </w:tr>
    </w:tbl>
    <w:p w:rsidR="001C2433" w:rsidRPr="00D04828" w:rsidDel="00253A02" w:rsidRDefault="001C2433" w:rsidP="00E50B6B">
      <w:pPr>
        <w:rPr>
          <w:del w:id="2289" w:author="Jan Campschroer" w:date="2014-08-08T19:28:00Z"/>
        </w:rPr>
      </w:pPr>
    </w:p>
    <w:p w:rsidR="001C2433" w:rsidRPr="00D04828" w:rsidDel="00253A02" w:rsidRDefault="001C2433" w:rsidP="00E50B6B">
      <w:pPr>
        <w:rPr>
          <w:del w:id="2290" w:author="Jan Campschroer" w:date="2014-08-08T19:28:00Z"/>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51"/>
        <w:gridCol w:w="6935"/>
      </w:tblGrid>
      <w:tr w:rsidR="00B20AE6" w:rsidRPr="00D04828" w:rsidDel="00253A02" w:rsidTr="005B11CF">
        <w:trPr>
          <w:del w:id="2291" w:author="Jan Campschroer" w:date="2014-08-08T19:28:00Z"/>
        </w:trPr>
        <w:tc>
          <w:tcPr>
            <w:tcW w:w="2351" w:type="dxa"/>
          </w:tcPr>
          <w:p w:rsidR="00B20AE6" w:rsidRPr="00D04828" w:rsidDel="00253A02" w:rsidRDefault="00B20AE6" w:rsidP="00E50B6B">
            <w:pPr>
              <w:rPr>
                <w:del w:id="2292" w:author="Jan Campschroer" w:date="2014-08-08T19:28:00Z"/>
              </w:rPr>
            </w:pPr>
            <w:del w:id="2293" w:author="Jan Campschroer" w:date="2014-08-08T19:28:00Z">
              <w:r w:rsidRPr="00D04828" w:rsidDel="00253A02">
                <w:delText>Lifecycleplanning</w:delText>
              </w:r>
            </w:del>
          </w:p>
        </w:tc>
        <w:tc>
          <w:tcPr>
            <w:tcW w:w="6935" w:type="dxa"/>
          </w:tcPr>
          <w:p w:rsidR="00B20AE6" w:rsidRPr="00D04828" w:rsidDel="00253A02" w:rsidRDefault="00B20AE6" w:rsidP="00E50B6B">
            <w:pPr>
              <w:rPr>
                <w:del w:id="2294" w:author="Jan Campschroer" w:date="2014-08-08T19:28:00Z"/>
              </w:rPr>
            </w:pPr>
            <w:del w:id="2295" w:author="Jan Campschroer" w:date="2014-08-08T19:28:00Z">
              <w:r w:rsidRPr="00D04828" w:rsidDel="00253A02">
                <w:delText>De levensduurplanning van een versie van een StUF onderdeel.</w:delText>
              </w:r>
            </w:del>
          </w:p>
          <w:p w:rsidR="00B20AE6" w:rsidRPr="00D04828" w:rsidDel="00253A02" w:rsidRDefault="00B20AE6" w:rsidP="00E50B6B">
            <w:pPr>
              <w:rPr>
                <w:del w:id="2296" w:author="Jan Campschroer" w:date="2014-08-08T19:28:00Z"/>
              </w:rPr>
            </w:pPr>
            <w:del w:id="2297" w:author="Jan Campschroer" w:date="2014-08-08T19:28:00Z">
              <w:r w:rsidRPr="00D04828" w:rsidDel="00253A02">
                <w:delText>Van introductie tot en met het einde van de levensduur.</w:delText>
              </w:r>
            </w:del>
          </w:p>
        </w:tc>
      </w:tr>
      <w:tr w:rsidR="00B20AE6" w:rsidRPr="00D04828" w:rsidDel="00253A02" w:rsidTr="005B11CF">
        <w:trPr>
          <w:del w:id="2298" w:author="Jan Campschroer" w:date="2014-08-08T19:28:00Z"/>
        </w:trPr>
        <w:tc>
          <w:tcPr>
            <w:tcW w:w="2351" w:type="dxa"/>
          </w:tcPr>
          <w:p w:rsidR="00B20AE6" w:rsidRPr="00D04828" w:rsidDel="00253A02" w:rsidRDefault="00B20AE6" w:rsidP="00E50B6B">
            <w:pPr>
              <w:rPr>
                <w:del w:id="2299" w:author="Jan Campschroer" w:date="2014-08-08T19:28:00Z"/>
              </w:rPr>
            </w:pPr>
            <w:del w:id="2300" w:author="Jan Campschroer" w:date="2014-08-08T19:28:00Z">
              <w:r w:rsidRPr="00D04828" w:rsidDel="00253A02">
                <w:delText>Ondersteunen</w:delText>
              </w:r>
            </w:del>
          </w:p>
        </w:tc>
        <w:tc>
          <w:tcPr>
            <w:tcW w:w="6935" w:type="dxa"/>
          </w:tcPr>
          <w:p w:rsidR="00B20AE6" w:rsidRPr="00D04828" w:rsidDel="00253A02" w:rsidRDefault="00B20AE6" w:rsidP="00E50B6B">
            <w:pPr>
              <w:rPr>
                <w:del w:id="2301" w:author="Jan Campschroer" w:date="2014-08-08T19:28:00Z"/>
              </w:rPr>
            </w:pPr>
            <w:del w:id="2302" w:author="Jan Campschroer" w:date="2014-08-08T19:28:00Z">
              <w:r w:rsidRPr="00D04828" w:rsidDel="00253A02">
                <w:delText>Het (kunnen) leveren van kennis, advies, hulp en informatie over STUF</w:delText>
              </w:r>
              <w:r w:rsidR="009716B5" w:rsidRPr="00D04828" w:rsidDel="00253A02">
                <w:delText>.</w:delText>
              </w:r>
            </w:del>
          </w:p>
        </w:tc>
      </w:tr>
      <w:tr w:rsidR="00B20AE6" w:rsidRPr="00D04828" w:rsidDel="00253A02" w:rsidTr="005B11CF">
        <w:trPr>
          <w:del w:id="2303" w:author="Jan Campschroer" w:date="2014-08-08T19:28:00Z"/>
        </w:trPr>
        <w:tc>
          <w:tcPr>
            <w:tcW w:w="2351" w:type="dxa"/>
          </w:tcPr>
          <w:p w:rsidR="00B20AE6" w:rsidRPr="00D04828" w:rsidDel="00253A02" w:rsidRDefault="00B20AE6" w:rsidP="00E50B6B">
            <w:pPr>
              <w:rPr>
                <w:del w:id="2304" w:author="Jan Campschroer" w:date="2014-08-08T19:28:00Z"/>
              </w:rPr>
            </w:pPr>
            <w:del w:id="2305" w:author="Jan Campschroer" w:date="2014-08-08T19:28:00Z">
              <w:r w:rsidRPr="00D04828" w:rsidDel="00253A02">
                <w:delText>Participatie</w:delText>
              </w:r>
            </w:del>
          </w:p>
        </w:tc>
        <w:tc>
          <w:tcPr>
            <w:tcW w:w="6935" w:type="dxa"/>
          </w:tcPr>
          <w:p w:rsidR="00B20AE6" w:rsidRPr="00D04828" w:rsidDel="00253A02" w:rsidRDefault="00B20AE6" w:rsidP="00E50B6B">
            <w:pPr>
              <w:rPr>
                <w:del w:id="2306" w:author="Jan Campschroer" w:date="2014-08-08T19:28:00Z"/>
              </w:rPr>
            </w:pPr>
            <w:del w:id="2307" w:author="Jan Campschroer" w:date="2014-08-08T19:28:00Z">
              <w:r w:rsidRPr="00D04828" w:rsidDel="00253A02">
                <w:delText>Het deelnemen en bijdragen aan de ontwikkeling en ve</w:delText>
              </w:r>
              <w:r w:rsidR="009716B5" w:rsidRPr="00D04828" w:rsidDel="00253A02">
                <w:delText>rbetering van de StUF standaard.</w:delText>
              </w:r>
            </w:del>
          </w:p>
        </w:tc>
      </w:tr>
      <w:tr w:rsidR="00B20AE6" w:rsidRPr="00D04828" w:rsidDel="00253A02" w:rsidTr="005B11CF">
        <w:trPr>
          <w:del w:id="2308" w:author="Jan Campschroer" w:date="2014-08-08T19:28:00Z"/>
        </w:trPr>
        <w:tc>
          <w:tcPr>
            <w:tcW w:w="2351" w:type="dxa"/>
          </w:tcPr>
          <w:p w:rsidR="00B20AE6" w:rsidRPr="00D04828" w:rsidDel="00253A02" w:rsidRDefault="00B20AE6" w:rsidP="00E50B6B">
            <w:pPr>
              <w:rPr>
                <w:del w:id="2309" w:author="Jan Campschroer" w:date="2014-08-08T19:28:00Z"/>
              </w:rPr>
            </w:pPr>
            <w:del w:id="2310" w:author="Jan Campschroer" w:date="2014-08-08T19:28:00Z">
              <w:r w:rsidRPr="00D04828" w:rsidDel="00253A02">
                <w:delText>Participant</w:delText>
              </w:r>
            </w:del>
          </w:p>
        </w:tc>
        <w:tc>
          <w:tcPr>
            <w:tcW w:w="6935" w:type="dxa"/>
          </w:tcPr>
          <w:p w:rsidR="00B20AE6" w:rsidRPr="00D04828" w:rsidDel="00253A02" w:rsidRDefault="00B20AE6" w:rsidP="00E50B6B">
            <w:pPr>
              <w:rPr>
                <w:del w:id="2311" w:author="Jan Campschroer" w:date="2014-08-08T19:28:00Z"/>
              </w:rPr>
            </w:pPr>
            <w:del w:id="2312" w:author="Jan Campschroer" w:date="2014-08-08T19:28:00Z">
              <w:r w:rsidRPr="00D04828" w:rsidDel="00253A02">
                <w:delText>Deelnemers aan StUF Expertgroep, StUF Regiegroep of StUF Community.</w:delText>
              </w:r>
            </w:del>
          </w:p>
        </w:tc>
      </w:tr>
      <w:tr w:rsidR="00B20AE6" w:rsidRPr="00D04828" w:rsidDel="00253A02" w:rsidTr="005B11CF">
        <w:trPr>
          <w:del w:id="2313" w:author="Jan Campschroer" w:date="2014-08-08T19:28:00Z"/>
        </w:trPr>
        <w:tc>
          <w:tcPr>
            <w:tcW w:w="2351" w:type="dxa"/>
          </w:tcPr>
          <w:p w:rsidR="00B20AE6" w:rsidRPr="00D04828" w:rsidDel="00253A02" w:rsidRDefault="00B20AE6" w:rsidP="00E50B6B">
            <w:pPr>
              <w:rPr>
                <w:del w:id="2314" w:author="Jan Campschroer" w:date="2014-08-08T19:28:00Z"/>
                <w:lang w:val="nl-NL"/>
              </w:rPr>
            </w:pPr>
            <w:del w:id="2315" w:author="Jan Campschroer" w:date="2014-08-08T19:28:00Z">
              <w:r w:rsidRPr="00D04828" w:rsidDel="00253A02">
                <w:rPr>
                  <w:lang w:val="nl-NL"/>
                </w:rPr>
                <w:delText>Pro</w:delText>
              </w:r>
              <w:r w:rsidR="009716B5" w:rsidRPr="00D04828" w:rsidDel="00253A02">
                <w:rPr>
                  <w:lang w:val="nl-NL"/>
                </w:rPr>
                <w:delText xml:space="preserve">duct life </w:delText>
              </w:r>
              <w:r w:rsidRPr="00D04828" w:rsidDel="00253A02">
                <w:rPr>
                  <w:lang w:val="nl-NL"/>
                </w:rPr>
                <w:delText>cycle management</w:delText>
              </w:r>
            </w:del>
          </w:p>
        </w:tc>
        <w:tc>
          <w:tcPr>
            <w:tcW w:w="6935" w:type="dxa"/>
          </w:tcPr>
          <w:p w:rsidR="00B20AE6" w:rsidRPr="00D04828" w:rsidDel="00253A02" w:rsidRDefault="00B20AE6" w:rsidP="00E50B6B">
            <w:pPr>
              <w:rPr>
                <w:del w:id="2316" w:author="Jan Campschroer" w:date="2014-08-08T19:28:00Z"/>
                <w:lang w:val="nl-NL"/>
              </w:rPr>
            </w:pPr>
            <w:del w:id="2317" w:author="Jan Campschroer" w:date="2014-08-08T19:28:00Z">
              <w:r w:rsidRPr="00D04828" w:rsidDel="00253A02">
                <w:rPr>
                  <w:lang w:val="nl-NL"/>
                </w:rPr>
                <w:delText xml:space="preserve">Afspraken over de toekomst van de StUF standaard. </w:delText>
              </w:r>
            </w:del>
          </w:p>
        </w:tc>
      </w:tr>
      <w:tr w:rsidR="00B20AE6" w:rsidRPr="00D04828" w:rsidDel="00253A02" w:rsidTr="005B11CF">
        <w:trPr>
          <w:del w:id="2318" w:author="Jan Campschroer" w:date="2014-08-08T19:28:00Z"/>
        </w:trPr>
        <w:tc>
          <w:tcPr>
            <w:tcW w:w="2351" w:type="dxa"/>
          </w:tcPr>
          <w:p w:rsidR="00B20AE6" w:rsidRPr="00D04828" w:rsidDel="00253A02" w:rsidRDefault="00B20AE6" w:rsidP="00E50B6B">
            <w:pPr>
              <w:rPr>
                <w:del w:id="2319" w:author="Jan Campschroer" w:date="2014-08-08T19:28:00Z"/>
              </w:rPr>
            </w:pPr>
            <w:del w:id="2320" w:author="Jan Campschroer" w:date="2014-08-08T19:28:00Z">
              <w:r w:rsidRPr="00D04828" w:rsidDel="00253A02">
                <w:delText>Publicatie</w:delText>
              </w:r>
            </w:del>
          </w:p>
        </w:tc>
        <w:tc>
          <w:tcPr>
            <w:tcW w:w="6935" w:type="dxa"/>
          </w:tcPr>
          <w:p w:rsidR="00B20AE6" w:rsidRPr="00D04828" w:rsidDel="00253A02" w:rsidRDefault="00B20AE6" w:rsidP="00E50B6B">
            <w:pPr>
              <w:rPr>
                <w:del w:id="2321" w:author="Jan Campschroer" w:date="2014-08-08T19:28:00Z"/>
              </w:rPr>
            </w:pPr>
            <w:del w:id="2322" w:author="Jan Campschroer" w:date="2014-08-08T19:28:00Z">
              <w:r w:rsidRPr="00D04828" w:rsidDel="00253A02">
                <w:delText>Het openbaar maken van een StUF onderdeel, een besluit of informatie over de StUF standaard</w:delText>
              </w:r>
              <w:r w:rsidR="009716B5" w:rsidRPr="00D04828" w:rsidDel="00253A02">
                <w:delText>.</w:delText>
              </w:r>
            </w:del>
          </w:p>
        </w:tc>
      </w:tr>
      <w:tr w:rsidR="00B20AE6" w:rsidRPr="00D04828" w:rsidDel="00253A02" w:rsidTr="005B11CF">
        <w:trPr>
          <w:del w:id="2323" w:author="Jan Campschroer" w:date="2014-08-08T19:28:00Z"/>
        </w:trPr>
        <w:tc>
          <w:tcPr>
            <w:tcW w:w="2351" w:type="dxa"/>
          </w:tcPr>
          <w:p w:rsidR="00B20AE6" w:rsidRPr="00D04828" w:rsidDel="00253A02" w:rsidRDefault="00B20AE6" w:rsidP="00E50B6B">
            <w:pPr>
              <w:rPr>
                <w:del w:id="2324" w:author="Jan Campschroer" w:date="2014-08-08T19:28:00Z"/>
              </w:rPr>
            </w:pPr>
            <w:del w:id="2325" w:author="Jan Campschroer" w:date="2014-08-08T19:28:00Z">
              <w:r w:rsidRPr="00D04828" w:rsidDel="00253A02">
                <w:delText>Releasebeleid</w:delText>
              </w:r>
            </w:del>
          </w:p>
        </w:tc>
        <w:tc>
          <w:tcPr>
            <w:tcW w:w="6935" w:type="dxa"/>
          </w:tcPr>
          <w:p w:rsidR="00B20AE6" w:rsidRPr="00D04828" w:rsidDel="00253A02" w:rsidRDefault="00B20AE6" w:rsidP="00E50B6B">
            <w:pPr>
              <w:rPr>
                <w:del w:id="2326" w:author="Jan Campschroer" w:date="2014-08-08T19:28:00Z"/>
              </w:rPr>
            </w:pPr>
            <w:del w:id="2327" w:author="Jan Campschroer" w:date="2014-08-08T19:28:00Z">
              <w:r w:rsidRPr="00D04828" w:rsidDel="00253A02">
                <w:delText>Regels waaraan het releaseproces moet voldoen</w:delText>
              </w:r>
              <w:r w:rsidR="009716B5" w:rsidRPr="00D04828" w:rsidDel="00253A02">
                <w:delText>.</w:delText>
              </w:r>
            </w:del>
          </w:p>
        </w:tc>
      </w:tr>
      <w:tr w:rsidR="00B20AE6" w:rsidRPr="00D04828" w:rsidDel="00253A02" w:rsidTr="005B11CF">
        <w:trPr>
          <w:del w:id="2328" w:author="Jan Campschroer" w:date="2014-08-08T19:28:00Z"/>
        </w:trPr>
        <w:tc>
          <w:tcPr>
            <w:tcW w:w="2351" w:type="dxa"/>
          </w:tcPr>
          <w:p w:rsidR="00B20AE6" w:rsidRPr="00D04828" w:rsidDel="00253A02" w:rsidRDefault="00B20AE6" w:rsidP="00E50B6B">
            <w:pPr>
              <w:rPr>
                <w:del w:id="2329" w:author="Jan Campschroer" w:date="2014-08-08T19:28:00Z"/>
              </w:rPr>
            </w:pPr>
            <w:del w:id="2330" w:author="Jan Campschroer" w:date="2014-08-08T19:28:00Z">
              <w:r w:rsidRPr="00D04828" w:rsidDel="00253A02">
                <w:delText>Releaseplan</w:delText>
              </w:r>
            </w:del>
          </w:p>
        </w:tc>
        <w:tc>
          <w:tcPr>
            <w:tcW w:w="6935" w:type="dxa"/>
          </w:tcPr>
          <w:p w:rsidR="00B20AE6" w:rsidRPr="00D04828" w:rsidDel="007516ED" w:rsidRDefault="00B20AE6" w:rsidP="00E50B6B">
            <w:pPr>
              <w:rPr>
                <w:del w:id="2331" w:author="Jan Campschroer" w:date="2014-08-08T19:34:00Z"/>
              </w:rPr>
            </w:pPr>
            <w:del w:id="2332" w:author="Jan Campschroer" w:date="2014-08-08T19:34:00Z">
              <w:r w:rsidRPr="00D04828" w:rsidDel="007516ED">
                <w:delText>Resultaat van releaseplanningsproces, waarin de inhoud en het tijdstip van een nieuwe versie van één of meer StUF onderdelen is bepaald. Een releaseplan bestaat uit</w:delText>
              </w:r>
              <w:r w:rsidR="002C081F" w:rsidDel="007516ED">
                <w:delText>:</w:delText>
              </w:r>
            </w:del>
          </w:p>
          <w:p w:rsidR="00B20AE6" w:rsidRPr="00D04828" w:rsidDel="007516ED" w:rsidRDefault="00B20AE6" w:rsidP="00E50B6B">
            <w:pPr>
              <w:rPr>
                <w:del w:id="2333" w:author="Jan Campschroer" w:date="2014-08-08T19:34:00Z"/>
              </w:rPr>
            </w:pPr>
            <w:del w:id="2334" w:author="Jan Campschroer" w:date="2014-08-08T19:34:00Z">
              <w:r w:rsidRPr="00D04828" w:rsidDel="007516ED">
                <w:delText>de vaststelling van de nieuwe configuratie van de StUF onderlaag, StUF-BG en StUF-ZKN;</w:delText>
              </w:r>
            </w:del>
          </w:p>
          <w:p w:rsidR="00B20AE6" w:rsidRPr="00D04828" w:rsidDel="007516ED" w:rsidRDefault="00B20AE6" w:rsidP="00E50B6B">
            <w:pPr>
              <w:rPr>
                <w:del w:id="2335" w:author="Jan Campschroer" w:date="2014-08-08T19:34:00Z"/>
              </w:rPr>
            </w:pPr>
            <w:del w:id="2336" w:author="Jan Campschroer" w:date="2014-08-08T19:34:00Z">
              <w:r w:rsidRPr="00D04828" w:rsidDel="007516ED">
                <w:delText>de vaststelling welke wijzigingsverzoeken meegenomen worden in het aan te passen StUF onderdeel;</w:delText>
              </w:r>
            </w:del>
          </w:p>
          <w:p w:rsidR="00B20AE6" w:rsidRPr="00D04828" w:rsidDel="007516ED" w:rsidRDefault="00B20AE6" w:rsidP="00E50B6B">
            <w:pPr>
              <w:rPr>
                <w:del w:id="2337" w:author="Jan Campschroer" w:date="2014-08-08T19:34:00Z"/>
              </w:rPr>
            </w:pPr>
            <w:del w:id="2338" w:author="Jan Campschroer" w:date="2014-08-08T19:34:00Z">
              <w:r w:rsidRPr="00D04828" w:rsidDel="007516ED">
                <w:delText xml:space="preserve">de vaststelling op welke versies van achterliggende standaarden (RSGB, </w:delText>
              </w:r>
              <w:r w:rsidR="00DE2DCC" w:rsidDel="007516ED">
                <w:delText>Digikoppeling</w:delText>
              </w:r>
              <w:r w:rsidRPr="00D04828" w:rsidDel="007516ED">
                <w:delText xml:space="preserve">, W3C, </w:delText>
              </w:r>
              <w:r w:rsidR="00DE2DCC" w:rsidDel="007516ED">
                <w:delText>etc</w:delText>
              </w:r>
              <w:r w:rsidRPr="00D04828" w:rsidDel="007516ED">
                <w:delText>.) wordt aangesloten;</w:delText>
              </w:r>
            </w:del>
          </w:p>
          <w:p w:rsidR="00B20AE6" w:rsidRPr="00D04828" w:rsidDel="007516ED" w:rsidRDefault="00B20AE6" w:rsidP="00E50B6B">
            <w:pPr>
              <w:rPr>
                <w:del w:id="2339" w:author="Jan Campschroer" w:date="2014-08-08T19:34:00Z"/>
              </w:rPr>
            </w:pPr>
            <w:del w:id="2340" w:author="Jan Campschroer" w:date="2014-08-08T19:34:00Z">
              <w:r w:rsidRPr="00D04828" w:rsidDel="007516ED">
                <w:delText>de vaststelling van de tijdsplanning voor de publicatie van de nieuwe StUF onderdelen.</w:delText>
              </w:r>
            </w:del>
          </w:p>
          <w:p w:rsidR="00B20AE6" w:rsidRPr="00D04828" w:rsidDel="00253A02" w:rsidRDefault="00B20AE6" w:rsidP="00E50B6B">
            <w:pPr>
              <w:rPr>
                <w:del w:id="2341" w:author="Jan Campschroer" w:date="2014-08-08T19:28:00Z"/>
              </w:rPr>
            </w:pPr>
            <w:del w:id="2342" w:author="Jan Campschroer" w:date="2014-08-08T19:34:00Z">
              <w:r w:rsidRPr="00D04828" w:rsidDel="007516ED">
                <w:delText>de vaststelling van de periode van uitfasering van oude StUF versie</w:delText>
              </w:r>
            </w:del>
          </w:p>
        </w:tc>
      </w:tr>
      <w:tr w:rsidR="00B20AE6" w:rsidRPr="00D04828" w:rsidDel="00253A02" w:rsidTr="005B11CF">
        <w:trPr>
          <w:del w:id="2343" w:author="Jan Campschroer" w:date="2014-08-08T19:28:00Z"/>
        </w:trPr>
        <w:tc>
          <w:tcPr>
            <w:tcW w:w="2351" w:type="dxa"/>
          </w:tcPr>
          <w:p w:rsidR="00B20AE6" w:rsidRPr="00D04828" w:rsidDel="00253A02" w:rsidRDefault="00B20AE6" w:rsidP="00E50B6B">
            <w:pPr>
              <w:rPr>
                <w:del w:id="2344" w:author="Jan Campschroer" w:date="2014-08-08T19:28:00Z"/>
                <w:lang w:val="nl-NL"/>
              </w:rPr>
            </w:pPr>
            <w:del w:id="2345" w:author="Jan Campschroer" w:date="2014-08-08T19:28:00Z">
              <w:r w:rsidRPr="00D04828" w:rsidDel="00253A02">
                <w:rPr>
                  <w:lang w:val="nl-NL"/>
                </w:rPr>
                <w:delText>Releasetermijn</w:delText>
              </w:r>
            </w:del>
          </w:p>
        </w:tc>
        <w:tc>
          <w:tcPr>
            <w:tcW w:w="6935" w:type="dxa"/>
          </w:tcPr>
          <w:p w:rsidR="00B20AE6" w:rsidRPr="00D04828" w:rsidDel="00253A02" w:rsidRDefault="00B20AE6" w:rsidP="00E50B6B">
            <w:pPr>
              <w:rPr>
                <w:del w:id="2346" w:author="Jan Campschroer" w:date="2014-08-08T19:28:00Z"/>
                <w:lang w:val="nl-NL"/>
              </w:rPr>
            </w:pPr>
            <w:del w:id="2347" w:author="Jan Campschroer" w:date="2014-08-08T19:28:00Z">
              <w:r w:rsidRPr="00D04828" w:rsidDel="00253A02">
                <w:rPr>
                  <w:lang w:val="nl-NL"/>
                </w:rPr>
                <w:delText>De tijdsperiode die ligt tussen twee geplande releases</w:delText>
              </w:r>
              <w:r w:rsidR="009716B5" w:rsidRPr="00D04828" w:rsidDel="00253A02">
                <w:rPr>
                  <w:lang w:val="nl-NL"/>
                </w:rPr>
                <w:delText>.</w:delText>
              </w:r>
            </w:del>
          </w:p>
        </w:tc>
      </w:tr>
      <w:tr w:rsidR="00B20AE6" w:rsidRPr="00D04828" w:rsidDel="00253A02" w:rsidTr="005B11CF">
        <w:trPr>
          <w:del w:id="2348" w:author="Jan Campschroer" w:date="2014-08-08T19:28:00Z"/>
        </w:trPr>
        <w:tc>
          <w:tcPr>
            <w:tcW w:w="2351" w:type="dxa"/>
          </w:tcPr>
          <w:p w:rsidR="00B20AE6" w:rsidRPr="00D04828" w:rsidDel="00253A02" w:rsidRDefault="00B20AE6" w:rsidP="00E50B6B">
            <w:pPr>
              <w:rPr>
                <w:del w:id="2349" w:author="Jan Campschroer" w:date="2014-08-08T19:28:00Z"/>
                <w:lang w:val="nl-NL"/>
              </w:rPr>
            </w:pPr>
            <w:del w:id="2350" w:author="Jan Campschroer" w:date="2014-08-08T19:28:00Z">
              <w:r w:rsidRPr="00D04828" w:rsidDel="00253A02">
                <w:rPr>
                  <w:lang w:val="nl-NL"/>
                </w:rPr>
                <w:delText>Status (van een StUF onderdeel)</w:delText>
              </w:r>
            </w:del>
          </w:p>
        </w:tc>
        <w:tc>
          <w:tcPr>
            <w:tcW w:w="6935" w:type="dxa"/>
          </w:tcPr>
          <w:p w:rsidR="00B20AE6" w:rsidRPr="00D04828" w:rsidDel="00253A02" w:rsidRDefault="00B20AE6" w:rsidP="00E50B6B">
            <w:pPr>
              <w:rPr>
                <w:del w:id="2351" w:author="Jan Campschroer" w:date="2014-08-08T19:28:00Z"/>
                <w:lang w:val="nl-NL"/>
              </w:rPr>
            </w:pPr>
            <w:del w:id="2352" w:author="Jan Campschroer" w:date="2014-08-08T19:28:00Z">
              <w:r w:rsidRPr="00D04828" w:rsidDel="00253A02">
                <w:rPr>
                  <w:lang w:val="nl-NL"/>
                </w:rPr>
                <w:delText>Een aanduiding van het ontwikkelstadium van een StUF onderdeel.</w:delText>
              </w:r>
            </w:del>
          </w:p>
          <w:p w:rsidR="00B20AE6" w:rsidRPr="00D04828" w:rsidDel="00253A02" w:rsidRDefault="00B20AE6" w:rsidP="00E50B6B">
            <w:pPr>
              <w:rPr>
                <w:del w:id="2353" w:author="Jan Campschroer" w:date="2014-08-08T19:28:00Z"/>
                <w:lang w:val="nl-NL"/>
              </w:rPr>
            </w:pPr>
            <w:del w:id="2354" w:author="Jan Campschroer" w:date="2014-08-08T19:28:00Z">
              <w:r w:rsidRPr="00D04828" w:rsidDel="00253A02">
                <w:rPr>
                  <w:lang w:val="nl-NL"/>
                </w:rPr>
                <w:delText>Statussen zijn:  In Ontwikkeling,  In Gebruik, Teruggetrokken en Einde Ondersteuning</w:delText>
              </w:r>
              <w:r w:rsidR="009716B5" w:rsidRPr="00D04828" w:rsidDel="00253A02">
                <w:rPr>
                  <w:lang w:val="nl-NL"/>
                </w:rPr>
                <w:delText>.</w:delText>
              </w:r>
            </w:del>
          </w:p>
        </w:tc>
      </w:tr>
      <w:tr w:rsidR="00B20AE6" w:rsidRPr="00D04828" w:rsidDel="00253A02" w:rsidTr="005B11CF">
        <w:trPr>
          <w:del w:id="2355" w:author="Jan Campschroer" w:date="2014-08-08T19:28:00Z"/>
        </w:trPr>
        <w:tc>
          <w:tcPr>
            <w:tcW w:w="2351" w:type="dxa"/>
          </w:tcPr>
          <w:p w:rsidR="00B20AE6" w:rsidRPr="00D04828" w:rsidDel="00253A02" w:rsidRDefault="00B20AE6" w:rsidP="00E50B6B">
            <w:pPr>
              <w:rPr>
                <w:del w:id="2356" w:author="Jan Campschroer" w:date="2014-08-08T19:28:00Z"/>
                <w:lang w:val="nl-NL"/>
              </w:rPr>
            </w:pPr>
            <w:del w:id="2357" w:author="Jan Campschroer" w:date="2014-08-08T19:28:00Z">
              <w:r w:rsidRPr="00D04828" w:rsidDel="00253A02">
                <w:rPr>
                  <w:lang w:val="nl-NL"/>
                </w:rPr>
                <w:delText>StUF Community</w:delText>
              </w:r>
            </w:del>
          </w:p>
        </w:tc>
        <w:tc>
          <w:tcPr>
            <w:tcW w:w="6935" w:type="dxa"/>
          </w:tcPr>
          <w:p w:rsidR="00B20AE6" w:rsidRPr="00D04828" w:rsidDel="00253A02" w:rsidRDefault="002C081F" w:rsidP="00E50B6B">
            <w:pPr>
              <w:rPr>
                <w:del w:id="2358" w:author="Jan Campschroer" w:date="2014-08-08T19:28:00Z"/>
              </w:rPr>
            </w:pPr>
            <w:del w:id="2359" w:author="Jan Campschroer" w:date="2014-08-08T19:28:00Z">
              <w:r w:rsidDel="00253A02">
                <w:delText>(</w:delText>
              </w:r>
              <w:r w:rsidR="00B20AE6" w:rsidRPr="00D04828" w:rsidDel="00253A02">
                <w:delText>Virtuele</w:delText>
              </w:r>
              <w:r w:rsidDel="00253A02">
                <w:delText>)</w:delText>
              </w:r>
              <w:r w:rsidR="00B20AE6" w:rsidRPr="00D04828" w:rsidDel="00253A02">
                <w:delText xml:space="preserve"> gemeenschap van belangstellingen in StUF die zich hebben aangemeld op het StUF forum</w:delText>
              </w:r>
              <w:r w:rsidR="009716B5" w:rsidRPr="00D04828" w:rsidDel="00253A02">
                <w:delText>.</w:delText>
              </w:r>
            </w:del>
          </w:p>
        </w:tc>
      </w:tr>
      <w:tr w:rsidR="00B20AE6" w:rsidRPr="00D04828" w:rsidDel="00253A02" w:rsidTr="005B11CF">
        <w:trPr>
          <w:del w:id="2360" w:author="Jan Campschroer" w:date="2014-08-08T19:28:00Z"/>
        </w:trPr>
        <w:tc>
          <w:tcPr>
            <w:tcW w:w="2351" w:type="dxa"/>
          </w:tcPr>
          <w:p w:rsidR="00B20AE6" w:rsidRPr="00D04828" w:rsidDel="00253A02" w:rsidRDefault="00B20AE6" w:rsidP="00E50B6B">
            <w:pPr>
              <w:rPr>
                <w:del w:id="2361" w:author="Jan Campschroer" w:date="2014-08-08T19:28:00Z"/>
              </w:rPr>
            </w:pPr>
            <w:del w:id="2362" w:author="Jan Campschroer" w:date="2014-08-08T19:28:00Z">
              <w:r w:rsidRPr="00D04828" w:rsidDel="00253A02">
                <w:delText>StUF configuratie</w:delText>
              </w:r>
            </w:del>
          </w:p>
        </w:tc>
        <w:tc>
          <w:tcPr>
            <w:tcW w:w="6935" w:type="dxa"/>
          </w:tcPr>
          <w:p w:rsidR="00B20AE6" w:rsidRPr="00D04828" w:rsidDel="00253A02" w:rsidRDefault="00B20AE6" w:rsidP="00E50B6B">
            <w:pPr>
              <w:rPr>
                <w:del w:id="2363" w:author="Jan Campschroer" w:date="2014-08-08T19:28:00Z"/>
              </w:rPr>
            </w:pPr>
            <w:del w:id="2364" w:author="Jan Campschroer" w:date="2014-08-08T19:28:00Z">
              <w:r w:rsidRPr="00D04828" w:rsidDel="00253A02">
                <w:delText xml:space="preserve">Een combinatie van één of meer verschillende StUF onderdelen waarbij elk StUF onderdeel voorzien is van een versienummer. Een StUF configuratie geeft inzicht in welke StUF onderdelen en welke versie van elk StUF onderdeel door software wordt ondersteund. Een StUF configuratie bevat voor elk StUF onderdeel erbinnen exact één versienummer en wel het versienummer waarvan eventueel andere StUF onderdelen binnen de StUF configuratie afhankelijk zijn. Een StUF configuratie mag dus geen StUF onderdelen bevatten die van verschillende versies van een onderliggend StUF onderdeel afhankelijk zijn. </w:delText>
              </w:r>
            </w:del>
          </w:p>
        </w:tc>
      </w:tr>
      <w:tr w:rsidR="00B20AE6" w:rsidRPr="00D04828" w:rsidDel="00253A02" w:rsidTr="005B11CF">
        <w:trPr>
          <w:del w:id="2365" w:author="Jan Campschroer" w:date="2014-08-08T19:28:00Z"/>
        </w:trPr>
        <w:tc>
          <w:tcPr>
            <w:tcW w:w="2351" w:type="dxa"/>
          </w:tcPr>
          <w:p w:rsidR="00B20AE6" w:rsidRPr="00D04828" w:rsidDel="00253A02" w:rsidRDefault="00B20AE6" w:rsidP="00E50B6B">
            <w:pPr>
              <w:rPr>
                <w:del w:id="2366" w:author="Jan Campschroer" w:date="2014-08-08T19:28:00Z"/>
              </w:rPr>
            </w:pPr>
            <w:del w:id="2367" w:author="Jan Campschroer" w:date="2014-08-08T19:28:00Z">
              <w:r w:rsidRPr="00D04828" w:rsidDel="00253A02">
                <w:delText>StUF configuratieschema</w:delText>
              </w:r>
            </w:del>
          </w:p>
        </w:tc>
        <w:tc>
          <w:tcPr>
            <w:tcW w:w="6935" w:type="dxa"/>
          </w:tcPr>
          <w:p w:rsidR="00B20AE6" w:rsidRPr="00D04828" w:rsidDel="00253A02" w:rsidRDefault="00B20AE6" w:rsidP="00E50B6B">
            <w:pPr>
              <w:rPr>
                <w:del w:id="2368" w:author="Jan Campschroer" w:date="2014-08-08T19:28:00Z"/>
                <w:noProof/>
                <w:lang w:val="nl-NL" w:eastAsia="nl-NL"/>
              </w:rPr>
            </w:pPr>
            <w:del w:id="2369" w:author="Jan Campschroer" w:date="2014-08-08T19:28:00Z">
              <w:r w:rsidRPr="00D04828" w:rsidDel="00253A02">
                <w:rPr>
                  <w:noProof/>
                  <w:lang w:val="nl-NL" w:eastAsia="nl-NL"/>
                </w:rPr>
                <w:delText>Schematische weergave van de benodigde of ondersteunde StUF configuratie als communicatiemiddel. Onderstaande configuratie ondersteunt vertikaal sectormodel StUF EF 2.04, sectormodel StUF-BG 2.04 en sectormodel StUF-ZKN 2.01 en onderlaag StUF 2.04.</w:delText>
              </w:r>
            </w:del>
          </w:p>
        </w:tc>
      </w:tr>
      <w:tr w:rsidR="00B20AE6" w:rsidRPr="00D04828" w:rsidDel="00253A02" w:rsidTr="00644503">
        <w:trPr>
          <w:del w:id="2370" w:author="Jan Campschroer" w:date="2014-08-08T19:28:00Z"/>
        </w:trPr>
        <w:tc>
          <w:tcPr>
            <w:tcW w:w="2351" w:type="dxa"/>
          </w:tcPr>
          <w:p w:rsidR="00B20AE6" w:rsidRPr="00D04828" w:rsidDel="00253A02" w:rsidRDefault="00B20AE6" w:rsidP="00E50B6B">
            <w:pPr>
              <w:rPr>
                <w:del w:id="2371" w:author="Jan Campschroer" w:date="2014-08-08T19:28:00Z"/>
                <w:lang w:val="nl-NL"/>
              </w:rPr>
            </w:pPr>
            <w:del w:id="2372" w:author="Jan Campschroer" w:date="2014-08-08T19:28:00Z">
              <w:r w:rsidRPr="00D04828" w:rsidDel="00253A02">
                <w:rPr>
                  <w:lang w:val="nl-NL"/>
                </w:rPr>
                <w:delText>StUF deskundige</w:delText>
              </w:r>
            </w:del>
          </w:p>
        </w:tc>
        <w:tc>
          <w:tcPr>
            <w:tcW w:w="6935" w:type="dxa"/>
          </w:tcPr>
          <w:p w:rsidR="00B20AE6" w:rsidRPr="00D04828" w:rsidDel="00253A02" w:rsidRDefault="00B20AE6" w:rsidP="00E50B6B">
            <w:pPr>
              <w:rPr>
                <w:del w:id="2373" w:author="Jan Campschroer" w:date="2014-08-08T19:28:00Z"/>
                <w:lang w:val="nl-NL"/>
              </w:rPr>
            </w:pPr>
            <w:del w:id="2374" w:author="Jan Campschroer" w:date="2014-08-08T19:28:00Z">
              <w:r w:rsidRPr="00D04828" w:rsidDel="00253A02">
                <w:rPr>
                  <w:lang w:val="nl-NL"/>
                </w:rPr>
                <w:delText>Een persoon die de XML en de StUF standaard zeer goed kent en in staat is veranderingen erin te ontwerpen en te beoordelen. Veelal tevens een lid van de StUF Expertgroep.</w:delText>
              </w:r>
            </w:del>
          </w:p>
        </w:tc>
      </w:tr>
      <w:tr w:rsidR="00B20AE6" w:rsidRPr="00D04828" w:rsidDel="00253A02" w:rsidTr="00644503">
        <w:trPr>
          <w:del w:id="2375" w:author="Jan Campschroer" w:date="2014-08-08T19:28:00Z"/>
        </w:trPr>
        <w:tc>
          <w:tcPr>
            <w:tcW w:w="2351" w:type="dxa"/>
          </w:tcPr>
          <w:p w:rsidR="00B20AE6" w:rsidRPr="00D04828" w:rsidDel="00253A02" w:rsidRDefault="00B20AE6" w:rsidP="00E50B6B">
            <w:pPr>
              <w:rPr>
                <w:del w:id="2376" w:author="Jan Campschroer" w:date="2014-08-08T19:28:00Z"/>
              </w:rPr>
            </w:pPr>
            <w:del w:id="2377" w:author="Jan Campschroer" w:date="2014-08-08T19:28:00Z">
              <w:r w:rsidRPr="00D04828" w:rsidDel="00253A02">
                <w:delText>StUF Expertgroep</w:delText>
              </w:r>
            </w:del>
          </w:p>
        </w:tc>
        <w:tc>
          <w:tcPr>
            <w:tcW w:w="6935" w:type="dxa"/>
          </w:tcPr>
          <w:p w:rsidR="00B20AE6" w:rsidRPr="00D04828" w:rsidDel="00253A02" w:rsidRDefault="00B20AE6" w:rsidP="00E50B6B">
            <w:pPr>
              <w:rPr>
                <w:del w:id="2378" w:author="Jan Campschroer" w:date="2014-08-08T19:28:00Z"/>
              </w:rPr>
            </w:pPr>
            <w:del w:id="2379" w:author="Jan Campschroer" w:date="2014-08-08T19:28:00Z">
              <w:r w:rsidRPr="00D04828" w:rsidDel="00253A02">
                <w:delText>Werkgroep met inhoudelijk deskundigen waarin StUF onderdelen ontwikkeld worden en waarin verschillende belanghebbenden deelnemen.</w:delText>
              </w:r>
            </w:del>
          </w:p>
        </w:tc>
      </w:tr>
      <w:tr w:rsidR="00B20AE6" w:rsidRPr="00D04828" w:rsidDel="00253A02" w:rsidTr="00644503">
        <w:trPr>
          <w:del w:id="2380" w:author="Jan Campschroer" w:date="2014-08-08T19:28:00Z"/>
        </w:trPr>
        <w:tc>
          <w:tcPr>
            <w:tcW w:w="2351" w:type="dxa"/>
          </w:tcPr>
          <w:p w:rsidR="00B20AE6" w:rsidRPr="00D04828" w:rsidDel="00253A02" w:rsidRDefault="00B20AE6" w:rsidP="00E50B6B">
            <w:pPr>
              <w:rPr>
                <w:del w:id="2381" w:author="Jan Campschroer" w:date="2014-08-08T19:28:00Z"/>
              </w:rPr>
            </w:pPr>
            <w:del w:id="2382" w:author="Jan Campschroer" w:date="2014-08-08T19:28:00Z">
              <w:r w:rsidRPr="00D04828" w:rsidDel="00253A02">
                <w:delText>StUF extra element</w:delText>
              </w:r>
            </w:del>
          </w:p>
        </w:tc>
        <w:tc>
          <w:tcPr>
            <w:tcW w:w="6935" w:type="dxa"/>
          </w:tcPr>
          <w:p w:rsidR="00B20AE6" w:rsidRPr="00D04828" w:rsidDel="00253A02" w:rsidRDefault="00B20AE6" w:rsidP="00E50B6B">
            <w:pPr>
              <w:rPr>
                <w:del w:id="2383" w:author="Jan Campschroer" w:date="2014-08-08T19:28:00Z"/>
              </w:rPr>
            </w:pPr>
            <w:del w:id="2384" w:author="Jan Campschroer" w:date="2014-08-08T19:28:00Z">
              <w:r w:rsidRPr="00D04828" w:rsidDel="00253A02">
                <w:delText>Een voorziening in een StUF Sectormodel om eigen gegevenselementen toe te voegen aan het XML schema. Deze extra elementen dienen aan de beheerder te worden gemeld.</w:delText>
              </w:r>
            </w:del>
          </w:p>
        </w:tc>
      </w:tr>
      <w:tr w:rsidR="00B20AE6" w:rsidRPr="00D04828" w:rsidDel="00253A02" w:rsidTr="00644503">
        <w:trPr>
          <w:trHeight w:val="405"/>
          <w:del w:id="2385" w:author="Jan Campschroer" w:date="2014-08-08T19:28:00Z"/>
        </w:trPr>
        <w:tc>
          <w:tcPr>
            <w:tcW w:w="2351" w:type="dxa"/>
          </w:tcPr>
          <w:p w:rsidR="00B20AE6" w:rsidRPr="00D04828" w:rsidDel="00253A02" w:rsidRDefault="00B20AE6" w:rsidP="00E50B6B">
            <w:pPr>
              <w:rPr>
                <w:del w:id="2386" w:author="Jan Campschroer" w:date="2014-08-08T19:28:00Z"/>
                <w:lang w:val="nl-NL"/>
              </w:rPr>
            </w:pPr>
            <w:del w:id="2387" w:author="Jan Campschroer" w:date="2014-08-08T19:28:00Z">
              <w:r w:rsidRPr="00D04828" w:rsidDel="00253A02">
                <w:rPr>
                  <w:lang w:val="nl-NL"/>
                </w:rPr>
                <w:delText>StUF Familie</w:delText>
              </w:r>
            </w:del>
          </w:p>
        </w:tc>
        <w:tc>
          <w:tcPr>
            <w:tcW w:w="6935" w:type="dxa"/>
          </w:tcPr>
          <w:p w:rsidR="00B20AE6" w:rsidRPr="00D04828" w:rsidDel="00253A02" w:rsidRDefault="00B20AE6" w:rsidP="00E50B6B">
            <w:pPr>
              <w:rPr>
                <w:del w:id="2388" w:author="Jan Campschroer" w:date="2014-08-08T19:28:00Z"/>
                <w:lang w:val="nl-NL"/>
              </w:rPr>
            </w:pPr>
            <w:del w:id="2389" w:author="Jan Campschroer" w:date="2014-08-08T19:28:00Z">
              <w:r w:rsidRPr="00D04828" w:rsidDel="00253A02">
                <w:rPr>
                  <w:lang w:val="nl-NL"/>
                </w:rPr>
                <w:delText xml:space="preserve">Het logische geheel van de StUF onderdelen die samen de standaard vormen. </w:delText>
              </w:r>
            </w:del>
          </w:p>
        </w:tc>
      </w:tr>
      <w:tr w:rsidR="00B20AE6" w:rsidRPr="00D04828" w:rsidDel="00253A02" w:rsidTr="00644503">
        <w:trPr>
          <w:del w:id="2390" w:author="Jan Campschroer" w:date="2014-08-08T19:28:00Z"/>
        </w:trPr>
        <w:tc>
          <w:tcPr>
            <w:tcW w:w="2351" w:type="dxa"/>
          </w:tcPr>
          <w:p w:rsidR="00B20AE6" w:rsidRPr="00D04828" w:rsidDel="00253A02" w:rsidRDefault="00B20AE6" w:rsidP="00E50B6B">
            <w:pPr>
              <w:rPr>
                <w:del w:id="2391" w:author="Jan Campschroer" w:date="2014-08-08T19:28:00Z"/>
                <w:lang w:val="nl-NL"/>
              </w:rPr>
            </w:pPr>
            <w:del w:id="2392" w:author="Jan Campschroer" w:date="2014-08-08T19:28:00Z">
              <w:r w:rsidRPr="00D04828" w:rsidDel="00253A02">
                <w:rPr>
                  <w:lang w:val="nl-NL"/>
                </w:rPr>
                <w:delText>StUF Forum</w:delText>
              </w:r>
            </w:del>
          </w:p>
        </w:tc>
        <w:tc>
          <w:tcPr>
            <w:tcW w:w="6935" w:type="dxa"/>
          </w:tcPr>
          <w:p w:rsidR="00B20AE6" w:rsidRPr="00D04828" w:rsidDel="00253A02" w:rsidRDefault="00B20AE6" w:rsidP="00E50B6B">
            <w:pPr>
              <w:rPr>
                <w:del w:id="2393" w:author="Jan Campschroer" w:date="2014-08-08T19:28:00Z"/>
                <w:lang w:val="nl-NL"/>
              </w:rPr>
            </w:pPr>
            <w:del w:id="2394" w:author="Jan Campschroer" w:date="2014-08-08T19:28:00Z">
              <w:r w:rsidRPr="00D04828" w:rsidDel="00253A02">
                <w:rPr>
                  <w:lang w:val="nl-NL"/>
                </w:rPr>
                <w:delText xml:space="preserve">Voorziening op de website van de beheerder, </w:delText>
              </w:r>
              <w:r w:rsidR="006A58D7" w:rsidDel="00253A02">
                <w:rPr>
                  <w:lang w:val="nl-NL"/>
                </w:rPr>
                <w:delText>KING</w:delText>
              </w:r>
              <w:r w:rsidRPr="00D04828" w:rsidDel="00253A02">
                <w:rPr>
                  <w:lang w:val="nl-NL"/>
                </w:rPr>
                <w:delText xml:space="preserve">, ten behoeve van informatievoorziening en discussies over StUF. Deze is toegankelijk voor de leden van de StUF community. </w:delText>
              </w:r>
            </w:del>
          </w:p>
        </w:tc>
      </w:tr>
      <w:tr w:rsidR="00B20AE6" w:rsidRPr="00D04828" w:rsidDel="00253A02" w:rsidTr="00644503">
        <w:trPr>
          <w:del w:id="2395" w:author="Jan Campschroer" w:date="2014-08-08T19:28:00Z"/>
        </w:trPr>
        <w:tc>
          <w:tcPr>
            <w:tcW w:w="2351" w:type="dxa"/>
          </w:tcPr>
          <w:p w:rsidR="00B20AE6" w:rsidRPr="00D04828" w:rsidDel="00253A02" w:rsidRDefault="00B20AE6" w:rsidP="00E50B6B">
            <w:pPr>
              <w:rPr>
                <w:del w:id="2396" w:author="Jan Campschroer" w:date="2014-08-08T19:28:00Z"/>
                <w:lang w:val="nl-NL"/>
              </w:rPr>
            </w:pPr>
            <w:del w:id="2397" w:author="Jan Campschroer" w:date="2014-08-08T19:28:00Z">
              <w:r w:rsidRPr="00D04828" w:rsidDel="00253A02">
                <w:rPr>
                  <w:lang w:val="nl-NL"/>
                </w:rPr>
                <w:lastRenderedPageBreak/>
                <w:delText>StUF Onderdeel</w:delText>
              </w:r>
            </w:del>
          </w:p>
        </w:tc>
        <w:tc>
          <w:tcPr>
            <w:tcW w:w="6935" w:type="dxa"/>
          </w:tcPr>
          <w:p w:rsidR="00B20AE6" w:rsidRPr="00D04828" w:rsidDel="00253A02" w:rsidRDefault="00B20AE6" w:rsidP="00E50B6B">
            <w:pPr>
              <w:rPr>
                <w:del w:id="2398" w:author="Jan Campschroer" w:date="2014-08-08T19:28:00Z"/>
                <w:lang w:val="nl-NL"/>
              </w:rPr>
            </w:pPr>
            <w:del w:id="2399" w:author="Jan Campschroer" w:date="2014-08-08T19:28:00Z">
              <w:r w:rsidRPr="00D04828" w:rsidDel="00253A02">
                <w:rPr>
                  <w:lang w:val="nl-NL"/>
                </w:rPr>
                <w:delText>Eén afgebakend deel van de StUF familie. StUF Onderdel</w:delText>
              </w:r>
            </w:del>
            <w:del w:id="2400" w:author="Jan Campschroer" w:date="2014-08-08T17:10:00Z">
              <w:r w:rsidRPr="00D04828" w:rsidDel="005B11CF">
                <w:rPr>
                  <w:lang w:val="nl-NL"/>
                </w:rPr>
                <w:delText xml:space="preserve">en </w:delText>
              </w:r>
            </w:del>
            <w:del w:id="2401" w:author="Jan Campschroer" w:date="2014-08-08T19:28:00Z">
              <w:r w:rsidRPr="00D04828" w:rsidDel="00253A02">
                <w:rPr>
                  <w:lang w:val="nl-NL"/>
                </w:rPr>
                <w:delText>zijn bijvoorbeeld StUF 03.01, sectormodel StUF BG 3.10. Elk StUF Onderdeel bestaat uit de specificaties met bijbehorende documentatie en schema's. Een StUF onderdeel wordt aangeduid met een unieke naam en versienummer.</w:delText>
              </w:r>
            </w:del>
          </w:p>
        </w:tc>
      </w:tr>
      <w:tr w:rsidR="00B20AE6" w:rsidRPr="00D04828" w:rsidDel="00253A02" w:rsidTr="00644503">
        <w:trPr>
          <w:del w:id="2402" w:author="Jan Campschroer" w:date="2014-08-08T19:28:00Z"/>
        </w:trPr>
        <w:tc>
          <w:tcPr>
            <w:tcW w:w="2351" w:type="dxa"/>
          </w:tcPr>
          <w:p w:rsidR="00B20AE6" w:rsidRPr="00D04828" w:rsidDel="00253A02" w:rsidRDefault="00B20AE6" w:rsidP="00E50B6B">
            <w:pPr>
              <w:rPr>
                <w:del w:id="2403" w:author="Jan Campschroer" w:date="2014-08-08T19:28:00Z"/>
              </w:rPr>
            </w:pPr>
            <w:del w:id="2404" w:author="Jan Campschroer" w:date="2014-08-08T19:28:00Z">
              <w:r w:rsidRPr="00D04828" w:rsidDel="00253A02">
                <w:delText>StUF Regiegroep</w:delText>
              </w:r>
            </w:del>
          </w:p>
        </w:tc>
        <w:tc>
          <w:tcPr>
            <w:tcW w:w="6935" w:type="dxa"/>
          </w:tcPr>
          <w:p w:rsidR="00B20AE6" w:rsidRPr="00D04828" w:rsidDel="00253A02" w:rsidRDefault="00B20AE6" w:rsidP="00E50B6B">
            <w:pPr>
              <w:rPr>
                <w:del w:id="2405" w:author="Jan Campschroer" w:date="2014-08-08T19:28:00Z"/>
              </w:rPr>
            </w:pPr>
            <w:del w:id="2406" w:author="Jan Campschroer" w:date="2014-08-08T19:28:00Z">
              <w:r w:rsidRPr="00D04828" w:rsidDel="00253A02">
                <w:delText>Groep waarin de besluitvorming en de planning van ontwikkelingen rond StUF plaatsvindt. In de StUF Regiegroep nemen de verschillende belanghebbenden deel.</w:delText>
              </w:r>
            </w:del>
          </w:p>
        </w:tc>
      </w:tr>
      <w:tr w:rsidR="00B20AE6" w:rsidRPr="00D04828" w:rsidDel="00253A02" w:rsidTr="00644503">
        <w:trPr>
          <w:del w:id="2407" w:author="Jan Campschroer" w:date="2014-08-08T19:28:00Z"/>
        </w:trPr>
        <w:tc>
          <w:tcPr>
            <w:tcW w:w="2351" w:type="dxa"/>
          </w:tcPr>
          <w:p w:rsidR="00B20AE6" w:rsidRPr="00D04828" w:rsidDel="00253A02" w:rsidRDefault="00B20AE6" w:rsidP="00E50B6B">
            <w:pPr>
              <w:rPr>
                <w:del w:id="2408" w:author="Jan Campschroer" w:date="2014-08-08T19:28:00Z"/>
              </w:rPr>
            </w:pPr>
            <w:del w:id="2409" w:author="Jan Campschroer" w:date="2014-08-08T19:28:00Z">
              <w:r w:rsidRPr="00D04828" w:rsidDel="00253A02">
                <w:delText>StUF Release</w:delText>
              </w:r>
            </w:del>
          </w:p>
        </w:tc>
        <w:tc>
          <w:tcPr>
            <w:tcW w:w="6935" w:type="dxa"/>
          </w:tcPr>
          <w:p w:rsidR="00B20AE6" w:rsidRPr="00D04828" w:rsidDel="00253A02" w:rsidRDefault="00B20AE6" w:rsidP="00E50B6B">
            <w:pPr>
              <w:rPr>
                <w:del w:id="2410" w:author="Jan Campschroer" w:date="2014-08-08T19:28:00Z"/>
              </w:rPr>
            </w:pPr>
            <w:del w:id="2411" w:author="Jan Campschroer" w:date="2014-08-08T19:28:00Z">
              <w:r w:rsidRPr="00D04828" w:rsidDel="00253A02">
                <w:delText xml:space="preserve">Een verzameling </w:delText>
              </w:r>
            </w:del>
            <w:del w:id="2412" w:author="Jan Campschroer" w:date="2014-08-08T17:10:00Z">
              <w:r w:rsidRPr="00D04828" w:rsidDel="005B11CF">
                <w:delText xml:space="preserve">wijzigingen </w:delText>
              </w:r>
            </w:del>
            <w:del w:id="2413" w:author="Jan Campschroer" w:date="2014-08-08T19:28:00Z">
              <w:r w:rsidRPr="00D04828" w:rsidDel="00253A02">
                <w:delText>van één of meer StUF onderdel</w:delText>
              </w:r>
            </w:del>
            <w:del w:id="2414" w:author="Jan Campschroer" w:date="2014-08-08T17:10:00Z">
              <w:r w:rsidRPr="00D04828" w:rsidDel="005B11CF">
                <w:delText xml:space="preserve">en </w:delText>
              </w:r>
            </w:del>
            <w:del w:id="2415" w:author="Jan Campschroer" w:date="2014-08-08T19:28:00Z">
              <w:r w:rsidRPr="00D04828" w:rsidDel="00253A02">
                <w:delText xml:space="preserve">die gelijktijdig en in gezamenlijkheid worden aangebracht en gepubliceerd. </w:delText>
              </w:r>
            </w:del>
          </w:p>
        </w:tc>
      </w:tr>
      <w:tr w:rsidR="00B20AE6" w:rsidRPr="00D04828" w:rsidDel="00253A02" w:rsidTr="00644503">
        <w:trPr>
          <w:del w:id="2416" w:author="Jan Campschroer" w:date="2014-08-08T19:28:00Z"/>
        </w:trPr>
        <w:tc>
          <w:tcPr>
            <w:tcW w:w="2351" w:type="dxa"/>
          </w:tcPr>
          <w:p w:rsidR="00B20AE6" w:rsidRPr="00D04828" w:rsidDel="00253A02" w:rsidRDefault="00B20AE6" w:rsidP="00E50B6B">
            <w:pPr>
              <w:rPr>
                <w:del w:id="2417" w:author="Jan Campschroer" w:date="2014-08-08T19:28:00Z"/>
                <w:lang w:val="nl-NL"/>
              </w:rPr>
            </w:pPr>
            <w:del w:id="2418" w:author="Jan Campschroer" w:date="2014-08-08T19:28:00Z">
              <w:r w:rsidRPr="00D04828" w:rsidDel="00253A02">
                <w:rPr>
                  <w:lang w:val="nl-NL"/>
                </w:rPr>
                <w:delText>StUF Releasevoorstel</w:delText>
              </w:r>
            </w:del>
          </w:p>
        </w:tc>
        <w:tc>
          <w:tcPr>
            <w:tcW w:w="6935" w:type="dxa"/>
          </w:tcPr>
          <w:p w:rsidR="00B20AE6" w:rsidRPr="00D04828" w:rsidDel="00253A02" w:rsidRDefault="00B20AE6" w:rsidP="00E50B6B">
            <w:pPr>
              <w:rPr>
                <w:del w:id="2419" w:author="Jan Campschroer" w:date="2014-08-08T19:28:00Z"/>
                <w:lang w:val="nl-NL"/>
              </w:rPr>
            </w:pPr>
            <w:del w:id="2420" w:author="Jan Campschroer" w:date="2014-08-08T19:28:00Z">
              <w:r w:rsidRPr="00D04828" w:rsidDel="00253A02">
                <w:rPr>
                  <w:lang w:val="nl-NL"/>
                </w:rPr>
                <w:delText>Een door de beheerder van de standaard voorgesteld releaseplan.</w:delText>
              </w:r>
            </w:del>
          </w:p>
          <w:p w:rsidR="00B20AE6" w:rsidRPr="00D04828" w:rsidDel="00253A02" w:rsidRDefault="00B20AE6" w:rsidP="00E50B6B">
            <w:pPr>
              <w:rPr>
                <w:del w:id="2421" w:author="Jan Campschroer" w:date="2014-08-08T19:28:00Z"/>
                <w:lang w:val="nl-NL"/>
              </w:rPr>
            </w:pPr>
            <w:del w:id="2422" w:author="Jan Campschroer" w:date="2014-08-08T19:28:00Z">
              <w:r w:rsidRPr="00D04828" w:rsidDel="00253A02">
                <w:rPr>
                  <w:lang w:val="nl-NL"/>
                </w:rPr>
                <w:delText>De inhoud komt overeen met die van een releaseplan.</w:delText>
              </w:r>
            </w:del>
          </w:p>
        </w:tc>
      </w:tr>
      <w:tr w:rsidR="00B20AE6" w:rsidRPr="00D04828" w:rsidDel="00253A02" w:rsidTr="00644503">
        <w:trPr>
          <w:del w:id="2423" w:author="Jan Campschroer" w:date="2014-08-08T19:28:00Z"/>
        </w:trPr>
        <w:tc>
          <w:tcPr>
            <w:tcW w:w="2351" w:type="dxa"/>
          </w:tcPr>
          <w:p w:rsidR="00161636" w:rsidRDefault="00B20AE6">
            <w:pPr>
              <w:rPr>
                <w:del w:id="2424" w:author="Jan Campschroer" w:date="2014-08-08T19:28:00Z"/>
                <w:lang w:val="nl-NL"/>
              </w:rPr>
            </w:pPr>
            <w:del w:id="2425" w:author="Jan Campschroer" w:date="2014-08-08T19:28:00Z">
              <w:r w:rsidRPr="00D04828" w:rsidDel="00253A02">
                <w:rPr>
                  <w:lang w:val="nl-NL"/>
                </w:rPr>
                <w:delText>StUF specificatie</w:delText>
              </w:r>
            </w:del>
          </w:p>
        </w:tc>
        <w:tc>
          <w:tcPr>
            <w:tcW w:w="6935" w:type="dxa"/>
          </w:tcPr>
          <w:p w:rsidR="00B20AE6" w:rsidRPr="00D04828" w:rsidDel="00253A02" w:rsidRDefault="00B20AE6" w:rsidP="00E50B6B">
            <w:pPr>
              <w:rPr>
                <w:del w:id="2426" w:author="Jan Campschroer" w:date="2014-08-08T19:28:00Z"/>
                <w:lang w:val="nl-NL"/>
              </w:rPr>
            </w:pPr>
            <w:del w:id="2427" w:author="Jan Campschroer" w:date="2014-08-08T19:28:00Z">
              <w:r w:rsidRPr="00D04828" w:rsidDel="00253A02">
                <w:rPr>
                  <w:lang w:val="nl-NL"/>
                </w:rPr>
                <w:delText>De informatie en documentatie waarin de standaard formeel is beschreven.</w:delText>
              </w:r>
            </w:del>
          </w:p>
        </w:tc>
      </w:tr>
      <w:tr w:rsidR="00B20AE6" w:rsidRPr="00D04828" w:rsidDel="00253A02" w:rsidTr="00644503">
        <w:trPr>
          <w:del w:id="2428" w:author="Jan Campschroer" w:date="2014-08-08T19:28:00Z"/>
        </w:trPr>
        <w:tc>
          <w:tcPr>
            <w:tcW w:w="2351" w:type="dxa"/>
          </w:tcPr>
          <w:p w:rsidR="00161636" w:rsidRDefault="00B20AE6">
            <w:pPr>
              <w:rPr>
                <w:del w:id="2429" w:author="Jan Campschroer" w:date="2014-08-08T19:28:00Z"/>
                <w:lang w:val="nl-NL"/>
              </w:rPr>
            </w:pPr>
            <w:del w:id="2430" w:author="Jan Campschroer" w:date="2014-08-08T19:28:00Z">
              <w:r w:rsidRPr="00D04828" w:rsidDel="00253A02">
                <w:rPr>
                  <w:lang w:val="nl-NL"/>
                </w:rPr>
                <w:delText>StUF standaard</w:delText>
              </w:r>
            </w:del>
          </w:p>
        </w:tc>
        <w:tc>
          <w:tcPr>
            <w:tcW w:w="6935" w:type="dxa"/>
          </w:tcPr>
          <w:p w:rsidR="00B20AE6" w:rsidRPr="00D04828" w:rsidDel="00253A02" w:rsidRDefault="00B20AE6" w:rsidP="00E50B6B">
            <w:pPr>
              <w:rPr>
                <w:del w:id="2431" w:author="Jan Campschroer" w:date="2014-08-08T19:28:00Z"/>
                <w:lang w:val="nl-NL"/>
              </w:rPr>
            </w:pPr>
            <w:del w:id="2432" w:author="Jan Campschroer" w:date="2014-08-08T19:28:00Z">
              <w:r w:rsidRPr="00D04828" w:rsidDel="00253A02">
                <w:rPr>
                  <w:lang w:val="nl-NL"/>
                </w:rPr>
                <w:delText xml:space="preserve">De algemene aanduiding van de StUF familie. </w:delText>
              </w:r>
            </w:del>
          </w:p>
        </w:tc>
      </w:tr>
      <w:tr w:rsidR="00B20AE6" w:rsidRPr="00D04828" w:rsidDel="00253A02" w:rsidTr="00644503">
        <w:trPr>
          <w:del w:id="2433" w:author="Jan Campschroer" w:date="2014-08-08T19:28:00Z"/>
        </w:trPr>
        <w:tc>
          <w:tcPr>
            <w:tcW w:w="2351" w:type="dxa"/>
          </w:tcPr>
          <w:p w:rsidR="00B20AE6" w:rsidRPr="00D04828" w:rsidDel="00253A02" w:rsidRDefault="00B20AE6" w:rsidP="00E50B6B">
            <w:pPr>
              <w:rPr>
                <w:del w:id="2434" w:author="Jan Campschroer" w:date="2014-08-08T19:28:00Z"/>
              </w:rPr>
            </w:pPr>
            <w:del w:id="2435" w:author="Jan Campschroer" w:date="2014-08-08T19:28:00Z">
              <w:r w:rsidRPr="00D04828" w:rsidDel="00253A02">
                <w:delText>Versie(nummer)</w:delText>
              </w:r>
            </w:del>
          </w:p>
        </w:tc>
        <w:tc>
          <w:tcPr>
            <w:tcW w:w="6935" w:type="dxa"/>
          </w:tcPr>
          <w:p w:rsidR="00B20AE6" w:rsidRPr="00D04828" w:rsidDel="00253A02" w:rsidRDefault="00B20AE6" w:rsidP="00E50B6B">
            <w:pPr>
              <w:rPr>
                <w:del w:id="2436" w:author="Jan Campschroer" w:date="2014-08-08T19:28:00Z"/>
              </w:rPr>
            </w:pPr>
            <w:del w:id="2437" w:author="Jan Campschroer" w:date="2014-08-08T19:28:00Z">
              <w:r w:rsidRPr="00D04828" w:rsidDel="00253A02">
                <w:delText>De aanduiding van een  StUF onderdeel om verschillende versies van hetzelfde StUF onderdeel van elkaar te kunnen onderscheiden. Voor StUF onderdelen worden versienummer</w:delText>
              </w:r>
              <w:r w:rsidR="00D52924" w:rsidDel="00253A02">
                <w:delText>s</w:delText>
              </w:r>
              <w:r w:rsidRPr="00D04828" w:rsidDel="00253A02">
                <w:delText xml:space="preserve"> aangegeven zoals beschreven in Bijlage D. </w:delText>
              </w:r>
            </w:del>
          </w:p>
        </w:tc>
      </w:tr>
      <w:tr w:rsidR="00B20AE6" w:rsidRPr="00D04828" w:rsidDel="00253A02" w:rsidTr="00644503">
        <w:trPr>
          <w:del w:id="2438" w:author="Jan Campschroer" w:date="2014-08-08T19:28:00Z"/>
        </w:trPr>
        <w:tc>
          <w:tcPr>
            <w:tcW w:w="2351" w:type="dxa"/>
          </w:tcPr>
          <w:p w:rsidR="00B20AE6" w:rsidRPr="00D04828" w:rsidDel="00253A02" w:rsidRDefault="00B20AE6" w:rsidP="00E50B6B">
            <w:pPr>
              <w:rPr>
                <w:del w:id="2439" w:author="Jan Campschroer" w:date="2014-08-08T19:28:00Z"/>
              </w:rPr>
            </w:pPr>
            <w:del w:id="2440" w:author="Jan Campschroer" w:date="2014-08-08T19:28:00Z">
              <w:r w:rsidRPr="00D04828" w:rsidDel="00253A02">
                <w:delText>Verticaal sectormodel</w:delText>
              </w:r>
            </w:del>
          </w:p>
        </w:tc>
        <w:tc>
          <w:tcPr>
            <w:tcW w:w="6935" w:type="dxa"/>
          </w:tcPr>
          <w:p w:rsidR="00B20AE6" w:rsidRPr="00D04828" w:rsidDel="00253A02" w:rsidRDefault="00B20AE6" w:rsidP="00E50B6B">
            <w:pPr>
              <w:rPr>
                <w:del w:id="2441" w:author="Jan Campschroer" w:date="2014-08-08T19:28:00Z"/>
              </w:rPr>
            </w:pPr>
            <w:del w:id="2442" w:author="Jan Campschroer" w:date="2014-08-08T19:28:00Z">
              <w:r w:rsidRPr="00D04828" w:rsidDel="00253A02">
                <w:delText>Een StUF onderdeel met berichtdefinities voor entiteittypen specifiek voor een bepaalde sector, domein of keten.</w:delText>
              </w:r>
            </w:del>
          </w:p>
        </w:tc>
      </w:tr>
      <w:tr w:rsidR="00B20AE6" w:rsidRPr="00D04828" w:rsidDel="00253A02" w:rsidTr="00644503">
        <w:trPr>
          <w:del w:id="2443" w:author="Jan Campschroer" w:date="2014-08-08T19:28:00Z"/>
        </w:trPr>
        <w:tc>
          <w:tcPr>
            <w:tcW w:w="2351" w:type="dxa"/>
          </w:tcPr>
          <w:p w:rsidR="00B20AE6" w:rsidRPr="00D04828" w:rsidDel="00253A02" w:rsidRDefault="00B20AE6" w:rsidP="00E50B6B">
            <w:pPr>
              <w:rPr>
                <w:del w:id="2444" w:author="Jan Campschroer" w:date="2014-08-08T19:28:00Z"/>
              </w:rPr>
            </w:pPr>
            <w:del w:id="2445" w:author="Jan Campschroer" w:date="2014-08-08T19:28:00Z">
              <w:r w:rsidRPr="00D04828" w:rsidDel="00253A02">
                <w:delText>VNG aanbeveling</w:delText>
              </w:r>
            </w:del>
          </w:p>
        </w:tc>
        <w:tc>
          <w:tcPr>
            <w:tcW w:w="6935" w:type="dxa"/>
          </w:tcPr>
          <w:p w:rsidR="00B20AE6" w:rsidRPr="00D04828" w:rsidDel="00253A02" w:rsidRDefault="00B20AE6" w:rsidP="00E50B6B">
            <w:pPr>
              <w:rPr>
                <w:del w:id="2446" w:author="Jan Campschroer" w:date="2014-08-08T19:28:00Z"/>
              </w:rPr>
            </w:pPr>
            <w:del w:id="2447" w:author="Jan Campschroer" w:date="2014-08-08T19:28:00Z">
              <w:r w:rsidRPr="00D04828" w:rsidDel="00253A02">
                <w:delText>Een advies van VNG aan haar leden. Doel is het verkrijgen van een betere bestuurlijke omarming voor de implementatie en het gebruik van een bepaalde StUF versie.</w:delText>
              </w:r>
            </w:del>
          </w:p>
        </w:tc>
      </w:tr>
      <w:tr w:rsidR="00B20AE6" w:rsidRPr="00D04828" w:rsidDel="00253A02" w:rsidTr="00644503">
        <w:trPr>
          <w:del w:id="2448" w:author="Jan Campschroer" w:date="2014-08-08T19:28:00Z"/>
        </w:trPr>
        <w:tc>
          <w:tcPr>
            <w:tcW w:w="2351" w:type="dxa"/>
          </w:tcPr>
          <w:p w:rsidR="00B20AE6" w:rsidRPr="00D04828" w:rsidDel="00253A02" w:rsidRDefault="00B20AE6" w:rsidP="00E50B6B">
            <w:pPr>
              <w:rPr>
                <w:del w:id="2449" w:author="Jan Campschroer" w:date="2014-08-08T19:28:00Z"/>
              </w:rPr>
            </w:pPr>
            <w:del w:id="2450" w:author="Jan Campschroer" w:date="2014-08-08T19:28:00Z">
              <w:r w:rsidRPr="00D04828" w:rsidDel="00253A02">
                <w:delText>Wijzigingsaanvraag</w:delText>
              </w:r>
            </w:del>
          </w:p>
        </w:tc>
        <w:tc>
          <w:tcPr>
            <w:tcW w:w="6935" w:type="dxa"/>
          </w:tcPr>
          <w:p w:rsidR="00B20AE6" w:rsidRPr="00D04828" w:rsidDel="00253A02" w:rsidRDefault="00B20AE6" w:rsidP="00E50B6B">
            <w:pPr>
              <w:rPr>
                <w:del w:id="2451" w:author="Jan Campschroer" w:date="2014-08-08T19:28:00Z"/>
              </w:rPr>
            </w:pPr>
            <w:del w:id="2452" w:author="Jan Campschroer" w:date="2014-08-08T19:28:00Z">
              <w:r w:rsidRPr="00D04828" w:rsidDel="00253A02">
                <w:delText>Initiële vraag om verandering aan een StUF onderdeel.</w:delText>
              </w:r>
            </w:del>
          </w:p>
        </w:tc>
      </w:tr>
      <w:tr w:rsidR="00B20AE6" w:rsidRPr="00D04828" w:rsidDel="00253A02" w:rsidTr="00644503">
        <w:trPr>
          <w:trHeight w:val="247"/>
          <w:del w:id="2453" w:author="Jan Campschroer" w:date="2014-08-08T19:28:00Z"/>
        </w:trPr>
        <w:tc>
          <w:tcPr>
            <w:tcW w:w="2351" w:type="dxa"/>
          </w:tcPr>
          <w:p w:rsidR="00B20AE6" w:rsidRPr="00D04828" w:rsidDel="00253A02" w:rsidRDefault="00B20AE6" w:rsidP="00E50B6B">
            <w:pPr>
              <w:rPr>
                <w:del w:id="2454" w:author="Jan Campschroer" w:date="2014-08-08T19:28:00Z"/>
                <w:lang w:val="nl-NL"/>
              </w:rPr>
            </w:pPr>
            <w:del w:id="2455" w:author="Jan Campschroer" w:date="2014-08-08T19:28:00Z">
              <w:r w:rsidRPr="00D04828" w:rsidDel="00253A02">
                <w:rPr>
                  <w:lang w:val="nl-NL"/>
                </w:rPr>
                <w:delText>Wijzigingsverzoek</w:delText>
              </w:r>
            </w:del>
          </w:p>
        </w:tc>
        <w:tc>
          <w:tcPr>
            <w:tcW w:w="6935" w:type="dxa"/>
          </w:tcPr>
          <w:p w:rsidR="00B20AE6" w:rsidRPr="00D04828" w:rsidDel="00253A02" w:rsidRDefault="00B20AE6" w:rsidP="00E50B6B">
            <w:pPr>
              <w:rPr>
                <w:del w:id="2456" w:author="Jan Campschroer" w:date="2014-08-08T19:28:00Z"/>
              </w:rPr>
            </w:pPr>
            <w:del w:id="2457" w:author="Jan Campschroer" w:date="2014-08-08T19:28:00Z">
              <w:r w:rsidRPr="00D04828" w:rsidDel="00253A02">
                <w:delText>Het verzoek een wijziging in een StUF onderdeel door te voeren (RFC)</w:delText>
              </w:r>
              <w:r w:rsidR="00E05C64" w:rsidDel="00253A02">
                <w:delText>.</w:delText>
              </w:r>
            </w:del>
          </w:p>
        </w:tc>
      </w:tr>
    </w:tbl>
    <w:p w:rsidR="00B20AE6" w:rsidRPr="00D04828" w:rsidDel="00E50B6B" w:rsidRDefault="00B20AE6" w:rsidP="00E50B6B">
      <w:pPr>
        <w:rPr>
          <w:del w:id="2458" w:author="Jan Campschroer" w:date="2014-08-15T13:13:00Z"/>
        </w:rPr>
      </w:pPr>
    </w:p>
    <w:p w:rsidR="00161636" w:rsidRDefault="00B20AE6">
      <w:pPr>
        <w:rPr>
          <w:del w:id="2459" w:author="Jan Campschroer" w:date="2014-08-15T13:13:00Z"/>
        </w:rPr>
      </w:pPr>
      <w:del w:id="2460" w:author="Jan Campschroer" w:date="2014-08-15T13:13:00Z">
        <w:r w:rsidRPr="00D04828" w:rsidDel="00E50B6B">
          <w:br w:type="page"/>
        </w:r>
      </w:del>
    </w:p>
    <w:p w:rsidR="00161636" w:rsidRDefault="00B20AE6">
      <w:pPr>
        <w:rPr>
          <w:del w:id="2461" w:author="Jan Campschroer" w:date="2014-08-15T13:14:00Z"/>
        </w:rPr>
      </w:pPr>
      <w:bookmarkStart w:id="2462" w:name="_Ref388603495"/>
      <w:bookmarkStart w:id="2463" w:name="_Ref388603533"/>
      <w:bookmarkStart w:id="2464" w:name="_Ref388603552"/>
      <w:del w:id="2465" w:author="Jan Campschroer" w:date="2014-08-15T13:14:00Z">
        <w:r w:rsidRPr="00086099" w:rsidDel="00E50B6B">
          <w:lastRenderedPageBreak/>
          <w:delText>Bijlage D: Versienummering StUF onderdelen</w:delText>
        </w:r>
        <w:bookmarkEnd w:id="2462"/>
        <w:bookmarkEnd w:id="2463"/>
        <w:bookmarkEnd w:id="2464"/>
      </w:del>
    </w:p>
    <w:p w:rsidR="00B20AE6" w:rsidRPr="00D04828" w:rsidDel="00E50B6B" w:rsidRDefault="00B20AE6" w:rsidP="0093143E">
      <w:pPr>
        <w:rPr>
          <w:del w:id="2466" w:author="Jan Campschroer" w:date="2014-08-15T13:14:00Z"/>
        </w:rPr>
      </w:pPr>
    </w:p>
    <w:p w:rsidR="00B20AE6" w:rsidRPr="00D04828" w:rsidDel="007A307C" w:rsidRDefault="00B20AE6" w:rsidP="0093143E">
      <w:pPr>
        <w:rPr>
          <w:del w:id="2467" w:author="Jan Campschroer" w:date="2014-08-15T11:04:00Z"/>
        </w:rPr>
      </w:pPr>
      <w:del w:id="2468" w:author="Jan Campschroer" w:date="2014-08-15T11:04:00Z">
        <w:r w:rsidRPr="00D04828" w:rsidDel="007A307C">
          <w:delText xml:space="preserve">Versienummering is voor StUF complex en van een cruciale betekenis voor planning, voor ontwikkeling, voor onderhoud en beheer van applicaties en voor operationele systemen die de versienummers gebruiken binnen de verwerking. </w:delText>
        </w:r>
      </w:del>
    </w:p>
    <w:p w:rsidR="00B20AE6" w:rsidRPr="00D04828" w:rsidDel="007A307C" w:rsidRDefault="00B20AE6" w:rsidP="0093143E">
      <w:pPr>
        <w:rPr>
          <w:del w:id="2469" w:author="Jan Campschroer" w:date="2014-08-15T11:04:00Z"/>
        </w:rPr>
      </w:pPr>
    </w:p>
    <w:p w:rsidR="00B20AE6" w:rsidRPr="00D04828" w:rsidDel="007A307C" w:rsidRDefault="00B20AE6" w:rsidP="0093143E">
      <w:pPr>
        <w:rPr>
          <w:del w:id="2470" w:author="Jan Campschroer" w:date="2014-08-15T11:04:00Z"/>
        </w:rPr>
      </w:pPr>
      <w:del w:id="2471" w:author="Jan Campschroer" w:date="2014-08-15T11:04:00Z">
        <w:r w:rsidRPr="00D04828" w:rsidDel="007A307C">
          <w:delText>StUF hanteert voor elk StUF object een vie</w:delText>
        </w:r>
        <w:r w:rsidR="008306A0" w:rsidRPr="00D04828" w:rsidDel="007A307C">
          <w:delText>rc</w:delText>
        </w:r>
        <w:r w:rsidRPr="00D04828" w:rsidDel="007A307C">
          <w:delText>ijferig versienummer en in sommige gevallen is dit uitgebreid met twee cijfers tot een zescijferig nummer. De versienummering geldt voor de hele StUF familie, dus óók voor de sectormodellen die door sectorpartijen worden onderhouden.</w:delText>
        </w:r>
      </w:del>
    </w:p>
    <w:p w:rsidR="00B20AE6" w:rsidRPr="00D04828" w:rsidDel="007A307C" w:rsidRDefault="00B20AE6" w:rsidP="0093143E">
      <w:pPr>
        <w:rPr>
          <w:del w:id="2472" w:author="Jan Campschroer" w:date="2014-08-15T11:04:00Z"/>
        </w:rPr>
      </w:pPr>
    </w:p>
    <w:p w:rsidR="00B20AE6" w:rsidRPr="00D04828" w:rsidDel="007A307C" w:rsidRDefault="00B20AE6" w:rsidP="0093143E">
      <w:pPr>
        <w:rPr>
          <w:del w:id="2473" w:author="Jan Campschroer" w:date="2014-08-15T11:04:00Z"/>
        </w:rPr>
      </w:pPr>
      <w:del w:id="2474" w:author="Jan Campschroer" w:date="2014-08-15T11:04:00Z">
        <w:r w:rsidRPr="00D04828" w:rsidDel="007A307C">
          <w:delText xml:space="preserve">Versienummers zijn opgenomen in de berichtdefinities en worden in sommige applicaties gebruikt bij de geautomatiseerde verwerking, vertaling en/of bij de validatie van ontvangen berichten. Mede hierom wordt de versienummering door StUF deskundigen bepaald. </w:delText>
        </w:r>
      </w:del>
    </w:p>
    <w:p w:rsidR="00B20AE6" w:rsidRPr="00D04828" w:rsidDel="007A307C" w:rsidRDefault="00B20AE6" w:rsidP="0093143E">
      <w:pPr>
        <w:rPr>
          <w:del w:id="2475" w:author="Jan Campschroer" w:date="2014-08-15T11:04:00Z"/>
        </w:rPr>
      </w:pPr>
    </w:p>
    <w:p w:rsidR="00B20AE6" w:rsidRPr="00D04828" w:rsidDel="007A307C" w:rsidRDefault="00B20AE6" w:rsidP="0093143E">
      <w:pPr>
        <w:rPr>
          <w:del w:id="2476" w:author="Jan Campschroer" w:date="2014-08-15T11:04:00Z"/>
        </w:rPr>
      </w:pPr>
      <w:del w:id="2477" w:author="Jan Campschroer" w:date="2014-08-15T11:04:00Z">
        <w:r w:rsidRPr="00D04828" w:rsidDel="007A307C">
          <w:delText xml:space="preserve">In de bestandsnaam </w:delText>
        </w:r>
      </w:del>
      <w:ins w:id="2478" w:author="Henri Korver" w:date="2014-05-23T09:44:00Z">
        <w:del w:id="2479" w:author="Jan Campschroer" w:date="2014-08-15T11:04:00Z">
          <w:r w:rsidR="00B05AD3" w:rsidDel="007A307C">
            <w:delText>V</w:delText>
          </w:r>
        </w:del>
      </w:ins>
      <w:del w:id="2480" w:author="Jan Campschroer" w:date="2014-08-15T11:04:00Z">
        <w:r w:rsidRPr="00D04828" w:rsidDel="007A307C">
          <w:delText>van elk bestand dat gerelateerd is aan een bepaald onderdeel van de StUF familie moet duidelijk te zien zijn om welk StUF onderdeel en om welke versie het gaat.</w:delText>
        </w:r>
      </w:del>
    </w:p>
    <w:p w:rsidR="00B20AE6" w:rsidRPr="00D04828" w:rsidDel="007A307C" w:rsidRDefault="00B20AE6" w:rsidP="0093143E">
      <w:pPr>
        <w:rPr>
          <w:del w:id="2481" w:author="Jan Campschroer" w:date="2014-08-15T11:04:00Z"/>
        </w:rPr>
      </w:pPr>
    </w:p>
    <w:p w:rsidR="00B20AE6" w:rsidRPr="00D04828" w:rsidDel="007A307C" w:rsidRDefault="00B20AE6" w:rsidP="0093143E">
      <w:pPr>
        <w:rPr>
          <w:del w:id="2482" w:author="Jan Campschroer" w:date="2014-08-15T11:04:00Z"/>
        </w:rPr>
      </w:pPr>
      <w:del w:id="2483" w:author="Jan Campschroer" w:date="2014-08-15T11:04:00Z">
        <w:r w:rsidRPr="00D04828" w:rsidDel="007A307C">
          <w:delText>Opbouw en betekenis versienummer XX.YY.ZZ</w:delText>
        </w:r>
      </w:del>
    </w:p>
    <w:p w:rsidR="00B20AE6" w:rsidRPr="00D04828" w:rsidDel="007A307C" w:rsidRDefault="00B20AE6" w:rsidP="0093143E">
      <w:pPr>
        <w:rPr>
          <w:del w:id="2484" w:author="Jan Campschroer" w:date="2014-08-15T11:04:00Z"/>
        </w:rPr>
      </w:pPr>
    </w:p>
    <w:p w:rsidR="008306A0" w:rsidRPr="00D04828" w:rsidDel="007A307C" w:rsidRDefault="00B20AE6" w:rsidP="0093143E">
      <w:pPr>
        <w:rPr>
          <w:del w:id="2485" w:author="Jan Campschroer" w:date="2014-08-15T11:04:00Z"/>
        </w:rPr>
      </w:pPr>
      <w:del w:id="2486" w:author="Jan Campschroer" w:date="2014-08-15T11:04:00Z">
        <w:r w:rsidRPr="00D04828" w:rsidDel="007A307C">
          <w:rPr>
            <w:b/>
            <w:bCs/>
          </w:rPr>
          <w:delText>XX</w:delText>
        </w:r>
        <w:r w:rsidRPr="00D04828" w:rsidDel="007A307C">
          <w:rPr>
            <w:b/>
            <w:bCs/>
          </w:rPr>
          <w:tab/>
          <w:delText>Hoofdversienummer</w:delText>
        </w:r>
        <w:r w:rsidRPr="00D04828" w:rsidDel="007A307C">
          <w:delText xml:space="preserve"> van een omvangrijke hoofd (of major) release van StUF. Een nieuwe hoofd</w:delText>
        </w:r>
      </w:del>
      <w:del w:id="2487" w:author="Jan Campschroer" w:date="2014-08-08T17:11:00Z">
        <w:r w:rsidRPr="00D04828" w:rsidDel="005B11CF">
          <w:delText xml:space="preserve">release </w:delText>
        </w:r>
      </w:del>
      <w:del w:id="2488" w:author="Jan Campschroer" w:date="2014-08-15T11:04:00Z">
        <w:r w:rsidRPr="00D04828" w:rsidDel="007A307C">
          <w:delText>heeft meestal een grote impact op software. StUF onderdelen met een zelfde hoofdversienummer zijn gebaseerd op dezelfde hoofd</w:delText>
        </w:r>
      </w:del>
      <w:del w:id="2489" w:author="Jan Campschroer" w:date="2014-08-08T17:11:00Z">
        <w:r w:rsidRPr="00D04828" w:rsidDel="007A6888">
          <w:delText>release</w:delText>
        </w:r>
      </w:del>
      <w:del w:id="2490" w:author="Jan Campschroer" w:date="2014-08-15T11:04:00Z">
        <w:r w:rsidRPr="00D04828" w:rsidDel="007A307C">
          <w:delText xml:space="preserve"> van de StUF standaard. </w:delText>
        </w:r>
      </w:del>
    </w:p>
    <w:p w:rsidR="00B20AE6" w:rsidRPr="00D04828" w:rsidDel="007A307C" w:rsidRDefault="00B20AE6" w:rsidP="0093143E">
      <w:pPr>
        <w:rPr>
          <w:del w:id="2491" w:author="Jan Campschroer" w:date="2014-08-15T11:04:00Z"/>
        </w:rPr>
      </w:pPr>
      <w:del w:id="2492" w:author="Jan Campschroer" w:date="2014-08-15T11:04:00Z">
        <w:r w:rsidRPr="00D04828" w:rsidDel="007A307C">
          <w:delText>Voorbeeld: Een verticaal sectormodel met hoofdversienummer 03 maakt gebruik van horizontale sectormodellen met hetzelfde hoofdversienummer 03 en is gebaseerd op de generieke standaard met hoofdversienummer 03.</w:delText>
        </w:r>
      </w:del>
    </w:p>
    <w:p w:rsidR="00B20AE6" w:rsidRPr="00D04828" w:rsidDel="007A307C" w:rsidRDefault="00B20AE6" w:rsidP="0093143E">
      <w:pPr>
        <w:rPr>
          <w:del w:id="2493" w:author="Jan Campschroer" w:date="2014-08-15T11:04:00Z"/>
        </w:rPr>
      </w:pPr>
    </w:p>
    <w:p w:rsidR="00B20AE6" w:rsidRPr="00D04828" w:rsidDel="007A307C" w:rsidRDefault="00B20AE6" w:rsidP="0093143E">
      <w:pPr>
        <w:rPr>
          <w:del w:id="2494" w:author="Jan Campschroer" w:date="2014-08-15T11:04:00Z"/>
        </w:rPr>
      </w:pPr>
      <w:del w:id="2495" w:author="Jan Campschroer" w:date="2014-08-15T11:04:00Z">
        <w:r w:rsidRPr="00D04828" w:rsidDel="007A307C">
          <w:rPr>
            <w:b/>
            <w:bCs/>
          </w:rPr>
          <w:delText>YY</w:delText>
        </w:r>
        <w:r w:rsidRPr="00D04828" w:rsidDel="007A307C">
          <w:rPr>
            <w:b/>
            <w:bCs/>
          </w:rPr>
          <w:tab/>
          <w:delText>Een chronologisch volgnummer</w:delText>
        </w:r>
        <w:r w:rsidRPr="00D04828" w:rsidDel="007A307C">
          <w:delText xml:space="preserve"> van </w:delText>
        </w:r>
      </w:del>
      <w:ins w:id="2496" w:author="Henri Korver" w:date="2014-05-23T09:38:00Z">
        <w:del w:id="2497" w:author="Jan Campschroer" w:date="2014-08-15T11:04:00Z">
          <w:r w:rsidR="00B05AD3" w:rsidDel="007A307C">
            <w:delText xml:space="preserve">een </w:delText>
          </w:r>
          <w:r w:rsidR="007D53B1" w:rsidRPr="007D53B1">
            <w:rPr>
              <w:i/>
            </w:rPr>
            <w:delText>functionele</w:delText>
          </w:r>
          <w:r w:rsidR="00B05AD3" w:rsidDel="007A307C">
            <w:delText xml:space="preserve"> </w:delText>
          </w:r>
        </w:del>
      </w:ins>
      <w:del w:id="2498" w:author="Jan Campschroer" w:date="2014-08-15T11:04:00Z">
        <w:r w:rsidR="007D53B1" w:rsidRPr="007D53B1">
          <w:rPr>
            <w:i/>
          </w:rPr>
          <w:delText>wijziging</w:delText>
        </w:r>
        <w:r w:rsidRPr="00D04828" w:rsidDel="007A307C">
          <w:delText xml:space="preserve"> van het betreffende StUF onderdeel. Het gaat meestal om de wijziging van </w:delText>
        </w:r>
      </w:del>
      <w:ins w:id="2499" w:author="Henri Korver" w:date="2014-05-23T10:02:00Z">
        <w:del w:id="2500" w:author="Jan Campschroer" w:date="2014-08-15T11:04:00Z">
          <w:r w:rsidR="00533FB6" w:rsidDel="007A307C">
            <w:delText>naar aanleiding van</w:delText>
          </w:r>
          <w:r w:rsidR="00533FB6" w:rsidRPr="00D04828" w:rsidDel="007A307C">
            <w:delText xml:space="preserve"> </w:delText>
          </w:r>
        </w:del>
      </w:ins>
      <w:del w:id="2501" w:author="Jan Campschroer" w:date="2014-08-15T11:04:00Z">
        <w:r w:rsidRPr="00D04828" w:rsidDel="007A307C">
          <w:delText xml:space="preserve">één of meerdere wijzigingsverzoeken (RFC’s). </w:delText>
        </w:r>
      </w:del>
      <w:ins w:id="2502" w:author="Henri Korver" w:date="2014-05-23T09:43:00Z">
        <w:del w:id="2503" w:author="Jan Campschroer" w:date="2014-08-15T11:04:00Z">
          <w:r w:rsidR="00B05AD3" w:rsidDel="007A307C">
            <w:delText xml:space="preserve"> </w:delText>
          </w:r>
        </w:del>
      </w:ins>
      <w:del w:id="2504" w:author="Jan Campschroer" w:date="2014-08-15T11:04:00Z">
        <w:r w:rsidRPr="00D04828" w:rsidDel="007A307C">
          <w:delText>Het volgnummer zegt niets over een eventuele afhankelijkheid met andere StUF onderdelen. Een configuratie StUF 03.01 met StUF-BG 03.10 en StUF-EF 03.78 kan dus gewoon voorkomen.</w:delText>
        </w:r>
      </w:del>
    </w:p>
    <w:p w:rsidR="00B20AE6" w:rsidRPr="00D04828" w:rsidDel="007A307C" w:rsidRDefault="00B20AE6" w:rsidP="0093143E">
      <w:pPr>
        <w:rPr>
          <w:del w:id="2505" w:author="Jan Campschroer" w:date="2014-08-15T11:04:00Z"/>
        </w:rPr>
      </w:pPr>
    </w:p>
    <w:p w:rsidR="00B20AE6" w:rsidDel="007A307C" w:rsidRDefault="00B20AE6" w:rsidP="0093143E">
      <w:pPr>
        <w:rPr>
          <w:ins w:id="2506" w:author="Henri Korver" w:date="2014-05-23T09:43:00Z"/>
          <w:del w:id="2507" w:author="Jan Campschroer" w:date="2014-08-15T11:04:00Z"/>
        </w:rPr>
      </w:pPr>
      <w:del w:id="2508" w:author="Jan Campschroer" w:date="2014-08-15T11:04:00Z">
        <w:r w:rsidRPr="00D04828" w:rsidDel="007A307C">
          <w:rPr>
            <w:b/>
            <w:bCs/>
          </w:rPr>
          <w:delText>ZZ</w:delText>
        </w:r>
        <w:r w:rsidRPr="00D04828" w:rsidDel="007A307C">
          <w:rPr>
            <w:b/>
            <w:bCs/>
          </w:rPr>
          <w:tab/>
          <w:delText>Een subnummer</w:delText>
        </w:r>
        <w:r w:rsidRPr="00D04828" w:rsidDel="007A307C">
          <w:delText xml:space="preserve"> om een StUF onderdeel te onderscheiden</w:delText>
        </w:r>
      </w:del>
      <w:ins w:id="2509" w:author="Henri Korver" w:date="2014-05-23T09:38:00Z">
        <w:del w:id="2510" w:author="Jan Campschroer" w:date="2014-08-08T17:12:00Z">
          <w:r w:rsidR="00B05AD3" w:rsidDel="007A6888">
            <w:delText xml:space="preserve"> in geval van een </w:delText>
          </w:r>
          <w:r w:rsidR="007D53B1" w:rsidRPr="007D53B1">
            <w:rPr>
              <w:i/>
            </w:rPr>
            <w:delText>erratum</w:delText>
          </w:r>
        </w:del>
      </w:ins>
      <w:del w:id="2511" w:author="Jan Campschroer" w:date="2014-08-15T11:04:00Z">
        <w:r w:rsidRPr="00D04828" w:rsidDel="007A307C">
          <w:delText xml:space="preserve">. Het is bedoeld voor </w:delText>
        </w:r>
      </w:del>
      <w:del w:id="2512" w:author="Jan Campschroer" w:date="2014-08-08T17:12:00Z">
        <w:r w:rsidRPr="00D04828" w:rsidDel="007A6888">
          <w:delText xml:space="preserve">doelstellingen </w:delText>
        </w:r>
      </w:del>
      <w:del w:id="2513" w:author="Jan Campschroer" w:date="2014-08-15T11:04:00Z">
        <w:r w:rsidRPr="00D04828" w:rsidDel="007A307C">
          <w:delText xml:space="preserve">van technische aard en </w:delText>
        </w:r>
      </w:del>
      <w:del w:id="2514" w:author="Jan Campschroer" w:date="2014-08-08T17:12:00Z">
        <w:r w:rsidRPr="00D04828" w:rsidDel="007A6888">
          <w:delText xml:space="preserve">als aanduiding van </w:delText>
        </w:r>
      </w:del>
      <w:del w:id="2515" w:author="Jan Campschroer" w:date="2014-08-15T11:04:00Z">
        <w:r w:rsidRPr="00D04828" w:rsidDel="007A307C">
          <w:delText xml:space="preserve">foutoplossingen (zgn. patches). In de algemene communicatie naar buiten </w:delText>
        </w:r>
      </w:del>
      <w:ins w:id="2516" w:author="Henri Korver" w:date="2014-05-23T10:10:00Z">
        <w:del w:id="2517" w:author="Jan Campschroer" w:date="2014-08-15T11:04:00Z">
          <w:r w:rsidR="0072479A" w:rsidDel="007A307C">
            <w:delText xml:space="preserve">bestandsnamen </w:delText>
          </w:r>
        </w:del>
      </w:ins>
      <w:del w:id="2518" w:author="Jan Campschroer" w:date="2014-08-15T11:04:00Z">
        <w:r w:rsidRPr="00D04828" w:rsidDel="007A307C">
          <w:delText xml:space="preserve">wordt het subnummer niet </w:delText>
        </w:r>
      </w:del>
      <w:ins w:id="2519" w:author="Henri Korver" w:date="2014-05-23T10:10:00Z">
        <w:del w:id="2520" w:author="Jan Campschroer" w:date="2014-08-15T11:04:00Z">
          <w:r w:rsidR="0072479A" w:rsidDel="007A307C">
            <w:delText xml:space="preserve">altijd </w:delText>
          </w:r>
        </w:del>
      </w:ins>
      <w:del w:id="2521" w:author="Jan Campschroer" w:date="2014-08-15T11:04:00Z">
        <w:r w:rsidRPr="00D04828" w:rsidDel="007A307C">
          <w:delText>gebruikt</w:delText>
        </w:r>
      </w:del>
      <w:ins w:id="2522" w:author="Henri Korver" w:date="2014-05-23T10:10:00Z">
        <w:del w:id="2523" w:author="Jan Campschroer" w:date="2014-08-08T17:13:00Z">
          <w:r w:rsidR="0072479A" w:rsidDel="007A6888">
            <w:delText xml:space="preserve"> om technische redenen</w:delText>
          </w:r>
        </w:del>
      </w:ins>
      <w:del w:id="2524" w:author="Jan Campschroer" w:date="2014-08-15T11:04:00Z">
        <w:r w:rsidRPr="00D04828" w:rsidDel="007A307C">
          <w:delText xml:space="preserve">, maar is </w:delText>
        </w:r>
      </w:del>
      <w:ins w:id="2525" w:author="Henri Korver" w:date="2014-05-23T10:11:00Z">
        <w:del w:id="2526" w:author="Jan Campschroer" w:date="2014-08-08T17:14:00Z">
          <w:r w:rsidR="0072479A" w:rsidDel="007A6888">
            <w:delText xml:space="preserve">het </w:delText>
          </w:r>
        </w:del>
      </w:ins>
      <w:del w:id="2527" w:author="Jan Campschroer" w:date="2014-08-15T11:04:00Z">
        <w:r w:rsidRPr="00D04828" w:rsidDel="007A307C">
          <w:delText xml:space="preserve">wel opgenomen in de </w:delText>
        </w:r>
      </w:del>
      <w:ins w:id="2528" w:author="Henri Korver" w:date="2014-05-23T10:12:00Z">
        <w:del w:id="2529" w:author="Jan Campschroer" w:date="2014-08-15T11:04:00Z">
          <w:r w:rsidR="0072479A" w:rsidDel="007A307C">
            <w:delText>inhoud van het</w:delText>
          </w:r>
        </w:del>
      </w:ins>
      <w:del w:id="2530" w:author="Jan Campschroer" w:date="2014-08-15T11:04:00Z">
        <w:r w:rsidRPr="00D04828" w:rsidDel="007A307C">
          <w:delText>XSD/WDSL bestand</w:delText>
        </w:r>
      </w:del>
      <w:ins w:id="2531" w:author="Henri Korver" w:date="2014-05-23T10:11:00Z">
        <w:del w:id="2532" w:author="Jan Campschroer" w:date="2014-08-15T11:04:00Z">
          <w:r w:rsidR="0072479A" w:rsidDel="007A307C">
            <w:delText>.</w:delText>
          </w:r>
        </w:del>
      </w:ins>
      <w:ins w:id="2533" w:author="Henri Korver" w:date="2014-05-23T10:12:00Z">
        <w:del w:id="2534" w:author="Jan Campschroer" w:date="2014-08-15T11:04:00Z">
          <w:r w:rsidR="0072479A" w:rsidDel="007A307C">
            <w:delText xml:space="preserve"> </w:delText>
          </w:r>
        </w:del>
      </w:ins>
      <w:del w:id="2535" w:author="Jan Campschroer" w:date="2014-08-15T11:04:00Z">
        <w:r w:rsidRPr="00D04828" w:rsidDel="007A307C">
          <w:delText>en.</w:delText>
        </w:r>
      </w:del>
    </w:p>
    <w:p w:rsidR="00161636" w:rsidRDefault="00161636">
      <w:pPr>
        <w:rPr>
          <w:ins w:id="2536" w:author="Henri Korver" w:date="2014-05-23T09:43:00Z"/>
          <w:del w:id="2537" w:author="Jan Campschroer" w:date="2014-08-15T11:04:00Z"/>
        </w:rPr>
      </w:pPr>
    </w:p>
    <w:p w:rsidR="00161636" w:rsidRDefault="00161636">
      <w:pPr>
        <w:rPr>
          <w:ins w:id="2538" w:author="Henri Korver" w:date="2014-05-23T09:45:00Z"/>
          <w:del w:id="2539" w:author="Jan Campschroer" w:date="2014-08-15T11:04:00Z"/>
        </w:rPr>
      </w:pPr>
    </w:p>
    <w:p w:rsidR="00161636" w:rsidRDefault="00362A84">
      <w:pPr>
        <w:rPr>
          <w:ins w:id="2540" w:author="Henri Korver" w:date="2014-05-23T09:58:00Z"/>
          <w:del w:id="2541" w:author="Jan Campschroer" w:date="2014-08-15T11:04:00Z"/>
        </w:rPr>
      </w:pPr>
      <w:ins w:id="2542" w:author="Henri Korver" w:date="2014-05-23T09:53:00Z">
        <w:del w:id="2543" w:author="Jan Campschroer" w:date="2014-08-15T11:04:00Z">
          <w:r w:rsidDel="007A307C">
            <w:delText>Bij ee</w:delText>
          </w:r>
        </w:del>
      </w:ins>
      <w:ins w:id="2544" w:author="Henri Korver" w:date="2014-05-23T09:54:00Z">
        <w:del w:id="2545" w:author="Jan Campschroer" w:date="2014-08-15T11:04:00Z">
          <w:r w:rsidDel="007A307C">
            <w:delText>n</w:delText>
          </w:r>
        </w:del>
      </w:ins>
      <w:ins w:id="2546" w:author="Henri Korver" w:date="2014-05-23T09:53:00Z">
        <w:del w:id="2547" w:author="Jan Campschroer" w:date="2014-08-15T11:04:00Z">
          <w:r w:rsidDel="007A307C">
            <w:delText xml:space="preserve"> nieuwe </w:delText>
          </w:r>
        </w:del>
        <w:del w:id="2548" w:author="Jan Campschroer" w:date="2014-08-08T17:14:00Z">
          <w:r w:rsidDel="007A6888">
            <w:delText xml:space="preserve">release </w:delText>
          </w:r>
        </w:del>
        <w:del w:id="2549" w:author="Jan Campschroer" w:date="2014-08-15T11:04:00Z">
          <w:r w:rsidDel="007A307C">
            <w:delText>van een StUF-onderdeel word</w:delText>
          </w:r>
        </w:del>
      </w:ins>
      <w:ins w:id="2550" w:author="Henri Korver" w:date="2014-05-23T09:54:00Z">
        <w:del w:id="2551" w:author="Jan Campschroer" w:date="2014-08-15T11:04:00Z">
          <w:r w:rsidR="00F570A2" w:rsidDel="007A307C">
            <w:delText>t het XXYY nummer opgehoog</w:delText>
          </w:r>
        </w:del>
      </w:ins>
      <w:ins w:id="2552" w:author="Henri Korver" w:date="2014-05-23T10:24:00Z">
        <w:del w:id="2553" w:author="Jan Campschroer" w:date="2014-08-15T11:04:00Z">
          <w:r w:rsidR="00F570A2" w:rsidDel="007A307C">
            <w:delText>d</w:delText>
          </w:r>
        </w:del>
      </w:ins>
      <w:ins w:id="2554" w:author="Henri Korver" w:date="2014-05-23T09:54:00Z">
        <w:del w:id="2555" w:author="Jan Campschroer" w:date="2014-08-15T11:04:00Z">
          <w:r w:rsidDel="007A307C">
            <w:delText xml:space="preserve">. Bij een </w:delText>
          </w:r>
        </w:del>
      </w:ins>
      <w:ins w:id="2556" w:author="Henri Korver" w:date="2014-05-23T10:24:00Z">
        <w:del w:id="2557" w:author="Jan Campschroer" w:date="2014-08-15T11:04:00Z">
          <w:r w:rsidR="00F570A2" w:rsidDel="007A307C">
            <w:delText>m</w:delText>
          </w:r>
          <w:r w:rsidR="0017723E" w:rsidDel="007A307C">
            <w:delText>a</w:delText>
          </w:r>
        </w:del>
      </w:ins>
      <w:ins w:id="2558" w:author="Henri Korver" w:date="2014-05-23T10:36:00Z">
        <w:del w:id="2559" w:author="Jan Campschroer" w:date="2014-08-15T11:04:00Z">
          <w:r w:rsidR="0017723E" w:rsidDel="007A307C">
            <w:delText>j</w:delText>
          </w:r>
        </w:del>
      </w:ins>
      <w:ins w:id="2560" w:author="Henri Korver" w:date="2014-05-23T10:24:00Z">
        <w:del w:id="2561" w:author="Jan Campschroer" w:date="2014-08-15T11:04:00Z">
          <w:r w:rsidR="00F570A2" w:rsidDel="007A307C">
            <w:delText>or</w:delText>
          </w:r>
        </w:del>
      </w:ins>
      <w:ins w:id="2562" w:author="Henri Korver" w:date="2014-05-23T09:54:00Z">
        <w:del w:id="2563" w:author="Jan Campschroer" w:date="2014-08-15T11:04:00Z">
          <w:r w:rsidDel="007A307C">
            <w:delText xml:space="preserve"> </w:delText>
          </w:r>
        </w:del>
        <w:del w:id="2564" w:author="Jan Campschroer" w:date="2014-08-08T17:14:00Z">
          <w:r w:rsidDel="007A6888">
            <w:delText xml:space="preserve">release </w:delText>
          </w:r>
        </w:del>
        <w:del w:id="2565" w:author="Jan Campschroer" w:date="2014-08-15T11:04:00Z">
          <w:r w:rsidDel="007A307C">
            <w:delText xml:space="preserve">wordt </w:delText>
          </w:r>
        </w:del>
      </w:ins>
      <w:ins w:id="2566" w:author="Henri Korver" w:date="2014-05-23T09:56:00Z">
        <w:del w:id="2567" w:author="Jan Campschroer" w:date="2014-08-15T11:04:00Z">
          <w:r w:rsidDel="007A307C">
            <w:delText xml:space="preserve">het </w:delText>
          </w:r>
        </w:del>
      </w:ins>
      <w:ins w:id="2568" w:author="Henri Korver" w:date="2014-05-23T10:25:00Z">
        <w:del w:id="2569" w:author="Jan Campschroer" w:date="2014-08-15T11:04:00Z">
          <w:r w:rsidR="00F570A2" w:rsidDel="007A307C">
            <w:delText>hoofd</w:delText>
          </w:r>
        </w:del>
      </w:ins>
      <w:ins w:id="2570" w:author="Henri Korver" w:date="2014-05-23T09:57:00Z">
        <w:del w:id="2571" w:author="Jan Campschroer" w:date="2014-08-15T11:04:00Z">
          <w:r w:rsidR="00533FB6" w:rsidDel="007A307C">
            <w:delText xml:space="preserve">nummer </w:delText>
          </w:r>
        </w:del>
      </w:ins>
      <w:ins w:id="2572" w:author="Henri Korver" w:date="2014-05-23T10:26:00Z">
        <w:del w:id="2573" w:author="Jan Campschroer" w:date="2014-08-15T11:04:00Z">
          <w:r w:rsidR="006B1CD6" w:rsidDel="007A307C">
            <w:delText xml:space="preserve">(XX) </w:delText>
          </w:r>
        </w:del>
      </w:ins>
      <w:ins w:id="2574" w:author="Henri Korver" w:date="2014-05-23T09:56:00Z">
        <w:del w:id="2575" w:author="Jan Campschroer" w:date="2014-08-15T11:04:00Z">
          <w:r w:rsidR="00533FB6" w:rsidDel="007A307C">
            <w:delText xml:space="preserve">aangepast en bij een kleine </w:delText>
          </w:r>
        </w:del>
        <w:del w:id="2576" w:author="Jan Campschroer" w:date="2014-08-08T17:15:00Z">
          <w:r w:rsidR="00533FB6" w:rsidDel="007A6888">
            <w:delText>release</w:delText>
          </w:r>
        </w:del>
        <w:del w:id="2577" w:author="Jan Campschroer" w:date="2014-08-15T11:04:00Z">
          <w:r w:rsidR="00533FB6" w:rsidDel="007A307C">
            <w:delText xml:space="preserve"> </w:delText>
          </w:r>
        </w:del>
      </w:ins>
      <w:ins w:id="2578" w:author="Henri Korver" w:date="2014-05-23T09:54:00Z">
        <w:del w:id="2579" w:author="Jan Campschroer" w:date="2014-08-15T11:04:00Z">
          <w:r w:rsidR="00533FB6" w:rsidDel="007A307C">
            <w:delText xml:space="preserve">alleen het </w:delText>
          </w:r>
        </w:del>
      </w:ins>
      <w:ins w:id="2580" w:author="Henri Korver" w:date="2014-05-23T10:26:00Z">
        <w:del w:id="2581" w:author="Jan Campschroer" w:date="2014-08-15T11:04:00Z">
          <w:r w:rsidR="006B1CD6" w:rsidDel="007A307C">
            <w:delText>chronologische volgnummer (YY)</w:delText>
          </w:r>
        </w:del>
      </w:ins>
      <w:ins w:id="2582" w:author="Henri Korver" w:date="2014-05-23T09:57:00Z">
        <w:del w:id="2583" w:author="Jan Campschroer" w:date="2014-08-15T11:04:00Z">
          <w:r w:rsidR="00533FB6" w:rsidDel="007A307C">
            <w:delText xml:space="preserve">. Het XXYY nummer is altijd onderdeel van de namespace in de XSD-schema’s. </w:delText>
          </w:r>
        </w:del>
      </w:ins>
      <w:ins w:id="2584" w:author="Henri Korver" w:date="2014-05-23T09:58:00Z">
        <w:del w:id="2585" w:author="Jan Campschroer" w:date="2014-08-15T11:04:00Z">
          <w:r w:rsidR="00533FB6" w:rsidDel="007A307C">
            <w:delText xml:space="preserve">Aanpassing van </w:delText>
          </w:r>
        </w:del>
      </w:ins>
      <w:ins w:id="2586" w:author="Henri Korver" w:date="2014-05-23T10:28:00Z">
        <w:del w:id="2587" w:author="Jan Campschroer" w:date="2014-08-15T11:04:00Z">
          <w:r w:rsidR="00CE71CD" w:rsidDel="007A307C">
            <w:delText xml:space="preserve">de namespace </w:delText>
          </w:r>
        </w:del>
      </w:ins>
      <w:ins w:id="2588" w:author="Henri Korver" w:date="2014-05-23T10:31:00Z">
        <w:del w:id="2589" w:author="Jan Campschroer" w:date="2014-08-15T11:04:00Z">
          <w:r w:rsidR="00CE71CD" w:rsidDel="007A307C">
            <w:delText>heeft als gevolg dat de</w:delText>
          </w:r>
        </w:del>
      </w:ins>
      <w:ins w:id="2590" w:author="Henri Korver" w:date="2014-05-23T10:28:00Z">
        <w:del w:id="2591" w:author="Jan Campschroer" w:date="2014-08-15T11:04:00Z">
          <w:r w:rsidR="00CE71CD" w:rsidDel="007A307C">
            <w:delText xml:space="preserve"> software</w:delText>
          </w:r>
        </w:del>
      </w:ins>
      <w:ins w:id="2592" w:author="Henri Korver" w:date="2014-05-23T10:30:00Z">
        <w:del w:id="2593" w:author="Jan Campschroer" w:date="2014-08-15T11:04:00Z">
          <w:r w:rsidR="00CE71CD" w:rsidDel="007A307C">
            <w:delText xml:space="preserve"> van StUF </w:delText>
          </w:r>
        </w:del>
      </w:ins>
      <w:ins w:id="2594" w:author="Henri Korver" w:date="2014-05-23T10:31:00Z">
        <w:del w:id="2595" w:author="Jan Campschroer" w:date="2014-08-15T11:04:00Z">
          <w:r w:rsidR="00CE71CD" w:rsidDel="007A307C">
            <w:delText>implementaties altijd moet worden aangepast</w:delText>
          </w:r>
        </w:del>
      </w:ins>
      <w:ins w:id="2596" w:author="Henri Korver" w:date="2014-05-23T09:58:00Z">
        <w:del w:id="2597" w:author="Jan Campschroer" w:date="2014-08-15T11:04:00Z">
          <w:r w:rsidR="00533FB6" w:rsidDel="007A307C">
            <w:delText>. Dit is kenmerkend voor een nieuwe release.</w:delText>
          </w:r>
        </w:del>
      </w:ins>
    </w:p>
    <w:p w:rsidR="00161636" w:rsidRDefault="00161636">
      <w:pPr>
        <w:rPr>
          <w:ins w:id="2598" w:author="Henri Korver" w:date="2014-05-23T09:59:00Z"/>
          <w:del w:id="2599" w:author="Jan Campschroer" w:date="2014-08-15T11:04:00Z"/>
        </w:rPr>
      </w:pPr>
    </w:p>
    <w:p w:rsidR="00161636" w:rsidRDefault="00533FB6">
      <w:pPr>
        <w:rPr>
          <w:ins w:id="2600" w:author="Henri Korver" w:date="2014-05-23T10:04:00Z"/>
          <w:del w:id="2601" w:author="Jan Campschroer" w:date="2014-08-15T11:04:00Z"/>
        </w:rPr>
      </w:pPr>
      <w:ins w:id="2602" w:author="Henri Korver" w:date="2014-05-23T09:59:00Z">
        <w:del w:id="2603" w:author="Jan Campschroer" w:date="2014-08-15T11:04:00Z">
          <w:r w:rsidDel="007A307C">
            <w:delText xml:space="preserve">Bij een patch wordt alleen het subnummer </w:delText>
          </w:r>
        </w:del>
      </w:ins>
      <w:ins w:id="2604" w:author="Henri Korver" w:date="2014-05-23T10:03:00Z">
        <w:del w:id="2605" w:author="Jan Campschroer" w:date="2014-08-15T11:04:00Z">
          <w:r w:rsidDel="007A307C">
            <w:delText>opge</w:delText>
          </w:r>
          <w:r w:rsidR="00CE71CD" w:rsidDel="007A307C">
            <w:delText>hoog</w:delText>
          </w:r>
        </w:del>
      </w:ins>
      <w:ins w:id="2606" w:author="Henri Korver" w:date="2014-05-23T10:29:00Z">
        <w:del w:id="2607" w:author="Jan Campschroer" w:date="2014-08-15T11:04:00Z">
          <w:r w:rsidR="00CE71CD" w:rsidDel="007A307C">
            <w:delText>d</w:delText>
          </w:r>
        </w:del>
      </w:ins>
      <w:ins w:id="2608" w:author="Henri Korver" w:date="2014-05-23T10:03:00Z">
        <w:del w:id="2609" w:author="Jan Campschroer" w:date="2014-08-15T11:04:00Z">
          <w:r w:rsidDel="007A307C">
            <w:delText xml:space="preserve">. </w:delText>
          </w:r>
        </w:del>
      </w:ins>
      <w:ins w:id="2610" w:author="Henri Korver" w:date="2014-05-23T10:04:00Z">
        <w:del w:id="2611" w:author="Jan Campschroer" w:date="2014-08-15T11:04:00Z">
          <w:r w:rsidDel="007A307C">
            <w:delText>Dit heeft geen gevolgen voor de namespace in de schema’s.</w:delText>
          </w:r>
        </w:del>
      </w:ins>
    </w:p>
    <w:p w:rsidR="00161636" w:rsidRDefault="00161636">
      <w:pPr>
        <w:rPr>
          <w:ins w:id="2612" w:author="Henri Korver" w:date="2014-05-23T09:53:00Z"/>
          <w:del w:id="2613" w:author="Jan Campschroer" w:date="2014-08-15T11:04:00Z"/>
        </w:rPr>
      </w:pPr>
    </w:p>
    <w:p w:rsidR="00161636" w:rsidRDefault="00B05AD3">
      <w:pPr>
        <w:rPr>
          <w:del w:id="2614" w:author="Henri Korver" w:date="2014-05-23T10:05:00Z"/>
        </w:rPr>
      </w:pPr>
      <w:ins w:id="2615" w:author="Henri Korver" w:date="2014-05-23T09:43:00Z">
        <w:del w:id="2616" w:author="Jan Campschroer" w:date="2014-08-15T11:04:00Z">
          <w:r w:rsidDel="007A307C">
            <w:delText xml:space="preserve">Voor de protocolbindingen en de StUF berichtstandaard geldt </w:delText>
          </w:r>
        </w:del>
      </w:ins>
      <w:ins w:id="2617" w:author="Henri Korver" w:date="2014-05-23T10:04:00Z">
        <w:del w:id="2618" w:author="Jan Campschroer" w:date="2014-08-15T11:04:00Z">
          <w:r w:rsidR="00533FB6" w:rsidDel="007A307C">
            <w:delText>een uitzondering</w:delText>
          </w:r>
        </w:del>
      </w:ins>
      <w:ins w:id="2619" w:author="Henri Korver" w:date="2014-05-23T10:05:00Z">
        <w:del w:id="2620" w:author="Jan Campschroer" w:date="2014-08-15T11:04:00Z">
          <w:r w:rsidR="00533FB6" w:rsidDel="007A307C">
            <w:delText xml:space="preserve">: </w:delText>
          </w:r>
        </w:del>
      </w:ins>
      <w:ins w:id="2621" w:author="Henri Korver" w:date="2014-05-23T10:04:00Z">
        <w:del w:id="2622" w:author="Jan Campschroer" w:date="2014-08-15T11:04:00Z">
          <w:r w:rsidR="00533FB6" w:rsidDel="007A307C">
            <w:delText xml:space="preserve"> </w:delText>
          </w:r>
        </w:del>
      </w:ins>
      <w:ins w:id="2623" w:author="Henri Korver" w:date="2014-05-23T10:05:00Z">
        <w:del w:id="2624" w:author="Jan Campschroer" w:date="2014-08-15T11:04:00Z">
          <w:r w:rsidR="00533FB6" w:rsidDel="007A307C">
            <w:delText>a</w:delText>
          </w:r>
        </w:del>
      </w:ins>
      <w:ins w:id="2625" w:author="Henri Korver" w:date="2014-05-23T09:43:00Z">
        <w:del w:id="2626" w:author="Jan Campschroer" w:date="2014-08-15T11:04:00Z">
          <w:r w:rsidDel="007A307C">
            <w:delText xml:space="preserve">ls de wijziging een functionele uitbreiding betreft en dus geen aanpassing is van een bestaande constructie </w:delText>
          </w:r>
        </w:del>
      </w:ins>
      <w:ins w:id="2627" w:author="Henri Korver" w:date="2014-05-23T10:04:00Z">
        <w:del w:id="2628" w:author="Jan Campschroer" w:date="2014-08-15T11:04:00Z">
          <w:r w:rsidR="00533FB6" w:rsidDel="007A307C">
            <w:delText>dan</w:delText>
          </w:r>
        </w:del>
      </w:ins>
      <w:ins w:id="2629" w:author="Henri Korver" w:date="2014-05-23T09:43:00Z">
        <w:del w:id="2630" w:author="Jan Campschroer" w:date="2014-08-15T11:04:00Z">
          <w:r w:rsidDel="007A307C">
            <w:delText xml:space="preserve"> </w:delText>
          </w:r>
        </w:del>
      </w:ins>
      <w:ins w:id="2631" w:author="Henri Korver" w:date="2014-05-23T10:05:00Z">
        <w:del w:id="2632" w:author="Jan Campschroer" w:date="2014-08-15T11:04:00Z">
          <w:r w:rsidR="00533FB6" w:rsidDel="007A307C">
            <w:delText>hoeft het XXYY nummer niet opgehoog</w:delText>
          </w:r>
        </w:del>
      </w:ins>
      <w:ins w:id="2633" w:author="Henri Korver" w:date="2014-05-23T10:06:00Z">
        <w:del w:id="2634" w:author="Jan Campschroer" w:date="2014-08-15T11:04:00Z">
          <w:r w:rsidR="00533FB6" w:rsidDel="007A307C">
            <w:delText>d</w:delText>
          </w:r>
        </w:del>
      </w:ins>
      <w:ins w:id="2635" w:author="Henri Korver" w:date="2014-05-23T10:05:00Z">
        <w:del w:id="2636" w:author="Jan Campschroer" w:date="2014-08-15T11:04:00Z">
          <w:r w:rsidR="00533FB6" w:rsidDel="007A307C">
            <w:delText xml:space="preserve"> te worden</w:delText>
          </w:r>
        </w:del>
      </w:ins>
      <w:ins w:id="2637" w:author="Henri Korver" w:date="2014-05-23T10:06:00Z">
        <w:del w:id="2638" w:author="Jan Campschroer" w:date="2014-08-15T11:04:00Z">
          <w:r w:rsidR="00533FB6" w:rsidDel="007A307C">
            <w:delText xml:space="preserve">. </w:delText>
          </w:r>
        </w:del>
      </w:ins>
      <w:ins w:id="2639" w:author="Henri Korver" w:date="2014-05-23T10:07:00Z">
        <w:del w:id="2640" w:author="Jan Campschroer" w:date="2014-08-15T11:04:00Z">
          <w:r w:rsidR="00A917B6" w:rsidDel="007A307C">
            <w:delText xml:space="preserve">Wel moet het ZZ subnummer worden aagepast om de </w:delText>
          </w:r>
        </w:del>
      </w:ins>
      <w:ins w:id="2641" w:author="Henri Korver" w:date="2014-05-23T10:08:00Z">
        <w:del w:id="2642" w:author="Jan Campschroer" w:date="2014-08-15T11:04:00Z">
          <w:r w:rsidR="00A917B6" w:rsidDel="007A307C">
            <w:delText>verschillende versies uit elkaar te houden.</w:delText>
          </w:r>
        </w:del>
      </w:ins>
    </w:p>
    <w:p w:rsidR="00B20AE6" w:rsidRPr="00D04828" w:rsidDel="00E50B6B" w:rsidRDefault="00B20AE6" w:rsidP="0093143E">
      <w:pPr>
        <w:rPr>
          <w:del w:id="2643" w:author="Jan Campschroer" w:date="2014-08-15T13:14:00Z"/>
        </w:rPr>
      </w:pPr>
    </w:p>
    <w:p w:rsidR="00B20AE6" w:rsidRPr="00D04828" w:rsidRDefault="00B20AE6" w:rsidP="0093143E"/>
    <w:p w:rsidR="00627280" w:rsidRPr="00D04828" w:rsidDel="00E50B6B" w:rsidRDefault="00B20AE6" w:rsidP="000C1BC7">
      <w:pPr>
        <w:pStyle w:val="Kop1"/>
        <w:rPr>
          <w:del w:id="2644" w:author="Jan Campschroer" w:date="2014-08-15T13:14:00Z"/>
          <w:sz w:val="20"/>
          <w:szCs w:val="20"/>
        </w:rPr>
      </w:pPr>
      <w:del w:id="2645" w:author="Jan Campschroer" w:date="2014-08-15T13:14:00Z">
        <w:r w:rsidRPr="00D04828" w:rsidDel="00E50B6B">
          <w:br w:type="page"/>
        </w:r>
      </w:del>
    </w:p>
    <w:p w:rsidR="00B20AE6" w:rsidRPr="00086099" w:rsidDel="0038793A" w:rsidRDefault="00B20AE6" w:rsidP="000C1BC7">
      <w:pPr>
        <w:pStyle w:val="Kop1"/>
        <w:rPr>
          <w:del w:id="2646" w:author="Jan Campschroer" w:date="2014-08-08T20:24:00Z"/>
        </w:rPr>
      </w:pPr>
      <w:bookmarkStart w:id="2647" w:name="_Toc395882639"/>
      <w:del w:id="2648" w:author="Jan Campschroer" w:date="2014-08-08T20:24:00Z">
        <w:r w:rsidRPr="00086099" w:rsidDel="0038793A">
          <w:lastRenderedPageBreak/>
          <w:delText>Bijlage E: Beheerorganisatie per StUF onderdeel</w:delText>
        </w:r>
        <w:bookmarkEnd w:id="2647"/>
      </w:del>
    </w:p>
    <w:p w:rsidR="00B20AE6" w:rsidRPr="00D04828" w:rsidDel="0038793A" w:rsidRDefault="00B20AE6" w:rsidP="0093143E">
      <w:pPr>
        <w:rPr>
          <w:del w:id="2649" w:author="Jan Campschroer" w:date="2014-08-08T20:24:00Z"/>
        </w:rPr>
      </w:pPr>
    </w:p>
    <w:p w:rsidR="00B20AE6" w:rsidRPr="00D04828" w:rsidDel="0038793A" w:rsidRDefault="00B20AE6" w:rsidP="0093143E">
      <w:pPr>
        <w:rPr>
          <w:del w:id="2650" w:author="Jan Campschroer" w:date="2014-08-08T20:24:00Z"/>
        </w:rPr>
      </w:pPr>
      <w:del w:id="2651" w:author="Jan Campschroer" w:date="2014-08-08T20:24:00Z">
        <w:r w:rsidRPr="00D04828" w:rsidDel="0038793A">
          <w:delText>De verantwoordelijke organisatie voor het beheer en onderhoud per onderdeel is volgt:</w:delText>
        </w:r>
      </w:del>
    </w:p>
    <w:p w:rsidR="001C2433" w:rsidRPr="00D04828" w:rsidDel="0038793A" w:rsidRDefault="001C2433" w:rsidP="0093143E">
      <w:pPr>
        <w:rPr>
          <w:del w:id="2652" w:author="Jan Campschroer" w:date="2014-08-08T20:24:00Z"/>
        </w:rPr>
      </w:pPr>
    </w:p>
    <w:tbl>
      <w:tblPr>
        <w:tblW w:w="0" w:type="auto"/>
        <w:jc w:val="center"/>
        <w:tblInd w:w="-3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81"/>
        <w:gridCol w:w="15"/>
        <w:gridCol w:w="4096"/>
      </w:tblGrid>
      <w:tr w:rsidR="00B20AE6" w:rsidRPr="00D04828" w:rsidDel="0038793A" w:rsidTr="00DB7C85">
        <w:trPr>
          <w:jc w:val="center"/>
          <w:del w:id="2653" w:author="Jan Campschroer" w:date="2014-08-08T20:24:00Z"/>
        </w:trPr>
        <w:tc>
          <w:tcPr>
            <w:tcW w:w="4081" w:type="dxa"/>
            <w:shd w:val="clear" w:color="auto" w:fill="FF6600"/>
          </w:tcPr>
          <w:p w:rsidR="00161636" w:rsidRDefault="00B20AE6">
            <w:pPr>
              <w:ind w:left="567"/>
              <w:rPr>
                <w:del w:id="2654" w:author="Jan Campschroer" w:date="2014-08-08T20:24:00Z"/>
              </w:rPr>
            </w:pPr>
            <w:del w:id="2655" w:author="Jan Campschroer" w:date="2014-08-08T20:24:00Z">
              <w:r w:rsidRPr="00D04828" w:rsidDel="0038793A">
                <w:delText>Onderdeel van StUF familie</w:delText>
              </w:r>
            </w:del>
          </w:p>
        </w:tc>
        <w:tc>
          <w:tcPr>
            <w:tcW w:w="4111" w:type="dxa"/>
            <w:gridSpan w:val="2"/>
            <w:shd w:val="clear" w:color="auto" w:fill="FF6600"/>
          </w:tcPr>
          <w:p w:rsidR="00161636" w:rsidRDefault="00B20AE6">
            <w:pPr>
              <w:ind w:left="567"/>
              <w:rPr>
                <w:del w:id="2656" w:author="Jan Campschroer" w:date="2014-08-08T20:24:00Z"/>
              </w:rPr>
            </w:pPr>
            <w:del w:id="2657" w:author="Jan Campschroer" w:date="2014-08-08T20:24:00Z">
              <w:r w:rsidRPr="00D04828" w:rsidDel="0038793A">
                <w:delText>Verantwoordelijke organisatie voor Beheer&amp;Onderhoud</w:delText>
              </w:r>
            </w:del>
          </w:p>
        </w:tc>
      </w:tr>
      <w:tr w:rsidR="00B20AE6" w:rsidRPr="00D04828" w:rsidDel="0038793A" w:rsidTr="001C2433">
        <w:trPr>
          <w:cantSplit/>
          <w:jc w:val="center"/>
          <w:del w:id="2658" w:author="Jan Campschroer" w:date="2014-08-08T20:24:00Z"/>
        </w:trPr>
        <w:tc>
          <w:tcPr>
            <w:tcW w:w="8192" w:type="dxa"/>
            <w:gridSpan w:val="3"/>
          </w:tcPr>
          <w:p w:rsidR="00161636" w:rsidRDefault="00161636">
            <w:pPr>
              <w:ind w:left="567"/>
              <w:rPr>
                <w:del w:id="2659" w:author="Jan Campschroer" w:date="2014-08-08T20:24:00Z"/>
              </w:rPr>
            </w:pPr>
          </w:p>
          <w:p w:rsidR="00161636" w:rsidRDefault="00B20AE6">
            <w:pPr>
              <w:ind w:left="567"/>
              <w:rPr>
                <w:del w:id="2660" w:author="Jan Campschroer" w:date="2014-08-08T20:24:00Z"/>
                <w:lang w:val="nl-NL"/>
              </w:rPr>
            </w:pPr>
            <w:del w:id="2661" w:author="Jan Campschroer" w:date="2014-08-08T20:24:00Z">
              <w:r w:rsidRPr="00D04828" w:rsidDel="0038793A">
                <w:delText>Generieke delen</w:delText>
              </w:r>
            </w:del>
          </w:p>
        </w:tc>
      </w:tr>
      <w:tr w:rsidR="00B20AE6" w:rsidRPr="00D04828" w:rsidDel="0038793A" w:rsidTr="001C2433">
        <w:trPr>
          <w:jc w:val="center"/>
          <w:del w:id="2662" w:author="Jan Campschroer" w:date="2014-08-08T20:24:00Z"/>
        </w:trPr>
        <w:tc>
          <w:tcPr>
            <w:tcW w:w="4081" w:type="dxa"/>
          </w:tcPr>
          <w:p w:rsidR="00161636" w:rsidRDefault="00B20AE6">
            <w:pPr>
              <w:ind w:left="567"/>
              <w:rPr>
                <w:del w:id="2663" w:author="Jan Campschroer" w:date="2014-08-08T20:24:00Z"/>
              </w:rPr>
            </w:pPr>
            <w:del w:id="2664" w:author="Jan Campschroer" w:date="2014-08-08T20:24:00Z">
              <w:r w:rsidRPr="00D04828" w:rsidDel="0038793A">
                <w:delText>StUF (onderlaag)</w:delText>
              </w:r>
            </w:del>
          </w:p>
        </w:tc>
        <w:tc>
          <w:tcPr>
            <w:tcW w:w="4111" w:type="dxa"/>
            <w:gridSpan w:val="2"/>
          </w:tcPr>
          <w:p w:rsidR="00161636" w:rsidRDefault="006A58D7">
            <w:pPr>
              <w:ind w:left="567"/>
              <w:rPr>
                <w:del w:id="2665" w:author="Jan Campschroer" w:date="2014-08-08T20:24:00Z"/>
                <w:lang w:val="en-GB"/>
              </w:rPr>
            </w:pPr>
            <w:del w:id="2666" w:author="Jan Campschroer" w:date="2014-08-08T20:24:00Z">
              <w:r w:rsidDel="0038793A">
                <w:rPr>
                  <w:lang w:val="en-GB"/>
                </w:rPr>
                <w:delText>KING</w:delText>
              </w:r>
            </w:del>
          </w:p>
        </w:tc>
      </w:tr>
      <w:tr w:rsidR="00B20AE6" w:rsidRPr="00D04828" w:rsidDel="0038793A" w:rsidTr="001C2433">
        <w:trPr>
          <w:cantSplit/>
          <w:jc w:val="center"/>
          <w:del w:id="2667" w:author="Jan Campschroer" w:date="2014-08-08T20:24:00Z"/>
        </w:trPr>
        <w:tc>
          <w:tcPr>
            <w:tcW w:w="8192" w:type="dxa"/>
            <w:gridSpan w:val="3"/>
          </w:tcPr>
          <w:p w:rsidR="00161636" w:rsidRDefault="00161636">
            <w:pPr>
              <w:ind w:left="567"/>
              <w:rPr>
                <w:del w:id="2668" w:author="Jan Campschroer" w:date="2014-08-08T20:24:00Z"/>
                <w:lang w:val="en-GB"/>
              </w:rPr>
            </w:pPr>
          </w:p>
          <w:p w:rsidR="00161636" w:rsidRDefault="00B92065">
            <w:pPr>
              <w:ind w:left="567"/>
              <w:rPr>
                <w:del w:id="2669" w:author="Jan Campschroer" w:date="2014-08-08T20:24:00Z"/>
                <w:lang w:val="en-GB"/>
              </w:rPr>
            </w:pPr>
            <w:del w:id="2670" w:author="Jan Campschroer" w:date="2014-08-08T20:24:00Z">
              <w:r w:rsidDel="0038793A">
                <w:rPr>
                  <w:lang w:val="en-GB"/>
                </w:rPr>
                <w:delText>Horizontale</w:delText>
              </w:r>
              <w:r w:rsidR="00B20AE6" w:rsidRPr="00D04828" w:rsidDel="0038793A">
                <w:rPr>
                  <w:lang w:val="en-GB"/>
                </w:rPr>
                <w:delText xml:space="preserve"> sectormodellen</w:delText>
              </w:r>
            </w:del>
          </w:p>
        </w:tc>
      </w:tr>
      <w:tr w:rsidR="00B20AE6" w:rsidRPr="00D04828" w:rsidDel="0038793A" w:rsidTr="001C2433">
        <w:trPr>
          <w:jc w:val="center"/>
          <w:del w:id="2671" w:author="Jan Campschroer" w:date="2014-08-08T20:24:00Z"/>
        </w:trPr>
        <w:tc>
          <w:tcPr>
            <w:tcW w:w="4081" w:type="dxa"/>
          </w:tcPr>
          <w:p w:rsidR="00161636" w:rsidRDefault="00B20AE6">
            <w:pPr>
              <w:ind w:left="567"/>
              <w:rPr>
                <w:del w:id="2672" w:author="Jan Campschroer" w:date="2014-08-08T20:24:00Z"/>
                <w:lang w:val="en-GB"/>
              </w:rPr>
            </w:pPr>
            <w:del w:id="2673" w:author="Jan Campschroer" w:date="2014-08-08T20:24:00Z">
              <w:r w:rsidRPr="00D04828" w:rsidDel="0038793A">
                <w:rPr>
                  <w:lang w:val="en-GB"/>
                </w:rPr>
                <w:delText>StUF-BG</w:delText>
              </w:r>
            </w:del>
          </w:p>
        </w:tc>
        <w:tc>
          <w:tcPr>
            <w:tcW w:w="4111" w:type="dxa"/>
            <w:gridSpan w:val="2"/>
          </w:tcPr>
          <w:p w:rsidR="00161636" w:rsidRDefault="006A58D7">
            <w:pPr>
              <w:ind w:left="567"/>
              <w:rPr>
                <w:del w:id="2674" w:author="Jan Campschroer" w:date="2014-08-08T20:24:00Z"/>
                <w:lang w:val="en-GB"/>
              </w:rPr>
            </w:pPr>
            <w:del w:id="2675" w:author="Jan Campschroer" w:date="2014-08-08T20:24:00Z">
              <w:r w:rsidDel="0038793A">
                <w:rPr>
                  <w:lang w:val="en-GB"/>
                </w:rPr>
                <w:delText>KING</w:delText>
              </w:r>
            </w:del>
          </w:p>
        </w:tc>
      </w:tr>
      <w:tr w:rsidR="00B20AE6" w:rsidRPr="00D04828" w:rsidDel="0038793A" w:rsidTr="001C2433">
        <w:trPr>
          <w:jc w:val="center"/>
          <w:del w:id="2676" w:author="Jan Campschroer" w:date="2014-08-08T20:24:00Z"/>
        </w:trPr>
        <w:tc>
          <w:tcPr>
            <w:tcW w:w="4081" w:type="dxa"/>
          </w:tcPr>
          <w:p w:rsidR="00161636" w:rsidRDefault="00B20AE6">
            <w:pPr>
              <w:ind w:left="567"/>
              <w:rPr>
                <w:del w:id="2677" w:author="Jan Campschroer" w:date="2014-08-08T20:24:00Z"/>
                <w:lang w:val="en-GB"/>
              </w:rPr>
            </w:pPr>
            <w:del w:id="2678" w:author="Jan Campschroer" w:date="2014-08-08T20:24:00Z">
              <w:r w:rsidRPr="00D04828" w:rsidDel="0038793A">
                <w:rPr>
                  <w:lang w:val="en-GB"/>
                </w:rPr>
                <w:delText>StUF-ZKN</w:delText>
              </w:r>
            </w:del>
          </w:p>
        </w:tc>
        <w:tc>
          <w:tcPr>
            <w:tcW w:w="4111" w:type="dxa"/>
            <w:gridSpan w:val="2"/>
          </w:tcPr>
          <w:p w:rsidR="00161636" w:rsidRDefault="006A58D7">
            <w:pPr>
              <w:ind w:left="567"/>
              <w:rPr>
                <w:del w:id="2679" w:author="Jan Campschroer" w:date="2014-08-08T20:24:00Z"/>
                <w:lang w:val="en-GB"/>
              </w:rPr>
            </w:pPr>
            <w:del w:id="2680" w:author="Jan Campschroer" w:date="2014-08-08T20:24:00Z">
              <w:r w:rsidDel="0038793A">
                <w:rPr>
                  <w:lang w:val="en-GB"/>
                </w:rPr>
                <w:delText>KING</w:delText>
              </w:r>
            </w:del>
          </w:p>
        </w:tc>
      </w:tr>
      <w:tr w:rsidR="00B92065" w:rsidRPr="00D04828" w:rsidDel="0038793A" w:rsidTr="001C2433">
        <w:trPr>
          <w:cantSplit/>
          <w:jc w:val="center"/>
          <w:del w:id="2681" w:author="Jan Campschroer" w:date="2014-08-08T20:24:00Z"/>
        </w:trPr>
        <w:tc>
          <w:tcPr>
            <w:tcW w:w="8192" w:type="dxa"/>
            <w:gridSpan w:val="3"/>
          </w:tcPr>
          <w:p w:rsidR="00161636" w:rsidRDefault="00161636">
            <w:pPr>
              <w:ind w:left="567"/>
              <w:rPr>
                <w:del w:id="2682" w:author="Jan Campschroer" w:date="2014-08-08T20:24:00Z"/>
                <w:lang w:val="nl-NL"/>
              </w:rPr>
            </w:pPr>
          </w:p>
          <w:p w:rsidR="00161636" w:rsidRDefault="00B92065">
            <w:pPr>
              <w:ind w:left="567"/>
              <w:rPr>
                <w:del w:id="2683" w:author="Jan Campschroer" w:date="2014-08-08T20:24:00Z"/>
                <w:lang w:val="nl-NL"/>
              </w:rPr>
            </w:pPr>
            <w:del w:id="2684" w:author="Jan Campschroer" w:date="2014-08-08T20:24:00Z">
              <w:r w:rsidDel="0038793A">
                <w:rPr>
                  <w:lang w:val="nl-NL"/>
                </w:rPr>
                <w:delText>Extensies binnen StUF-BG</w:delText>
              </w:r>
            </w:del>
          </w:p>
        </w:tc>
      </w:tr>
      <w:tr w:rsidR="00B92065" w:rsidRPr="00D04828" w:rsidDel="0038793A" w:rsidTr="00261AEB">
        <w:trPr>
          <w:cantSplit/>
          <w:jc w:val="center"/>
          <w:del w:id="2685" w:author="Jan Campschroer" w:date="2014-08-08T20:24:00Z"/>
        </w:trPr>
        <w:tc>
          <w:tcPr>
            <w:tcW w:w="4096" w:type="dxa"/>
            <w:gridSpan w:val="2"/>
          </w:tcPr>
          <w:p w:rsidR="00161636" w:rsidRDefault="007B21A7">
            <w:pPr>
              <w:ind w:left="567"/>
              <w:rPr>
                <w:del w:id="2686" w:author="Jan Campschroer" w:date="2014-08-08T20:24:00Z"/>
                <w:lang w:val="nl-NL"/>
              </w:rPr>
            </w:pPr>
            <w:del w:id="2687" w:author="Jan Campschroer" w:date="2014-08-08T20:24:00Z">
              <w:r w:rsidRPr="007B21A7" w:rsidDel="0038793A">
                <w:rPr>
                  <w:lang w:val="nl-NL"/>
                </w:rPr>
                <w:delText>BAG</w:delText>
              </w:r>
              <w:r w:rsidR="00B92065" w:rsidDel="0038793A">
                <w:rPr>
                  <w:lang w:val="nl-NL"/>
                </w:rPr>
                <w:delText>-</w:delText>
              </w:r>
              <w:r w:rsidR="00F64B88" w:rsidDel="0038793A">
                <w:rPr>
                  <w:lang w:val="nl-NL"/>
                </w:rPr>
                <w:delText>bericht</w:delText>
              </w:r>
              <w:r w:rsidR="00B92065" w:rsidDel="0038793A">
                <w:rPr>
                  <w:lang w:val="nl-NL"/>
                </w:rPr>
                <w:delText>catalogus</w:delText>
              </w:r>
              <w:r w:rsidR="009F0128" w:rsidDel="0038793A">
                <w:rPr>
                  <w:rStyle w:val="Voetnootmarkering"/>
                  <w:bCs/>
                  <w:color w:val="800080"/>
                  <w:lang w:val="nl-NL"/>
                </w:rPr>
                <w:footnoteReference w:id="5"/>
              </w:r>
            </w:del>
          </w:p>
        </w:tc>
        <w:tc>
          <w:tcPr>
            <w:tcW w:w="4096" w:type="dxa"/>
          </w:tcPr>
          <w:p w:rsidR="00161636" w:rsidRDefault="00B92065">
            <w:pPr>
              <w:ind w:left="567"/>
              <w:rPr>
                <w:del w:id="2690" w:author="Jan Campschroer" w:date="2014-08-08T20:24:00Z"/>
                <w:b/>
                <w:bCs/>
                <w:lang w:val="nl-NL"/>
              </w:rPr>
            </w:pPr>
            <w:del w:id="2691" w:author="Jan Campschroer" w:date="2014-08-08T20:24:00Z">
              <w:r w:rsidRPr="00D04828" w:rsidDel="0038793A">
                <w:delText>Waarderingskamer</w:delText>
              </w:r>
            </w:del>
          </w:p>
        </w:tc>
      </w:tr>
      <w:tr w:rsidR="00B20AE6" w:rsidRPr="00D04828" w:rsidDel="0038793A" w:rsidTr="001C2433">
        <w:trPr>
          <w:cantSplit/>
          <w:jc w:val="center"/>
          <w:del w:id="2692" w:author="Jan Campschroer" w:date="2014-08-08T20:24:00Z"/>
        </w:trPr>
        <w:tc>
          <w:tcPr>
            <w:tcW w:w="8192" w:type="dxa"/>
            <w:gridSpan w:val="3"/>
          </w:tcPr>
          <w:p w:rsidR="00161636" w:rsidRDefault="00161636">
            <w:pPr>
              <w:ind w:left="567"/>
              <w:rPr>
                <w:del w:id="2693" w:author="Jan Campschroer" w:date="2014-08-08T20:24:00Z"/>
                <w:lang w:val="nl-NL"/>
              </w:rPr>
            </w:pPr>
          </w:p>
          <w:p w:rsidR="00161636" w:rsidRDefault="00B20AE6">
            <w:pPr>
              <w:ind w:left="567"/>
              <w:rPr>
                <w:del w:id="2694" w:author="Jan Campschroer" w:date="2014-08-08T20:24:00Z"/>
                <w:lang w:val="nl-NL"/>
              </w:rPr>
            </w:pPr>
            <w:del w:id="2695" w:author="Jan Campschroer" w:date="2014-08-08T20:24:00Z">
              <w:r w:rsidRPr="00D04828" w:rsidDel="0038793A">
                <w:rPr>
                  <w:lang w:val="nl-NL"/>
                </w:rPr>
                <w:delText>Verticale sectormodellen</w:delText>
              </w:r>
            </w:del>
          </w:p>
        </w:tc>
      </w:tr>
      <w:tr w:rsidR="00B20AE6" w:rsidRPr="00D04828" w:rsidDel="0038793A" w:rsidTr="001C2433">
        <w:trPr>
          <w:jc w:val="center"/>
          <w:del w:id="2696" w:author="Jan Campschroer" w:date="2014-08-08T20:24:00Z"/>
        </w:trPr>
        <w:tc>
          <w:tcPr>
            <w:tcW w:w="4081" w:type="dxa"/>
          </w:tcPr>
          <w:p w:rsidR="00161636" w:rsidRDefault="00B20AE6">
            <w:pPr>
              <w:ind w:left="567"/>
              <w:rPr>
                <w:del w:id="2697" w:author="Jan Campschroer" w:date="2014-08-08T20:24:00Z"/>
                <w:lang w:val="nl-NL"/>
              </w:rPr>
            </w:pPr>
            <w:del w:id="2698" w:author="Jan Campschroer" w:date="2014-08-08T20:24:00Z">
              <w:r w:rsidRPr="00D04828" w:rsidDel="0038793A">
                <w:rPr>
                  <w:lang w:val="nl-NL"/>
                </w:rPr>
                <w:delText>StUF-LVBAG</w:delText>
              </w:r>
            </w:del>
          </w:p>
        </w:tc>
        <w:tc>
          <w:tcPr>
            <w:tcW w:w="4111" w:type="dxa"/>
            <w:gridSpan w:val="2"/>
          </w:tcPr>
          <w:p w:rsidR="00161636" w:rsidRDefault="00B20AE6">
            <w:pPr>
              <w:ind w:left="567"/>
              <w:rPr>
                <w:del w:id="2699" w:author="Jan Campschroer" w:date="2014-08-08T20:24:00Z"/>
                <w:lang w:val="nl-NL"/>
              </w:rPr>
            </w:pPr>
            <w:del w:id="2700" w:author="Jan Campschroer" w:date="2014-08-08T20:24:00Z">
              <w:r w:rsidRPr="00D04828" w:rsidDel="0038793A">
                <w:rPr>
                  <w:lang w:val="nl-NL"/>
                </w:rPr>
                <w:delText xml:space="preserve">Min. van </w:delText>
              </w:r>
              <w:r w:rsidR="005F0D2F" w:rsidDel="0038793A">
                <w:rPr>
                  <w:lang w:val="nl-NL"/>
                </w:rPr>
                <w:delText>I&amp;M en Kadaster</w:delText>
              </w:r>
            </w:del>
          </w:p>
        </w:tc>
      </w:tr>
      <w:tr w:rsidR="00B20AE6" w:rsidRPr="00D04828" w:rsidDel="0038793A" w:rsidTr="001C2433">
        <w:trPr>
          <w:jc w:val="center"/>
          <w:del w:id="2701" w:author="Jan Campschroer" w:date="2014-08-08T20:24:00Z"/>
        </w:trPr>
        <w:tc>
          <w:tcPr>
            <w:tcW w:w="4081" w:type="dxa"/>
          </w:tcPr>
          <w:p w:rsidR="00161636" w:rsidRDefault="00B20AE6">
            <w:pPr>
              <w:ind w:left="567"/>
              <w:rPr>
                <w:del w:id="2702" w:author="Jan Campschroer" w:date="2014-08-08T20:24:00Z"/>
              </w:rPr>
            </w:pPr>
            <w:del w:id="2703" w:author="Jan Campschroer" w:date="2014-08-08T20:24:00Z">
              <w:r w:rsidRPr="00D04828" w:rsidDel="0038793A">
                <w:delText>StUF-LVWKPB</w:delText>
              </w:r>
            </w:del>
          </w:p>
        </w:tc>
        <w:tc>
          <w:tcPr>
            <w:tcW w:w="4111" w:type="dxa"/>
            <w:gridSpan w:val="2"/>
          </w:tcPr>
          <w:p w:rsidR="00161636" w:rsidRDefault="005F0D2F">
            <w:pPr>
              <w:ind w:left="567"/>
              <w:rPr>
                <w:del w:id="2704" w:author="Jan Campschroer" w:date="2014-08-08T20:24:00Z"/>
              </w:rPr>
            </w:pPr>
            <w:del w:id="2705" w:author="Jan Campschroer" w:date="2014-08-08T20:24:00Z">
              <w:r w:rsidDel="0038793A">
                <w:delText>Kadaster</w:delText>
              </w:r>
            </w:del>
          </w:p>
        </w:tc>
      </w:tr>
      <w:tr w:rsidR="00B20AE6" w:rsidRPr="00D04828" w:rsidDel="0038793A" w:rsidTr="001C2433">
        <w:trPr>
          <w:jc w:val="center"/>
          <w:del w:id="2706" w:author="Jan Campschroer" w:date="2014-08-08T20:24:00Z"/>
        </w:trPr>
        <w:tc>
          <w:tcPr>
            <w:tcW w:w="4081" w:type="dxa"/>
          </w:tcPr>
          <w:p w:rsidR="00161636" w:rsidRDefault="00B20AE6">
            <w:pPr>
              <w:ind w:left="567"/>
              <w:rPr>
                <w:del w:id="2707" w:author="Jan Campschroer" w:date="2014-08-08T20:24:00Z"/>
              </w:rPr>
            </w:pPr>
            <w:del w:id="2708" w:author="Jan Campschroer" w:date="2014-08-08T20:24:00Z">
              <w:r w:rsidRPr="00D04828" w:rsidDel="0038793A">
                <w:delText xml:space="preserve">StUF-WOZ </w:delText>
              </w:r>
            </w:del>
          </w:p>
        </w:tc>
        <w:tc>
          <w:tcPr>
            <w:tcW w:w="4111" w:type="dxa"/>
            <w:gridSpan w:val="2"/>
          </w:tcPr>
          <w:p w:rsidR="00161636" w:rsidRDefault="00B20AE6">
            <w:pPr>
              <w:ind w:left="567"/>
              <w:rPr>
                <w:del w:id="2709" w:author="Jan Campschroer" w:date="2014-08-08T20:24:00Z"/>
              </w:rPr>
            </w:pPr>
            <w:del w:id="2710" w:author="Jan Campschroer" w:date="2014-08-08T20:24:00Z">
              <w:r w:rsidRPr="00D04828" w:rsidDel="0038793A">
                <w:delText>Waarderingskamer</w:delText>
              </w:r>
            </w:del>
          </w:p>
        </w:tc>
      </w:tr>
      <w:tr w:rsidR="00B20AE6" w:rsidRPr="00D04828" w:rsidDel="0038793A" w:rsidTr="001C2433">
        <w:trPr>
          <w:jc w:val="center"/>
          <w:del w:id="2711" w:author="Jan Campschroer" w:date="2014-08-08T20:24:00Z"/>
        </w:trPr>
        <w:tc>
          <w:tcPr>
            <w:tcW w:w="4081" w:type="dxa"/>
          </w:tcPr>
          <w:p w:rsidR="00161636" w:rsidRDefault="00B20AE6">
            <w:pPr>
              <w:ind w:left="567"/>
              <w:rPr>
                <w:del w:id="2712" w:author="Jan Campschroer" w:date="2014-08-08T20:24:00Z"/>
                <w:lang w:val="en-GB"/>
              </w:rPr>
            </w:pPr>
            <w:del w:id="2713" w:author="Jan Campschroer" w:date="2014-08-08T20:24:00Z">
              <w:r w:rsidRPr="00D04828" w:rsidDel="0038793A">
                <w:rPr>
                  <w:lang w:val="en-GB"/>
                </w:rPr>
                <w:delText>StUF-WMO</w:delText>
              </w:r>
            </w:del>
          </w:p>
        </w:tc>
        <w:tc>
          <w:tcPr>
            <w:tcW w:w="4111" w:type="dxa"/>
            <w:gridSpan w:val="2"/>
          </w:tcPr>
          <w:p w:rsidR="00161636" w:rsidRDefault="00B20AE6">
            <w:pPr>
              <w:ind w:left="567"/>
              <w:rPr>
                <w:del w:id="2714" w:author="Jan Campschroer" w:date="2014-08-08T20:24:00Z"/>
                <w:lang w:val="en-GB"/>
              </w:rPr>
            </w:pPr>
            <w:del w:id="2715" w:author="Jan Campschroer" w:date="2014-08-08T20:24:00Z">
              <w:r w:rsidRPr="00D04828" w:rsidDel="0038793A">
                <w:rPr>
                  <w:lang w:val="en-GB"/>
                </w:rPr>
                <w:delText>WMO sector (Project)</w:delText>
              </w:r>
            </w:del>
          </w:p>
        </w:tc>
      </w:tr>
      <w:tr w:rsidR="00B20AE6" w:rsidRPr="00D04828" w:rsidDel="0038793A" w:rsidTr="001C2433">
        <w:trPr>
          <w:jc w:val="center"/>
          <w:del w:id="2716" w:author="Jan Campschroer" w:date="2014-08-08T20:24:00Z"/>
        </w:trPr>
        <w:tc>
          <w:tcPr>
            <w:tcW w:w="4081" w:type="dxa"/>
          </w:tcPr>
          <w:p w:rsidR="00161636" w:rsidRDefault="00B20AE6">
            <w:pPr>
              <w:ind w:left="567"/>
              <w:rPr>
                <w:del w:id="2717" w:author="Jan Campschroer" w:date="2014-08-08T20:24:00Z"/>
                <w:lang w:val="en-GB"/>
              </w:rPr>
            </w:pPr>
            <w:del w:id="2718" w:author="Jan Campschroer" w:date="2014-08-08T20:24:00Z">
              <w:r w:rsidRPr="00D04828" w:rsidDel="0038793A">
                <w:rPr>
                  <w:lang w:val="en-GB"/>
                </w:rPr>
                <w:delText>StUF-EF</w:delText>
              </w:r>
            </w:del>
          </w:p>
        </w:tc>
        <w:tc>
          <w:tcPr>
            <w:tcW w:w="4111" w:type="dxa"/>
            <w:gridSpan w:val="2"/>
          </w:tcPr>
          <w:p w:rsidR="00161636" w:rsidRDefault="006A58D7">
            <w:pPr>
              <w:ind w:left="567"/>
              <w:rPr>
                <w:del w:id="2719" w:author="Jan Campschroer" w:date="2014-08-08T20:24:00Z"/>
                <w:lang w:val="en-GB"/>
              </w:rPr>
            </w:pPr>
            <w:del w:id="2720" w:author="Jan Campschroer" w:date="2014-08-08T20:24:00Z">
              <w:r w:rsidDel="0038793A">
                <w:rPr>
                  <w:lang w:val="en-GB"/>
                </w:rPr>
                <w:delText>KING</w:delText>
              </w:r>
            </w:del>
          </w:p>
        </w:tc>
      </w:tr>
      <w:tr w:rsidR="00D17CC4" w:rsidRPr="00D04828" w:rsidDel="0038793A" w:rsidTr="001C2433">
        <w:trPr>
          <w:jc w:val="center"/>
          <w:del w:id="2721" w:author="Jan Campschroer" w:date="2014-08-08T20:24:00Z"/>
        </w:trPr>
        <w:tc>
          <w:tcPr>
            <w:tcW w:w="4081" w:type="dxa"/>
          </w:tcPr>
          <w:p w:rsidR="00161636" w:rsidRDefault="00D17CC4">
            <w:pPr>
              <w:ind w:left="567"/>
              <w:rPr>
                <w:del w:id="2722" w:author="Jan Campschroer" w:date="2014-08-08T20:24:00Z"/>
                <w:lang w:val="nl-NL"/>
              </w:rPr>
            </w:pPr>
            <w:del w:id="2723" w:author="Jan Campschroer" w:date="2014-08-08T20:24:00Z">
              <w:r w:rsidRPr="00D04828" w:rsidDel="0038793A">
                <w:rPr>
                  <w:lang w:val="nl-NL"/>
                </w:rPr>
                <w:delText>StUF-LVO</w:delText>
              </w:r>
            </w:del>
          </w:p>
        </w:tc>
        <w:tc>
          <w:tcPr>
            <w:tcW w:w="4111" w:type="dxa"/>
            <w:gridSpan w:val="2"/>
          </w:tcPr>
          <w:p w:rsidR="00161636" w:rsidRDefault="00D17CC4">
            <w:pPr>
              <w:ind w:left="567"/>
              <w:rPr>
                <w:del w:id="2724" w:author="Jan Campschroer" w:date="2014-08-08T20:24:00Z"/>
                <w:lang w:val="nl-NL"/>
              </w:rPr>
            </w:pPr>
            <w:del w:id="2725" w:author="Jan Campschroer" w:date="2014-08-08T20:24:00Z">
              <w:r w:rsidRPr="00D04828" w:rsidDel="0038793A">
                <w:rPr>
                  <w:lang w:val="nl-NL"/>
                </w:rPr>
                <w:delText xml:space="preserve">Min. van </w:delText>
              </w:r>
              <w:r w:rsidR="007312E2" w:rsidDel="0038793A">
                <w:rPr>
                  <w:lang w:val="nl-NL"/>
                </w:rPr>
                <w:delText>I&amp;M</w:delText>
              </w:r>
            </w:del>
          </w:p>
        </w:tc>
      </w:tr>
      <w:tr w:rsidR="00D17CC4" w:rsidRPr="00D04828" w:rsidDel="0038793A" w:rsidTr="001C2433">
        <w:trPr>
          <w:jc w:val="center"/>
          <w:del w:id="2726" w:author="Jan Campschroer" w:date="2014-08-08T20:24:00Z"/>
        </w:trPr>
        <w:tc>
          <w:tcPr>
            <w:tcW w:w="4081" w:type="dxa"/>
          </w:tcPr>
          <w:p w:rsidR="00161636" w:rsidRDefault="00D17CC4">
            <w:pPr>
              <w:ind w:left="567"/>
              <w:rPr>
                <w:del w:id="2727" w:author="Jan Campschroer" w:date="2014-08-08T20:24:00Z"/>
                <w:lang w:val="nl-NL"/>
              </w:rPr>
            </w:pPr>
            <w:del w:id="2728" w:author="Jan Campschroer" w:date="2014-08-08T20:24:00Z">
              <w:r w:rsidRPr="00D04828" w:rsidDel="0038793A">
                <w:rPr>
                  <w:lang w:val="nl-NL"/>
                </w:rPr>
                <w:delText>…</w:delText>
              </w:r>
            </w:del>
          </w:p>
        </w:tc>
        <w:tc>
          <w:tcPr>
            <w:tcW w:w="4111" w:type="dxa"/>
            <w:gridSpan w:val="2"/>
          </w:tcPr>
          <w:p w:rsidR="00161636" w:rsidRDefault="00D17CC4">
            <w:pPr>
              <w:ind w:left="567"/>
              <w:rPr>
                <w:del w:id="2729" w:author="Jan Campschroer" w:date="2014-08-08T20:24:00Z"/>
                <w:lang w:val="nl-NL"/>
              </w:rPr>
            </w:pPr>
            <w:del w:id="2730" w:author="Jan Campschroer" w:date="2014-08-08T20:24:00Z">
              <w:r w:rsidRPr="00D04828" w:rsidDel="0038793A">
                <w:rPr>
                  <w:lang w:val="nl-NL"/>
                </w:rPr>
                <w:delText>…</w:delText>
              </w:r>
            </w:del>
          </w:p>
        </w:tc>
      </w:tr>
    </w:tbl>
    <w:p w:rsidR="00B20AE6" w:rsidRPr="00D04828" w:rsidDel="0038793A" w:rsidRDefault="00B20AE6" w:rsidP="0083610E">
      <w:pPr>
        <w:rPr>
          <w:del w:id="2731" w:author="Jan Campschroer" w:date="2014-08-08T20:24:00Z"/>
        </w:rPr>
      </w:pPr>
    </w:p>
    <w:p w:rsidR="00161636" w:rsidRDefault="00161636">
      <w:pPr>
        <w:rPr>
          <w:del w:id="2732" w:author="Jan Campschroer" w:date="2014-08-08T20:24:00Z"/>
        </w:rPr>
      </w:pPr>
    </w:p>
    <w:p w:rsidR="00161636" w:rsidRDefault="00B20AE6">
      <w:r w:rsidRPr="00D04828">
        <w:br w:type="page"/>
      </w:r>
    </w:p>
    <w:p w:rsidR="00B20AE6" w:rsidRPr="00086099" w:rsidRDefault="00B20AE6" w:rsidP="000C1BC7">
      <w:pPr>
        <w:pStyle w:val="Kop1"/>
      </w:pPr>
      <w:bookmarkStart w:id="2733" w:name="_Ref395721465"/>
      <w:bookmarkStart w:id="2734" w:name="_Toc395882640"/>
      <w:r w:rsidRPr="00086099">
        <w:lastRenderedPageBreak/>
        <w:t xml:space="preserve">Bijlage </w:t>
      </w:r>
      <w:ins w:id="2735" w:author="Jan Campschroer" w:date="2014-08-15T14:00:00Z">
        <w:r w:rsidR="00EE4112">
          <w:t>E</w:t>
        </w:r>
      </w:ins>
      <w:del w:id="2736" w:author="Jan Campschroer" w:date="2014-08-15T14:00:00Z">
        <w:r w:rsidRPr="00086099" w:rsidDel="00EE4112">
          <w:delText>F</w:delText>
        </w:r>
      </w:del>
      <w:r w:rsidRPr="00086099">
        <w:t>: ASL raamwerk en StUF beheer en onderhoud</w:t>
      </w:r>
      <w:bookmarkEnd w:id="2733"/>
      <w:bookmarkEnd w:id="2734"/>
      <w:r w:rsidRPr="00086099">
        <w:t xml:space="preserve"> </w:t>
      </w:r>
    </w:p>
    <w:p w:rsidR="00B20AE6" w:rsidRPr="00D04828" w:rsidRDefault="00B20AE6" w:rsidP="0093143E"/>
    <w:p w:rsidR="00B20AE6" w:rsidRPr="00D04828" w:rsidRDefault="003C2E8C" w:rsidP="0093143E">
      <w:r>
        <w:rPr>
          <w:noProof/>
          <w:lang w:val="nl-NL" w:eastAsia="nl-NL"/>
        </w:rPr>
        <w:drawing>
          <wp:inline distT="0" distB="0" distL="0" distR="0">
            <wp:extent cx="5804535" cy="3568065"/>
            <wp:effectExtent l="19050" t="0" r="5715" b="0"/>
            <wp:docPr id="174" name="Afbeelding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26" cstate="print"/>
                    <a:srcRect/>
                    <a:stretch>
                      <a:fillRect/>
                    </a:stretch>
                  </pic:blipFill>
                  <pic:spPr bwMode="auto">
                    <a:xfrm>
                      <a:off x="0" y="0"/>
                      <a:ext cx="5804535" cy="3568065"/>
                    </a:xfrm>
                    <a:prstGeom prst="rect">
                      <a:avLst/>
                    </a:prstGeom>
                    <a:noFill/>
                    <a:ln w="9525" algn="ctr">
                      <a:noFill/>
                      <a:miter lim="800000"/>
                      <a:headEnd/>
                      <a:tailEnd/>
                    </a:ln>
                    <a:effectLst/>
                  </pic:spPr>
                </pic:pic>
              </a:graphicData>
            </a:graphic>
          </wp:inline>
        </w:drawing>
      </w:r>
    </w:p>
    <w:p w:rsidR="00D04828" w:rsidRDefault="00D04828" w:rsidP="0093143E">
      <w:pPr>
        <w:pStyle w:val="Bijschrift"/>
      </w:pPr>
    </w:p>
    <w:p w:rsidR="00B20AE6" w:rsidRPr="00D04828" w:rsidRDefault="00B20AE6" w:rsidP="0093143E">
      <w:pPr>
        <w:pStyle w:val="Bijschrift"/>
      </w:pPr>
      <w:r w:rsidRPr="00D04828">
        <w:t>Het ASL raamwerk met de voor StUF relevante processen</w:t>
      </w:r>
    </w:p>
    <w:p w:rsidR="00B20AE6" w:rsidRPr="00D04828" w:rsidRDefault="00B20AE6" w:rsidP="0093143E">
      <w:r w:rsidRPr="00D04828">
        <w:t>Voor het beheren van berichtenstandaarden zoals StUF bestaan geen standaard procesraamwerken.</w:t>
      </w:r>
    </w:p>
    <w:p w:rsidR="00B20AE6" w:rsidRPr="00D04828" w:rsidRDefault="00B20AE6" w:rsidP="0093143E">
      <w:r w:rsidRPr="00D04828">
        <w:t xml:space="preserve">Voor het opzetten van de beheerprocessen van STUF is het ASL raamwerk als leidraad gebruikt. Dit raamwerk is bedoeld voor het beheer en onderhoud van applicaties. Voor StUF zijn sommige ASL processen niet of van ondergeschikt belang. De paars en vet omcirkelde processen zijn dat wel. In onderstaande tabel zijn deze processen kort beschreven. </w:t>
      </w:r>
    </w:p>
    <w:p w:rsidR="00B20AE6" w:rsidRPr="00D04828" w:rsidRDefault="00B20AE6" w:rsidP="0093143E"/>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71"/>
        <w:gridCol w:w="4395"/>
        <w:gridCol w:w="3118"/>
      </w:tblGrid>
      <w:tr w:rsidR="00B20AE6" w:rsidRPr="00D04828" w:rsidTr="0050431B">
        <w:tc>
          <w:tcPr>
            <w:tcW w:w="1771" w:type="dxa"/>
            <w:shd w:val="clear" w:color="auto" w:fill="FF6600"/>
          </w:tcPr>
          <w:p w:rsidR="00B20AE6" w:rsidRPr="00D04828" w:rsidRDefault="00B20AE6" w:rsidP="0093143E">
            <w:r w:rsidRPr="00D04828">
              <w:t>Proces</w:t>
            </w:r>
          </w:p>
        </w:tc>
        <w:tc>
          <w:tcPr>
            <w:tcW w:w="4395" w:type="dxa"/>
            <w:shd w:val="clear" w:color="auto" w:fill="FF6600"/>
          </w:tcPr>
          <w:p w:rsidR="00B20AE6" w:rsidRPr="00D04828" w:rsidRDefault="00B20AE6" w:rsidP="0093143E">
            <w:r w:rsidRPr="00D04828">
              <w:t>Relevantie/vertaling naar het beheer en onderhoud van StUF</w:t>
            </w:r>
          </w:p>
        </w:tc>
        <w:tc>
          <w:tcPr>
            <w:tcW w:w="3118" w:type="dxa"/>
            <w:shd w:val="clear" w:color="auto" w:fill="FF6600"/>
          </w:tcPr>
          <w:p w:rsidR="00B20AE6" w:rsidRPr="00D04828" w:rsidRDefault="00B20AE6" w:rsidP="0093143E">
            <w:r w:rsidRPr="00D04828">
              <w:t>Naam en verwijzing naar StUF beheer- en onderhoudsproces</w:t>
            </w:r>
          </w:p>
        </w:tc>
      </w:tr>
      <w:tr w:rsidR="00B20AE6" w:rsidRPr="00F44BF5" w:rsidTr="0050431B">
        <w:tc>
          <w:tcPr>
            <w:tcW w:w="6166" w:type="dxa"/>
            <w:gridSpan w:val="2"/>
          </w:tcPr>
          <w:p w:rsidR="00B20AE6" w:rsidRPr="004C23F4" w:rsidRDefault="00B20AE6" w:rsidP="0093143E">
            <w:pPr>
              <w:rPr>
                <w:lang w:val="en-GB"/>
              </w:rPr>
            </w:pPr>
            <w:r w:rsidRPr="004C23F4">
              <w:rPr>
                <w:lang w:val="en-GB"/>
              </w:rPr>
              <w:t>Cluster: Application Cycle Management processen</w:t>
            </w:r>
          </w:p>
        </w:tc>
        <w:tc>
          <w:tcPr>
            <w:tcW w:w="3118" w:type="dxa"/>
          </w:tcPr>
          <w:p w:rsidR="00B20AE6" w:rsidRPr="004C23F4" w:rsidRDefault="00B20AE6" w:rsidP="0093143E">
            <w:pPr>
              <w:rPr>
                <w:lang w:val="en-GB"/>
              </w:rPr>
            </w:pPr>
          </w:p>
        </w:tc>
      </w:tr>
      <w:tr w:rsidR="00B20AE6" w:rsidRPr="00F44BF5" w:rsidTr="0050431B">
        <w:tc>
          <w:tcPr>
            <w:tcW w:w="1771" w:type="dxa"/>
          </w:tcPr>
          <w:p w:rsidR="00B20AE6" w:rsidRPr="00D04828" w:rsidRDefault="00B20AE6" w:rsidP="0093143E">
            <w:pPr>
              <w:rPr>
                <w:lang w:val="nl-NL"/>
              </w:rPr>
            </w:pPr>
            <w:r w:rsidRPr="00D04828">
              <w:rPr>
                <w:lang w:val="nl-NL"/>
              </w:rPr>
              <w:t>Life cycle management</w:t>
            </w:r>
          </w:p>
        </w:tc>
        <w:tc>
          <w:tcPr>
            <w:tcW w:w="4395" w:type="dxa"/>
          </w:tcPr>
          <w:p w:rsidR="00B20AE6" w:rsidRPr="00D04828" w:rsidRDefault="00B20AE6" w:rsidP="0093143E">
            <w:r w:rsidRPr="00D04828">
              <w:t>Het bepalen van de strategie en de levensduur van de onderdelen van de StUF familie. Denk aan wanneer een bepaalde StUF versie uitgefaseerd wordt en de ondersteuning erop beëindigd wordt.</w:t>
            </w:r>
          </w:p>
        </w:tc>
        <w:tc>
          <w:tcPr>
            <w:tcW w:w="3118" w:type="dxa"/>
          </w:tcPr>
          <w:p w:rsidR="00B20AE6" w:rsidRPr="00D04828" w:rsidRDefault="00B20AE6" w:rsidP="0093143E">
            <w:pPr>
              <w:rPr>
                <w:lang w:val="en-GB"/>
              </w:rPr>
            </w:pPr>
            <w:r w:rsidRPr="00D04828">
              <w:rPr>
                <w:lang w:val="en-GB"/>
              </w:rPr>
              <w:t>StUF Product Cycle Management</w:t>
            </w:r>
          </w:p>
          <w:p w:rsidR="00B20AE6" w:rsidRPr="00D04828" w:rsidRDefault="00B20AE6" w:rsidP="0093143E">
            <w:pPr>
              <w:rPr>
                <w:lang w:val="en-GB"/>
              </w:rPr>
            </w:pPr>
            <w:r w:rsidRPr="00D04828">
              <w:rPr>
                <w:lang w:val="en-GB"/>
              </w:rPr>
              <w:t>Releaseplanning</w:t>
            </w:r>
          </w:p>
        </w:tc>
      </w:tr>
      <w:tr w:rsidR="00B20AE6" w:rsidRPr="00D04828" w:rsidTr="0050431B">
        <w:tc>
          <w:tcPr>
            <w:tcW w:w="1771" w:type="dxa"/>
          </w:tcPr>
          <w:p w:rsidR="00B20AE6" w:rsidRPr="00D04828" w:rsidRDefault="00B20AE6" w:rsidP="0093143E">
            <w:pPr>
              <w:rPr>
                <w:lang w:val="nl-NL"/>
              </w:rPr>
            </w:pPr>
            <w:r w:rsidRPr="00D04828">
              <w:rPr>
                <w:lang w:val="nl-NL"/>
              </w:rPr>
              <w:t>ICT portfolio management</w:t>
            </w:r>
          </w:p>
        </w:tc>
        <w:tc>
          <w:tcPr>
            <w:tcW w:w="4395" w:type="dxa"/>
          </w:tcPr>
          <w:p w:rsidR="00B20AE6" w:rsidRPr="00D04828" w:rsidRDefault="00B20AE6" w:rsidP="0093143E">
            <w:r w:rsidRPr="00D04828">
              <w:t>De jaarlijkse strategische planning van de grotere verandering en investering in de StUF familie.</w:t>
            </w:r>
          </w:p>
        </w:tc>
        <w:tc>
          <w:tcPr>
            <w:tcW w:w="3118" w:type="dxa"/>
          </w:tcPr>
          <w:p w:rsidR="00B20AE6" w:rsidRPr="00D04828" w:rsidRDefault="00B20AE6" w:rsidP="0093143E">
            <w:r w:rsidRPr="00D04828">
              <w:t>StUF Product Cycle Management</w:t>
            </w:r>
          </w:p>
        </w:tc>
      </w:tr>
      <w:tr w:rsidR="00B20AE6" w:rsidRPr="00D04828" w:rsidTr="0050431B">
        <w:trPr>
          <w:cantSplit/>
        </w:trPr>
        <w:tc>
          <w:tcPr>
            <w:tcW w:w="6166" w:type="dxa"/>
            <w:gridSpan w:val="2"/>
          </w:tcPr>
          <w:p w:rsidR="00B20AE6" w:rsidRPr="00D04828" w:rsidRDefault="00B20AE6" w:rsidP="0093143E">
            <w:r w:rsidRPr="00D04828">
              <w:t>Cluster: Sturende processen</w:t>
            </w:r>
          </w:p>
        </w:tc>
        <w:tc>
          <w:tcPr>
            <w:tcW w:w="3118" w:type="dxa"/>
          </w:tcPr>
          <w:p w:rsidR="00B20AE6" w:rsidRPr="00D04828" w:rsidRDefault="00B20AE6" w:rsidP="0093143E"/>
        </w:tc>
      </w:tr>
      <w:tr w:rsidR="00B20AE6" w:rsidRPr="00D04828" w:rsidTr="0050431B">
        <w:tc>
          <w:tcPr>
            <w:tcW w:w="1771" w:type="dxa"/>
          </w:tcPr>
          <w:p w:rsidR="00B20AE6" w:rsidRPr="00D04828" w:rsidRDefault="00B20AE6" w:rsidP="0093143E">
            <w:pPr>
              <w:rPr>
                <w:lang w:val="nl-NL"/>
              </w:rPr>
            </w:pPr>
            <w:r w:rsidRPr="00D04828">
              <w:rPr>
                <w:lang w:val="nl-NL"/>
              </w:rPr>
              <w:t>Quality management</w:t>
            </w:r>
          </w:p>
        </w:tc>
        <w:tc>
          <w:tcPr>
            <w:tcW w:w="4395" w:type="dxa"/>
          </w:tcPr>
          <w:p w:rsidR="00B20AE6" w:rsidRPr="00D04828" w:rsidRDefault="00B20AE6" w:rsidP="0093143E">
            <w:pPr>
              <w:rPr>
                <w:lang w:val="nl-NL"/>
              </w:rPr>
            </w:pPr>
          </w:p>
        </w:tc>
        <w:tc>
          <w:tcPr>
            <w:tcW w:w="3118" w:type="dxa"/>
          </w:tcPr>
          <w:p w:rsidR="00B20AE6" w:rsidRPr="00D04828" w:rsidRDefault="00B20AE6" w:rsidP="0093143E">
            <w:r w:rsidRPr="00D04828">
              <w:t>Review en vaststellen StUF specificatie</w:t>
            </w:r>
          </w:p>
          <w:p w:rsidR="00B20AE6" w:rsidRPr="00D04828" w:rsidRDefault="00B20AE6" w:rsidP="0093143E">
            <w:pPr>
              <w:rPr>
                <w:lang w:val="nl-NL"/>
              </w:rPr>
            </w:pPr>
            <w:r w:rsidRPr="00D04828">
              <w:t>Kwaliteitsbeoordeling van verticale sectormodellen</w:t>
            </w:r>
          </w:p>
        </w:tc>
      </w:tr>
      <w:tr w:rsidR="00B20AE6" w:rsidRPr="00D04828" w:rsidTr="0050431B">
        <w:trPr>
          <w:cantSplit/>
        </w:trPr>
        <w:tc>
          <w:tcPr>
            <w:tcW w:w="6166" w:type="dxa"/>
            <w:gridSpan w:val="2"/>
          </w:tcPr>
          <w:p w:rsidR="00B20AE6" w:rsidRPr="00D04828" w:rsidRDefault="00B20AE6" w:rsidP="0093143E">
            <w:pPr>
              <w:rPr>
                <w:lang w:val="nl-NL"/>
              </w:rPr>
            </w:pPr>
            <w:r w:rsidRPr="00D04828">
              <w:rPr>
                <w:lang w:val="nl-NL"/>
              </w:rPr>
              <w:t>Cluster: Beheer</w:t>
            </w:r>
          </w:p>
        </w:tc>
        <w:tc>
          <w:tcPr>
            <w:tcW w:w="3118" w:type="dxa"/>
          </w:tcPr>
          <w:p w:rsidR="00B20AE6" w:rsidRPr="00D04828" w:rsidRDefault="00B20AE6" w:rsidP="0093143E">
            <w:pPr>
              <w:rPr>
                <w:lang w:val="nl-NL"/>
              </w:rPr>
            </w:pPr>
          </w:p>
        </w:tc>
      </w:tr>
      <w:tr w:rsidR="00B20AE6" w:rsidRPr="00D04828" w:rsidTr="0050431B">
        <w:tc>
          <w:tcPr>
            <w:tcW w:w="1771" w:type="dxa"/>
          </w:tcPr>
          <w:p w:rsidR="00B20AE6" w:rsidRPr="00D04828" w:rsidRDefault="00B20AE6" w:rsidP="0093143E">
            <w:r w:rsidRPr="00D04828">
              <w:t>Incidentbeheer</w:t>
            </w:r>
          </w:p>
        </w:tc>
        <w:tc>
          <w:tcPr>
            <w:tcW w:w="4395" w:type="dxa"/>
          </w:tcPr>
          <w:p w:rsidR="00B20AE6" w:rsidRPr="00D04828" w:rsidRDefault="00B20AE6" w:rsidP="0093143E">
            <w:r w:rsidRPr="00D04828">
              <w:t>Afhandeling van vragen en fouten</w:t>
            </w:r>
            <w:r w:rsidR="00671774" w:rsidRPr="00D04828">
              <w:t>.</w:t>
            </w:r>
          </w:p>
        </w:tc>
        <w:tc>
          <w:tcPr>
            <w:tcW w:w="3118" w:type="dxa"/>
          </w:tcPr>
          <w:p w:rsidR="00B20AE6" w:rsidRPr="00D04828" w:rsidRDefault="00B20AE6" w:rsidP="0093143E">
            <w:r w:rsidRPr="00D04828">
              <w:t>Incident Management</w:t>
            </w:r>
          </w:p>
        </w:tc>
      </w:tr>
      <w:tr w:rsidR="00B20AE6" w:rsidRPr="00D04828" w:rsidTr="0050431B">
        <w:tc>
          <w:tcPr>
            <w:tcW w:w="1771" w:type="dxa"/>
          </w:tcPr>
          <w:p w:rsidR="00B20AE6" w:rsidRPr="00D04828" w:rsidRDefault="00B20AE6" w:rsidP="0093143E">
            <w:r w:rsidRPr="00D04828">
              <w:t>Configuratiebeheer</w:t>
            </w:r>
          </w:p>
        </w:tc>
        <w:tc>
          <w:tcPr>
            <w:tcW w:w="4395" w:type="dxa"/>
          </w:tcPr>
          <w:p w:rsidR="00B20AE6" w:rsidRPr="00D04828" w:rsidRDefault="00B20AE6" w:rsidP="0093143E">
            <w:r w:rsidRPr="00D04828">
              <w:t>Registreren en bijhouden van de versies van StUF xml schema’s en documentatie.</w:t>
            </w:r>
          </w:p>
        </w:tc>
        <w:tc>
          <w:tcPr>
            <w:tcW w:w="3118" w:type="dxa"/>
          </w:tcPr>
          <w:p w:rsidR="00B20AE6" w:rsidRPr="00D04828" w:rsidRDefault="00B20AE6" w:rsidP="0093143E">
            <w:r w:rsidRPr="00D04828">
              <w:t>Administratie en ondersteuning</w:t>
            </w:r>
          </w:p>
          <w:p w:rsidR="00B20AE6" w:rsidRPr="00D04828" w:rsidRDefault="00B20AE6" w:rsidP="0093143E"/>
        </w:tc>
      </w:tr>
      <w:tr w:rsidR="00B20AE6" w:rsidRPr="00D04828" w:rsidTr="0050431B">
        <w:trPr>
          <w:cantSplit/>
        </w:trPr>
        <w:tc>
          <w:tcPr>
            <w:tcW w:w="6166" w:type="dxa"/>
            <w:gridSpan w:val="2"/>
          </w:tcPr>
          <w:p w:rsidR="00B20AE6" w:rsidRPr="00D04828" w:rsidRDefault="00B20AE6" w:rsidP="0093143E">
            <w:r w:rsidRPr="00D04828">
              <w:t>Cluster: Verbindende processen</w:t>
            </w:r>
          </w:p>
        </w:tc>
        <w:tc>
          <w:tcPr>
            <w:tcW w:w="3118" w:type="dxa"/>
          </w:tcPr>
          <w:p w:rsidR="00B20AE6" w:rsidRPr="00D04828" w:rsidRDefault="00B20AE6" w:rsidP="0093143E"/>
        </w:tc>
      </w:tr>
      <w:tr w:rsidR="00B20AE6" w:rsidRPr="00D04828" w:rsidTr="0050431B">
        <w:tc>
          <w:tcPr>
            <w:tcW w:w="1771" w:type="dxa"/>
          </w:tcPr>
          <w:p w:rsidR="00B20AE6" w:rsidRPr="00D04828" w:rsidRDefault="00B20AE6" w:rsidP="0093143E">
            <w:r w:rsidRPr="00D04828">
              <w:t>Wijzigingenbehee</w:t>
            </w:r>
            <w:r w:rsidRPr="00D04828">
              <w:lastRenderedPageBreak/>
              <w:t>r</w:t>
            </w:r>
          </w:p>
        </w:tc>
        <w:tc>
          <w:tcPr>
            <w:tcW w:w="4395" w:type="dxa"/>
          </w:tcPr>
          <w:p w:rsidR="00B20AE6" w:rsidRPr="00D04828" w:rsidRDefault="00B20AE6" w:rsidP="0093143E">
            <w:r w:rsidRPr="00D04828">
              <w:lastRenderedPageBreak/>
              <w:t xml:space="preserve">Clustering van losse wijzigingsvoorstellen tot </w:t>
            </w:r>
            <w:r w:rsidRPr="00D04828">
              <w:lastRenderedPageBreak/>
              <w:t>wijziging.</w:t>
            </w:r>
          </w:p>
          <w:p w:rsidR="00B20AE6" w:rsidRPr="00D04828" w:rsidRDefault="00B20AE6" w:rsidP="0093143E">
            <w:r w:rsidRPr="00D04828">
              <w:t>Releaseplanning van StUF opstellen, bijhouden en publiceren</w:t>
            </w:r>
            <w:r w:rsidR="00671774" w:rsidRPr="00D04828">
              <w:t>.</w:t>
            </w:r>
          </w:p>
        </w:tc>
        <w:tc>
          <w:tcPr>
            <w:tcW w:w="3118" w:type="dxa"/>
          </w:tcPr>
          <w:p w:rsidR="00B20AE6" w:rsidRPr="00D04828" w:rsidRDefault="00B20AE6" w:rsidP="0093143E">
            <w:r w:rsidRPr="00D04828">
              <w:lastRenderedPageBreak/>
              <w:t>Releaseplanning</w:t>
            </w:r>
          </w:p>
          <w:p w:rsidR="00B20AE6" w:rsidRPr="00D04828" w:rsidRDefault="00B20AE6" w:rsidP="0093143E">
            <w:r w:rsidRPr="00D04828">
              <w:lastRenderedPageBreak/>
              <w:t>Vaststellen “In gebruik”</w:t>
            </w:r>
          </w:p>
          <w:p w:rsidR="00B20AE6" w:rsidRPr="00261AEB" w:rsidRDefault="007B21A7" w:rsidP="0093143E">
            <w:pPr>
              <w:rPr>
                <w:lang w:val="nl-NL"/>
              </w:rPr>
            </w:pPr>
            <w:r w:rsidRPr="007B21A7">
              <w:rPr>
                <w:lang w:val="nl-NL"/>
              </w:rPr>
              <w:t>Publicatie en Communicatie</w:t>
            </w:r>
          </w:p>
        </w:tc>
      </w:tr>
      <w:tr w:rsidR="00B20AE6" w:rsidRPr="00D04828" w:rsidTr="0050431B">
        <w:trPr>
          <w:cantSplit/>
        </w:trPr>
        <w:tc>
          <w:tcPr>
            <w:tcW w:w="6166" w:type="dxa"/>
            <w:gridSpan w:val="2"/>
          </w:tcPr>
          <w:p w:rsidR="00B20AE6" w:rsidRPr="00D04828" w:rsidRDefault="00B20AE6" w:rsidP="0093143E">
            <w:r w:rsidRPr="00D04828">
              <w:lastRenderedPageBreak/>
              <w:t>Cluster: Onderhoud en vernieuwing</w:t>
            </w:r>
          </w:p>
        </w:tc>
        <w:tc>
          <w:tcPr>
            <w:tcW w:w="3118" w:type="dxa"/>
          </w:tcPr>
          <w:p w:rsidR="00B20AE6" w:rsidRPr="00D04828" w:rsidRDefault="00B20AE6" w:rsidP="0093143E"/>
        </w:tc>
      </w:tr>
      <w:tr w:rsidR="00B20AE6" w:rsidRPr="00D04828" w:rsidTr="0050431B">
        <w:tc>
          <w:tcPr>
            <w:tcW w:w="1771" w:type="dxa"/>
          </w:tcPr>
          <w:p w:rsidR="00B20AE6" w:rsidRPr="00D04828" w:rsidRDefault="00B20AE6" w:rsidP="0093143E">
            <w:pPr>
              <w:rPr>
                <w:lang w:val="nl-NL"/>
              </w:rPr>
            </w:pPr>
            <w:r w:rsidRPr="00D04828">
              <w:rPr>
                <w:lang w:val="nl-NL"/>
              </w:rPr>
              <w:t>Impact analyse</w:t>
            </w:r>
          </w:p>
        </w:tc>
        <w:tc>
          <w:tcPr>
            <w:tcW w:w="4395" w:type="dxa"/>
          </w:tcPr>
          <w:p w:rsidR="00B20AE6" w:rsidRPr="00D04828" w:rsidRDefault="00B20AE6" w:rsidP="0093143E">
            <w:r w:rsidRPr="00D04828">
              <w:t>Het gaat niet om de impact op de standaard zelf maar juist om de impact op de (bestaande) software en de (bestaande) gebruikersorganisaties. Is onderdeel van proces ‘Kiezen eigen voorkeur’ binnen Releaseplanning</w:t>
            </w:r>
            <w:r w:rsidR="00671774" w:rsidRPr="00D04828">
              <w:t>.</w:t>
            </w:r>
          </w:p>
        </w:tc>
        <w:tc>
          <w:tcPr>
            <w:tcW w:w="3118" w:type="dxa"/>
          </w:tcPr>
          <w:p w:rsidR="00B20AE6" w:rsidRPr="00D04828" w:rsidRDefault="00B20AE6" w:rsidP="0093143E">
            <w:r w:rsidRPr="00D04828">
              <w:t>Intake en Analyse per RFC</w:t>
            </w:r>
          </w:p>
          <w:p w:rsidR="00B20AE6" w:rsidRPr="00D04828" w:rsidRDefault="00B20AE6" w:rsidP="0093143E">
            <w:r w:rsidRPr="00D04828">
              <w:t>Kiezen eigen voorkeur eerst volgende StUF release</w:t>
            </w:r>
          </w:p>
        </w:tc>
      </w:tr>
      <w:tr w:rsidR="00B20AE6" w:rsidRPr="00D04828" w:rsidTr="0050431B">
        <w:tc>
          <w:tcPr>
            <w:tcW w:w="1771" w:type="dxa"/>
          </w:tcPr>
          <w:p w:rsidR="00B20AE6" w:rsidRPr="00D04828" w:rsidRDefault="00B20AE6" w:rsidP="0093143E">
            <w:r w:rsidRPr="00D04828">
              <w:t>Realisatie</w:t>
            </w:r>
          </w:p>
        </w:tc>
        <w:tc>
          <w:tcPr>
            <w:tcW w:w="4395" w:type="dxa"/>
          </w:tcPr>
          <w:p w:rsidR="00B20AE6" w:rsidRPr="00D04828" w:rsidRDefault="00B20AE6" w:rsidP="0093143E">
            <w:r w:rsidRPr="00D04828">
              <w:t>Doorvoeren van de wijziging(en) in de StUF onderdelen.</w:t>
            </w:r>
          </w:p>
          <w:p w:rsidR="00B20AE6" w:rsidRPr="00D04828" w:rsidRDefault="00B20AE6" w:rsidP="0093143E">
            <w:r w:rsidRPr="00D04828">
              <w:t xml:space="preserve">Het feitelijk doorvoeren van de wijzigingen in de XML schema’s, XLD’s, WSDL bestanden en documentatie. </w:t>
            </w:r>
          </w:p>
        </w:tc>
        <w:tc>
          <w:tcPr>
            <w:tcW w:w="3118" w:type="dxa"/>
          </w:tcPr>
          <w:p w:rsidR="00B20AE6" w:rsidRPr="00D04828" w:rsidRDefault="00B20AE6" w:rsidP="0093143E">
            <w:r w:rsidRPr="00D04828">
              <w:t>Onderhouden StUF onderdelen</w:t>
            </w:r>
          </w:p>
          <w:p w:rsidR="00B20AE6" w:rsidRPr="00D04828" w:rsidRDefault="00B20AE6" w:rsidP="0093143E"/>
        </w:tc>
      </w:tr>
      <w:tr w:rsidR="00B20AE6" w:rsidRPr="00D04828" w:rsidTr="0050431B">
        <w:tc>
          <w:tcPr>
            <w:tcW w:w="1771" w:type="dxa"/>
          </w:tcPr>
          <w:p w:rsidR="00B20AE6" w:rsidRPr="00D04828" w:rsidRDefault="00B20AE6" w:rsidP="0093143E">
            <w:r w:rsidRPr="00D04828">
              <w:t>Testen</w:t>
            </w:r>
          </w:p>
        </w:tc>
        <w:tc>
          <w:tcPr>
            <w:tcW w:w="4395" w:type="dxa"/>
          </w:tcPr>
          <w:p w:rsidR="00B20AE6" w:rsidRPr="00D04828" w:rsidRDefault="00B20AE6" w:rsidP="0093143E">
            <w:r w:rsidRPr="00D04828">
              <w:t>Testen is het beoordelen van de aanpassingen aan StUF onderdelen. Het testen van software valt buiten het beheermodel.</w:t>
            </w:r>
          </w:p>
        </w:tc>
        <w:tc>
          <w:tcPr>
            <w:tcW w:w="3118" w:type="dxa"/>
          </w:tcPr>
          <w:p w:rsidR="00B20AE6" w:rsidRPr="00D04828" w:rsidRDefault="00B20AE6" w:rsidP="0093143E">
            <w:r w:rsidRPr="00D04828">
              <w:t>Review en vaststellen StUF specificatie</w:t>
            </w:r>
          </w:p>
        </w:tc>
      </w:tr>
      <w:tr w:rsidR="00B20AE6" w:rsidRPr="00D04828" w:rsidTr="0050431B">
        <w:tc>
          <w:tcPr>
            <w:tcW w:w="1771" w:type="dxa"/>
          </w:tcPr>
          <w:p w:rsidR="00B20AE6" w:rsidRPr="00D04828" w:rsidRDefault="00B20AE6" w:rsidP="0093143E">
            <w:r w:rsidRPr="00D04828">
              <w:t>Implementatie</w:t>
            </w:r>
          </w:p>
        </w:tc>
        <w:tc>
          <w:tcPr>
            <w:tcW w:w="4395" w:type="dxa"/>
          </w:tcPr>
          <w:p w:rsidR="00B20AE6" w:rsidRPr="00D04828" w:rsidRDefault="00B20AE6" w:rsidP="0093143E">
            <w:r w:rsidRPr="00D04828">
              <w:t xml:space="preserve">Implementatie is beperkt tot de het aanpassen van additionele documentatie, opleidingsmateriaal, bestekteksten, releasenotes, actualiseren van wijzigingshistorie. Verder vallen een aantal communicatie activiteiten binnen het implementatieproces. </w:t>
            </w:r>
          </w:p>
          <w:p w:rsidR="00B20AE6" w:rsidRPr="00D04828" w:rsidRDefault="00B20AE6" w:rsidP="0093143E">
            <w:r w:rsidRPr="00D04828">
              <w:t>Gedurende het implementatieproces passen leveranciers hun software aan, aan de herziene StUF standaard. Het is NIET de implementatie van door leveranciers gerealiseerde software.</w:t>
            </w:r>
          </w:p>
        </w:tc>
        <w:tc>
          <w:tcPr>
            <w:tcW w:w="3118" w:type="dxa"/>
          </w:tcPr>
          <w:p w:rsidR="00B20AE6" w:rsidRPr="00D04828" w:rsidRDefault="00B20AE6" w:rsidP="0093143E">
            <w:r w:rsidRPr="00D04828">
              <w:t>I</w:t>
            </w:r>
            <w:r w:rsidR="00671774" w:rsidRPr="00D04828">
              <w:t>mplementatie in softwareproduct</w:t>
            </w:r>
            <w:r w:rsidRPr="00D04828">
              <w:t>en</w:t>
            </w:r>
          </w:p>
          <w:p w:rsidR="00B20AE6" w:rsidRPr="00D04828" w:rsidRDefault="00B20AE6" w:rsidP="0093143E">
            <w:r w:rsidRPr="00D04828">
              <w:t>Ingebruikname</w:t>
            </w:r>
          </w:p>
          <w:p w:rsidR="00B20AE6" w:rsidRPr="00D04828" w:rsidRDefault="00B20AE6" w:rsidP="0093143E">
            <w:r w:rsidRPr="00D04828">
              <w:t>Vernieuwing en onderhoud additionele StUF producten</w:t>
            </w:r>
          </w:p>
          <w:p w:rsidR="00B20AE6" w:rsidRPr="00D04828" w:rsidRDefault="00B20AE6" w:rsidP="0093143E"/>
        </w:tc>
      </w:tr>
    </w:tbl>
    <w:p w:rsidR="00B20AE6" w:rsidRPr="00D04828" w:rsidRDefault="00B20AE6" w:rsidP="0093143E"/>
    <w:p w:rsidR="00B20AE6" w:rsidRPr="00D04828" w:rsidRDefault="00B20AE6" w:rsidP="0093143E"/>
    <w:p w:rsidR="00B20AE6" w:rsidRPr="00D04828" w:rsidRDefault="00B20AE6" w:rsidP="0093143E">
      <w:r w:rsidRPr="00D04828">
        <w:br w:type="page"/>
      </w:r>
    </w:p>
    <w:p w:rsidR="00B20AE6" w:rsidRPr="00D04828" w:rsidRDefault="00B20AE6" w:rsidP="0093143E"/>
    <w:p w:rsidR="00B20AE6" w:rsidRPr="00086099" w:rsidRDefault="00B20AE6" w:rsidP="000C1BC7">
      <w:pPr>
        <w:pStyle w:val="Kop1"/>
      </w:pPr>
      <w:bookmarkStart w:id="2737" w:name="_Toc395882641"/>
      <w:r w:rsidRPr="00086099">
        <w:t>Bijlage G: Voorbeelden (tussen)producten</w:t>
      </w:r>
      <w:bookmarkEnd w:id="2737"/>
    </w:p>
    <w:p w:rsidR="00B20AE6" w:rsidRPr="00D04828" w:rsidRDefault="00B20AE6" w:rsidP="0093143E"/>
    <w:p w:rsidR="00B20AE6" w:rsidRPr="00EE4112" w:rsidRDefault="00B20AE6" w:rsidP="0093143E">
      <w:pPr>
        <w:rPr>
          <w:u w:val="single"/>
        </w:rPr>
      </w:pPr>
      <w:r w:rsidRPr="00EE4112">
        <w:rPr>
          <w:u w:val="single"/>
        </w:rPr>
        <w:t>Voorbeeld statusoverzicht wijzigingsverzoeken</w:t>
      </w:r>
    </w:p>
    <w:p w:rsidR="00EE4112" w:rsidRDefault="00EE4112" w:rsidP="00EE4112">
      <w:pPr>
        <w:rPr>
          <w:color w:val="800080"/>
          <w:u w:val="single"/>
        </w:rPr>
      </w:pPr>
    </w:p>
    <w:p w:rsidR="00EE4112" w:rsidRDefault="00E55940" w:rsidP="00EE4112">
      <w:pPr>
        <w:rPr>
          <w:color w:val="800080"/>
          <w:u w:val="single"/>
        </w:rPr>
      </w:pPr>
      <w:r>
        <w:rPr>
          <w:noProof/>
          <w:color w:val="800080"/>
          <w:u w:val="single"/>
          <w:lang w:val="nl-NL" w:eastAsia="nl-NL"/>
        </w:rPr>
        <w:pict>
          <v:group id="Canvas 1835" o:spid="_x0000_s1521" style="position:absolute;margin-left:2.3pt;margin-top:1.35pt;width:360.55pt;height:291.1pt;z-index:251680256" coordsize="45789,3696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">
            <v:rect id="AutoShape 161" o:spid="_x0000_s1522" style="position:absolute;width:45789;height:3696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ntqwwAA&#10;ANoAAAAPAAAAZHJzL2Rvd25yZXYueG1sRI9Pi8IwFMTvC36H8AQvi6brQaQaRQTZsiyI9c/50Tzb&#10;YvNSm2zb/fZGEDwOM/MbZrnuTSVaalxpWcHXJAJBnFldcq7gdNyN5yCcR9ZYWSYF/+RgvRp8LDHW&#10;tuMDtanPRYCwi1FB4X0dS+myggy6ia2Jg3e1jUEfZJNL3WAX4KaS0yiaSYMlh4UCa9oWlN3SP6Og&#10;y/bt5fj7Lfefl8TyPblv0/OPUqNhv1mA8NT7d/jVTrSCGTyvhBsgVw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K+ntqwwAAANoAAAAPAAAAAAAAAAAAAAAAAJcCAABkcnMvZG93&#10;bnJldi54bWxQSwUGAAAAAAQABAD1AAAAhwMAAAAA&#10;" filled="f" stroked="f">
              <o:lock v:ext="edit" aspectratio="t"/>
            </v:rect>
            <v:rect id="Rectangle 1837" o:spid="_x0000_s1523" style="position:absolute;left:44;top:2203;width:45396;height:326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N/eHwgAA&#10;ANoAAAAPAAAAZHJzL2Rvd25yZXYueG1sRI/NagJBEITvgu8wtOBNZ9WgYeMoIiTmJv7gudnp7G7c&#10;6VlmWt28fUYI5FhU1VfUct25Rt0pxNqzgck4A0VceFtzaeB8eh+9goqCbLHxTAZ+KMJ61e8tMbf+&#10;wQe6H6VUCcIxRwOVSJtrHYuKHMaxb4mT9+WDQ0kylNoGfCS4a/Q0y+baYc1pocKWthUV1+PNGdCn&#10;eZDr7GX2fZA43bjbx25fXIwZDrrNGyihTv7Df+1Pa2ABzyvpBujVL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k394fCAAAA2gAAAA8AAAAAAAAAAAAAAAAAlwIAAGRycy9kb3du&#10;cmV2LnhtbFBLBQYAAAAABAAEAPUAAACGAwAAAAA=&#10;" fillcolor="silver" stroked="f"/>
            <v:rect id="Rectangle 1838" o:spid="_x0000_s1524" style="position:absolute;left:44;top:6527;width:45396;height:109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qGP1vgAA&#10;ANoAAAAPAAAAZHJzL2Rvd25yZXYueG1sRE9Li8IwEL4L/ocwgjdNfSBL1yiysLo38cGeh2a2rTaT&#10;koxa//3mIHj8+N7LdecadacQa88GJuMMFHHhbc2lgfPpe/QBKgqyxcYzGXhShPWq31tibv2DD3Q/&#10;SqlSCMccDVQiba51LCpyGMe+JU7cnw8OJcFQahvwkcJdo6dZttAOa04NFbb0VVFxPd6cAX1aBLnO&#10;5rPLQeJ0427b3b74NWY46DafoIQ6eYtf7h9rIG1NV9IN0Kt/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aKhj9b4AAADaAAAADwAAAAAAAAAAAAAAAACXAgAAZHJzL2Rvd25yZXYu&#10;eG1sUEsFBgAAAAAEAAQA9QAAAIIDAAAAAA==&#10;" fillcolor="silver" stroked="f"/>
            <v:rect id="Rectangle 1839" o:spid="_x0000_s1525" style="position:absolute;left:44;top:8686;width:45396;height:21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5MZuwgAA&#10;ANoAAAAPAAAAZHJzL2Rvd25yZXYueG1sRI/NagJBEITvgu8wtOBNZ9UgZuMoIiTmJv7gudnp7G7c&#10;6VlmWt28fUYI5FhU1VfUct25Rt0pxNqzgck4A0VceFtzaeB8eh8tQEVBtth4JgM/FGG96veWmFv/&#10;4APdj1KqBOGYo4FKpM21jkVFDuPYt8TJ+/LBoSQZSm0DPhLcNXqaZXPtsOa0UGFL24qK6/HmDOjT&#10;PMh19jL7PkicbtztY7cvLsYMB93mDZRQJ//hv/anNfAKzyvpBujVL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fkxm7CAAAA2gAAAA8AAAAAAAAAAAAAAAAAlwIAAGRycy9kb3du&#10;cmV2LnhtbFBLBQYAAAAABAAEAPUAAACGAwAAAAA=&#10;" fillcolor="silver" stroked="f"/>
            <v:rect id="Rectangle 1840" o:spid="_x0000_s1526" style="position:absolute;left:44;top:11925;width:45396;height:110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GDJGwwAA&#10;ANsAAAAPAAAAZHJzL2Rvd25yZXYueG1sRI9PawJBDMXvBb/DEKG3OqsWKVtHkUK1t+Ifeg476e7q&#10;TmaZibr99s2h0FvCe3nvl+V6CJ25UcptZAfTSQGGuIq+5drB6fj+9AImC7LHLjI5+KEM69XoYYml&#10;j3fe0+0gtdEQziU6aET60tpcNRQwT2JPrNp3TAFF11Rbn/Cu4aGzs6JY2IAta0ODPb01VF0O1+DA&#10;HhdJLvPn+XkvebYJ1+3us/py7nE8bF7BCA3yb/67/vCKr/T6iw5gV7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ZGDJGwwAAANsAAAAPAAAAAAAAAAAAAAAAAJcCAABkcnMvZG93&#10;bnJldi54bWxQSwUGAAAAAAQABAD1AAAAhwMAAAAA&#10;" fillcolor="silver" stroked="f"/>
            <v:rect id="Rectangle 1841" o:spid="_x0000_s1527" style="position:absolute;left:44;top:21653;width:45396;height:109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2VJfdvwAA&#10;ANsAAAAPAAAAZHJzL2Rvd25yZXYueG1sRE9LawIxEL4X/A9hBG81qxaR1SgitHorPvA8bMbd1c1k&#10;SUZd/31TKPQ2H99zFqvONepBIdaeDYyGGSjiwtuaSwOn4+f7DFQUZIuNZzLwogirZe9tgbn1T97T&#10;4yClSiEcczRQibS51rGoyGEc+pY4cRcfHEqCodQ24DOFu0aPs2yqHdacGipsaVNRcTvcnQF9nAa5&#10;TT4m173E8drdv7bfxdmYQb9bz0EJdfIv/nPvbJo/gt9f0gF6+QM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PZUl92/AAAA2wAAAA8AAAAAAAAAAAAAAAAAlwIAAGRycy9kb3ducmV2&#10;LnhtbFBLBQYAAAAABAAEAPUAAACDAwAAAAA=&#10;" fillcolor="silver" stroked="f"/>
            <v:rect id="Rectangle 1842" o:spid="_x0000_s1528" style="position:absolute;left:44;top:24898;width:4464;height:1098;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gmqvwAA&#10;ANsAAAAPAAAAZHJzL2Rvd25yZXYueG1sRE9Na8JAEL0X/A/LFLzVTaNIia4iQqu3ohbPQ3aapGZn&#10;w+6o8d93BcHbPN7nzJe9a9WFQmw8G3gfZaCIS28brgz8HD7fPkBFQbbYeiYDN4qwXAxe5lhYf+Ud&#10;XfZSqRTCsUADtUhXaB3LmhzGke+IE/frg0NJMFTaBrymcNfqPMum2mHDqaHGjtY1laf92RnQh2mQ&#10;03gy/ttJzFfu/LX5Lo/GDF/71QyUUC9P8cO9tWl+Dvdf0gF68Q8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AaGCaq/AAAA2wAAAA8AAAAAAAAAAAAAAAAAlwIAAGRycy9kb3ducmV2&#10;LnhtbFBLBQYAAAAABAAEAPUAAACDAwAAAAA=&#10;" fillcolor="silver" stroked="f"/>
            <v:rect id="Rectangle 1843" o:spid="_x0000_s1529" style="position:absolute;left:209;top:101;width:883;height:1054;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" filled="f" stroked="f">
              <v:textbox style="mso-next-textbox:#Rectangle 1843;mso-fit-shape-to-text:t" inset="0,0,0,0">
                <w:txbxContent>
                  <w:p w:rsidR="00FA29CE" w:rsidRDefault="00FA29CE" w:rsidP="00EE4112">
                    <w:r>
                      <w:rPr>
                        <w:rFonts w:cs="Arial"/>
                        <w:b/>
                        <w:bCs/>
                        <w:color w:val="008000"/>
                        <w:sz w:val="14"/>
                        <w:szCs w:val="14"/>
                        <w:lang w:val="en-US"/>
                      </w:rPr>
                      <w:t>ID</w:t>
                    </w:r>
                  </w:p>
                </w:txbxContent>
              </v:textbox>
            </v:rect>
            <v:rect id="Rectangle 1844" o:spid="_x0000_s1530" style="position:absolute;left:4654;top:101;width:7855;height:1022;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" filled="f" stroked="f">
              <v:textbox style="mso-next-textbox:#Rectangle 1844;mso-fit-shape-to-text:t" inset="0,0,0,0">
                <w:txbxContent>
                  <w:p w:rsidR="00FA29CE" w:rsidRDefault="00FA29CE" w:rsidP="00EE4112">
                    <w:r>
                      <w:rPr>
                        <w:rFonts w:cs="Arial"/>
                        <w:b/>
                        <w:bCs/>
                        <w:color w:val="008000"/>
                        <w:sz w:val="14"/>
                        <w:szCs w:val="14"/>
                        <w:lang w:val="en-US"/>
                      </w:rPr>
                      <w:t xml:space="preserve">Wijzigingsvoorstel </w:t>
                    </w:r>
                  </w:p>
                </w:txbxContent>
              </v:textbox>
            </v:rect>
            <v:rect id="Rectangle 1845" o:spid="_x0000_s1531" style="position:absolute;left:28378;top:101;width:2679;height:1054;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" filled="f" stroked="f">
              <v:textbox style="mso-next-textbox:#Rectangle 1845;mso-fit-shape-to-text:t" inset="0,0,0,0">
                <w:txbxContent>
                  <w:p w:rsidR="00FA29CE" w:rsidRDefault="00FA29CE" w:rsidP="00EE4112">
                    <w:r>
                      <w:rPr>
                        <w:rFonts w:cs="Arial"/>
                        <w:b/>
                        <w:bCs/>
                        <w:color w:val="008000"/>
                        <w:sz w:val="14"/>
                        <w:szCs w:val="14"/>
                        <w:lang w:val="en-US"/>
                      </w:rPr>
                      <w:t>Status</w:t>
                    </w:r>
                  </w:p>
                </w:txbxContent>
              </v:textbox>
            </v:rect>
            <v:rect id="Rectangle 1846" o:spid="_x0000_s1532" style="position:absolute;left:32721;top:63;width:3670;height:1054;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" filled="f" stroked="f">
              <v:textbox style="mso-next-textbox:#Rectangle 1846;mso-fit-shape-to-text:t" inset="0,0,0,0">
                <w:txbxContent>
                  <w:p w:rsidR="00FA29CE" w:rsidRDefault="00FA29CE" w:rsidP="00EE4112">
                    <w:r>
                      <w:rPr>
                        <w:rFonts w:cs="Arial"/>
                        <w:b/>
                        <w:bCs/>
                        <w:color w:val="008000"/>
                        <w:sz w:val="14"/>
                        <w:szCs w:val="14"/>
                        <w:lang w:val="en-US"/>
                      </w:rPr>
                      <w:t>StUF-BG</w:t>
                    </w:r>
                  </w:p>
                </w:txbxContent>
              </v:textbox>
            </v:rect>
            <v:rect id="Rectangle 1847" o:spid="_x0000_s1533" style="position:absolute;left:36855;top:101;width:4159;height:1054;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" filled="f" stroked="f">
              <v:textbox style="mso-next-textbox:#Rectangle 1847;mso-fit-shape-to-text:t" inset="0,0,0,0">
                <w:txbxContent>
                  <w:p w:rsidR="00FA29CE" w:rsidRDefault="00FA29CE" w:rsidP="00EE4112">
                    <w:r>
                      <w:rPr>
                        <w:rFonts w:cs="Arial"/>
                        <w:b/>
                        <w:bCs/>
                        <w:color w:val="008000"/>
                        <w:sz w:val="14"/>
                        <w:szCs w:val="14"/>
                        <w:lang w:val="en-US"/>
                      </w:rPr>
                      <w:t>StUF-ZKN</w:t>
                    </w:r>
                  </w:p>
                </w:txbxContent>
              </v:textbox>
            </v:rect>
            <v:rect id="Rectangle 1848" o:spid="_x0000_s1534" style="position:absolute;left:41281;top:101;width:4058;height:1022;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QBqEwQAA&#10;ANsAAAAPAAAAZHJzL2Rvd25yZXYueG1sRI9PawIxEMXvhX6HMIXearYeRFajiCBo8eLqBxg2s38w&#10;mSxJ6q7fvnMoeJvhvXnvN+vt5J16UEx9YAPfswIUcR1sz62B2/XwtQSVMrJFF5gMPCnBdvP+tsbS&#10;hpEv9KhyqySEU4kGupyHUutUd+QxzcJALFoToscsa2y1jThKuHd6XhQL7bFnaehwoH1H9b369Qb0&#10;tTqMy8rFIvzMm7M7HS8NBWM+P6bdClSmKb/M/9dHK/gCK7/IAHrzB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kAahMEAAADbAAAADwAAAAAAAAAAAAAAAACXAgAAZHJzL2Rvd25y&#10;ZXYueG1sUEsFBgAAAAAEAAQA9QAAAIUDAAAAAA==&#10;" filled="f" stroked="f">
              <v:textbox style="mso-next-textbox:#Rectangle 1848;mso-fit-shape-to-text:t" inset="0,0,0,0">
                <w:txbxContent>
                  <w:p w:rsidR="00FA29CE" w:rsidRDefault="00FA29CE" w:rsidP="00EE4112">
                    <w:r>
                      <w:rPr>
                        <w:rFonts w:cs="Arial"/>
                        <w:b/>
                        <w:bCs/>
                        <w:color w:val="008000"/>
                        <w:sz w:val="14"/>
                        <w:szCs w:val="14"/>
                        <w:lang w:val="en-US"/>
                      </w:rPr>
                      <w:t>StUF 3.01</w:t>
                    </w:r>
                  </w:p>
                </w:txbxContent>
              </v:textbox>
            </v:rect>
            <v:rect id="Rectangle 1849" o:spid="_x0000_s1535" style="position:absolute;left:209;top:1187;width:3766;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FDL8fvwAA&#10;ANsAAAAPAAAAZHJzL2Rvd25yZXYueG1sRE9LasMwEN0Xcgcxge4aOV4U140SSiCQlGxs9wCDNf5Q&#10;aWQkJXZvXxUC3c3jfWd3WKwRd/JhdKxgu8lAELdOj9wr+GpOLwWIEJE1Gsek4IcCHParpx2W2s1c&#10;0b2OvUghHEpUMMQ4lVKGdiCLYeMm4sR1zluMCfpeao9zCrdG5ln2Ki2OnBoGnOg4UPtd36wC2dSn&#10;uaiNz9xn3l3N5Vx15JR6Xi8f7yAiLfFf/HCfdZr/Bn+/pAPk/hc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MUMvx+/AAAA2wAAAA8AAAAAAAAAAAAAAAAAlwIAAGRycy9kb3ducmV2&#10;LnhtbFBLBQYAAAAABAAEAPUAAACDAwAAAAA=&#10;" filled="f" stroked="f">
              <v:textbox style="mso-next-textbox:#Rectangle 1849;mso-fit-shape-to-text:t" inset="0,0,0,0">
                <w:txbxContent>
                  <w:p w:rsidR="00FA29CE" w:rsidRDefault="00FA29CE" w:rsidP="00EE4112">
                    <w:r>
                      <w:rPr>
                        <w:rFonts w:cs="Arial"/>
                        <w:color w:val="0000FF"/>
                        <w:sz w:val="14"/>
                        <w:szCs w:val="14"/>
                        <w:lang w:val="en-US"/>
                      </w:rPr>
                      <w:t xml:space="preserve">RFC0041 </w:t>
                    </w:r>
                  </w:p>
                </w:txbxContent>
              </v:textbox>
            </v:rect>
            <v:rect id="Rectangle 1850" o:spid="_x0000_s1536" style="position:absolute;left:4654;top:1187;width:18980;height:1022;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" filled="f" stroked="f">
              <v:textbox style="mso-next-textbox:#Rectangle 1850;mso-fit-shape-to-text:t" inset="0,0,0,0">
                <w:txbxContent>
                  <w:p w:rsidR="00FA29CE" w:rsidRDefault="00FA29CE" w:rsidP="00EE4112">
                    <w:r w:rsidRPr="001E056C">
                      <w:rPr>
                        <w:rFonts w:cs="Arial"/>
                        <w:color w:val="0000FF"/>
                        <w:sz w:val="14"/>
                        <w:szCs w:val="14"/>
                        <w:lang w:val="nl-NL"/>
                      </w:rPr>
                      <w:t>Ondersteuning van formele en materiële historie</w:t>
                    </w:r>
                  </w:p>
                </w:txbxContent>
              </v:textbox>
            </v:rect>
            <v:rect id="Rectangle 1851" o:spid="_x0000_s1537" style="position:absolute;left:29400;top:1187;width:641;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1FnmkwAAA&#10;ANsAAAAPAAAAZHJzL2Rvd25yZXYueG1sRI/NigIxEITvgu8QWtibZpzDIqNRRBBUvDjuAzSTnh9M&#10;OkMSnfHtzcLCHouq+ora7EZrxIt86BwrWC4yEMSV0x03Cn7ux/kKRIjIGo1jUvCmALvtdLLBQruB&#10;b/QqYyMShEOBCtoY+0LKULVkMSxcT5y82nmLMUnfSO1xSHBrZJ5l39Jix2mhxZ4OLVWP8mkVyHt5&#10;HFal8Zm75PXVnE+3mpxSX7NxvwYRaYz/4b/2SSvIl/D7Jf0Auf0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1FnmkwAAAANsAAAAPAAAAAAAAAAAAAAAAAJcCAABkcnMvZG93bnJl&#10;di54bWxQSwUGAAAAAAQABAD1AAAAhAMAAAAA&#10;" filled="f" stroked="f">
              <v:textbox style="mso-next-textbox:#Rectangle 1851;mso-fit-shape-to-text:t" inset="0,0,0,0">
                <w:txbxContent>
                  <w:p w:rsidR="00FA29CE" w:rsidRDefault="00FA29CE" w:rsidP="00EE4112">
                    <w:r>
                      <w:rPr>
                        <w:rFonts w:cs="Arial"/>
                        <w:color w:val="008000"/>
                        <w:sz w:val="14"/>
                        <w:szCs w:val="14"/>
                        <w:lang w:val="en-US"/>
                      </w:rPr>
                      <w:t>U</w:t>
                    </w:r>
                  </w:p>
                </w:txbxContent>
              </v:textbox>
            </v:rect>
            <v:rect id="Rectangle 1852" o:spid="_x0000_s1538" style="position:absolute;left:209;top:2266;width:3766;height:103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xOfTwQAA&#10;ANsAAAAPAAAAZHJzL2Rvd25yZXYueG1sRI/disIwFITvBd8hHGHvbLq9WKQaRRYEd/HG6gMcmtMf&#10;TE5KkrXdtzeC4OUwM98wm91kjbiTD71jBZ9ZDoK4drrnVsH1cliuQISIrNE4JgX/FGC3nc82WGo3&#10;8pnuVWxFgnAoUUEX41BKGeqOLIbMDcTJa5y3GJP0rdQexwS3RhZ5/iUt9pwWOhzou6P6Vv1ZBfJS&#10;HcZVZXzufovmZH6O54acUh+Lab8GEWmK7/CrfdQKigKeX9IPkNsH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BcTn08EAAADbAAAADwAAAAAAAAAAAAAAAACXAgAAZHJzL2Rvd25y&#10;ZXYueG1sUEsFBgAAAAAEAAQA9QAAAIUDAAAAAA==&#10;" filled="f" stroked="f">
              <v:textbox style="mso-next-textbox:#Rectangle 1852;mso-fit-shape-to-text:t" inset="0,0,0,0">
                <w:txbxContent>
                  <w:p w:rsidR="00FA29CE" w:rsidRDefault="00FA29CE" w:rsidP="00EE4112">
                    <w:r>
                      <w:rPr>
                        <w:rFonts w:cs="Arial"/>
                        <w:color w:val="0000FF"/>
                        <w:sz w:val="14"/>
                        <w:szCs w:val="14"/>
                        <w:lang w:val="en-US"/>
                      </w:rPr>
                      <w:t>RFC0042</w:t>
                    </w:r>
                  </w:p>
                </w:txbxContent>
              </v:textbox>
            </v:rect>
            <v:rect id="Rectangle 1853" o:spid="_x0000_s1539" style="position:absolute;left:4654;top:2266;width:21939;height:102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iEJIwQAA&#10;ANsAAAAPAAAAZHJzL2Rvd25yZXYueG1sRI/disIwFITvBd8hHGHvNLXCIl2jiCCo7I11H+DQnP5g&#10;clKSaOvbm4WFvRxm5htmsxutEU/yoXOsYLnIQBBXTnfcKPi5HedrECEiazSOScGLAuy208kGC+0G&#10;vtKzjI1IEA4FKmhj7AspQ9WSxbBwPXHyauctxiR9I7XHIcGtkXmWfUqLHaeFFns6tFTdy4dVIG/l&#10;cViXxmfuktff5ny61uSU+piN+y8Qkcb4H/5rn7SCfAW/X9IPkNs3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aohCSMEAAADbAAAADwAAAAAAAAAAAAAAAACXAgAAZHJzL2Rvd25y&#10;ZXYueG1sUEsFBgAAAAAEAAQA9QAAAIUDAAAAAA==&#10;" filled="f" stroked="f">
              <v:textbox style="mso-next-textbox:#Rectangle 1853;mso-fit-shape-to-text:t" inset="0,0,0,0">
                <w:txbxContent>
                  <w:p w:rsidR="00FA29CE" w:rsidRDefault="00FA29CE" w:rsidP="00EE4112">
                    <w:r>
                      <w:rPr>
                        <w:rFonts w:cs="Arial"/>
                        <w:color w:val="0000FF"/>
                        <w:sz w:val="14"/>
                        <w:szCs w:val="14"/>
                        <w:lang w:val="en-US"/>
                      </w:rPr>
                      <w:t>Verlengen referentienummer en crossreferentienummer</w:t>
                    </w:r>
                  </w:p>
                </w:txbxContent>
              </v:textbox>
            </v:rect>
            <v:rect id="Rectangle 1854" o:spid="_x0000_s1540" style="position:absolute;left:29356;top:2266;width:685;height:103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Ydo8wQAA&#10;ANsAAAAPAAAAZHJzL2Rvd25yZXYueG1sRI/disIwFITvBd8hHGHvNLXIIl2jiCCo7I11H+DQnP5g&#10;clKSaOvbm4WFvRxm5htmsxutEU/yoXOsYLnIQBBXTnfcKPi5HedrECEiazSOScGLAuy208kGC+0G&#10;vtKzjI1IEA4FKmhj7AspQ9WSxbBwPXHyauctxiR9I7XHIcGtkXmWfUqLHaeFFns6tFTdy4dVIG/l&#10;cViXxmfuktff5ny61uSU+piN+y8Qkcb4H/5rn7SCfAW/X9IPkNs3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5WHaPMEAAADbAAAADwAAAAAAAAAAAAAAAACXAgAAZHJzL2Rvd25y&#10;ZXYueG1sUEsFBgAAAAAEAAQA9QAAAIUDAAAAAA==&#10;" filled="f" stroked="f">
              <v:textbox style="mso-next-textbox:#Rectangle 1854;mso-fit-shape-to-text:t" inset="0,0,0,0">
                <w:txbxContent>
                  <w:p w:rsidR="00FA29CE" w:rsidRDefault="00FA29CE" w:rsidP="00EE4112">
                    <w:r>
                      <w:rPr>
                        <w:rFonts w:cs="Arial"/>
                        <w:color w:val="008000"/>
                        <w:sz w:val="14"/>
                        <w:szCs w:val="14"/>
                        <w:lang w:val="en-US"/>
                      </w:rPr>
                      <w:t>G</w:t>
                    </w:r>
                  </w:p>
                </w:txbxContent>
              </v:textbox>
            </v:rect>
            <v:rect id="Rectangle 1855" o:spid="_x0000_s1541" style="position:absolute;left:34321;top:2241;width:426;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LX+nwQAA&#10;ANsAAAAPAAAAZHJzL2Rvd25yZXYueG1sRI/disIwFITvBd8hHGHvNLXgIl2jiCCo7I11H+DQnP5g&#10;clKSaOvbm4WFvRxm5htmsxutEU/yoXOsYLnIQBBXTnfcKPi5HedrECEiazSOScGLAuy208kGC+0G&#10;vtKzjI1IEA4FKmhj7AspQ9WSxbBwPXHyauctxiR9I7XHIcGtkXmWfUqLHaeFFns6tFTdy4dVIG/l&#10;cViXxmfuktff5ny61uSU+piN+y8Qkcb4H/5rn7SCfAW/X9IPkNs3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ii1/p8EAAADbAAAADwAAAAAAAAAAAAAAAACXAgAAZHJzL2Rvd25y&#10;ZXYueG1sUEsFBgAAAAAEAAQA9QAAAIUDAAAAAA==&#10;" filled="f" stroked="f">
              <v:textbox style="mso-next-textbox:#Rectangle 1855;mso-fit-shape-to-text:t" inset="0,0,0,0">
                <w:txbxContent>
                  <w:p w:rsidR="00FA29CE" w:rsidRDefault="00FA29CE" w:rsidP="00EE4112">
                    <w:r>
                      <w:rPr>
                        <w:rFonts w:cs="Arial"/>
                        <w:color w:val="000000"/>
                        <w:sz w:val="14"/>
                        <w:szCs w:val="14"/>
                        <w:lang w:val="en-US"/>
                      </w:rPr>
                      <w:t>x</w:t>
                    </w:r>
                  </w:p>
                </w:txbxContent>
              </v:textbox>
            </v:rect>
            <v:rect id="Rectangle 1856" o:spid="_x0000_s1542" style="position:absolute;left:38684;top:2241;width:425;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6/+HQwAAA&#10;ANsAAAAPAAAAZHJzL2Rvd25yZXYueG1sRI/NigIxEITvgu8QWtibZpyDyGgUEQRX9uK4D9BMen4w&#10;6QxJdGbf3gjCHouq+ora7kdrxJN86BwrWC4yEMSV0x03Cn5vp/kaRIjIGo1jUvBHAfa76WSLhXYD&#10;X+lZxkYkCIcCFbQx9oWUoWrJYli4njh5tfMWY5K+kdrjkODWyDzLVtJix2mhxZ6OLVX38mEVyFt5&#10;Gtal8Zm75PWP+T5fa3JKfc3GwwZEpDH+hz/ts1aQr+D9Jf0AuXs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6/+HQwAAAANsAAAAPAAAAAAAAAAAAAAAAAJcCAABkcnMvZG93bnJl&#10;di54bWxQSwUGAAAAAAQABAD1AAAAhAMAAAAA&#10;" filled="f" stroked="f">
              <v:textbox style="mso-next-textbox:#Rectangle 1856;mso-fit-shape-to-text:t" inset="0,0,0,0">
                <w:txbxContent>
                  <w:p w:rsidR="00FA29CE" w:rsidRDefault="00FA29CE" w:rsidP="00EE4112">
                    <w:r>
                      <w:rPr>
                        <w:rFonts w:cs="Arial"/>
                        <w:color w:val="000000"/>
                        <w:sz w:val="14"/>
                        <w:szCs w:val="14"/>
                        <w:lang w:val="en-US"/>
                      </w:rPr>
                      <w:t>x</w:t>
                    </w:r>
                  </w:p>
                </w:txbxContent>
              </v:textbox>
            </v:rect>
            <v:rect id="Rectangle 1857" o:spid="_x0000_s1543" style="position:absolute;left:209;top:3346;width:3766;height:1054;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s0RLwQAA&#10;ANsAAAAPAAAAZHJzL2Rvd25yZXYueG1sRI/NigIxEITvgu8QWtibZpyDK7NGEUFQ2YvjPkAz6fnB&#10;pDMk0Rnf3iws7LGoqq+ozW60RjzJh86xguUiA0FcOd1xo+DndpyvQYSIrNE4JgUvCrDbTicbLLQb&#10;+ErPMjYiQTgUqKCNsS+kDFVLFsPC9cTJq523GJP0jdQehwS3RuZZtpIWO04LLfZ0aKm6lw+rQN7K&#10;47Aujc/cJa+/zfl0rckp9TEb918gIo3xP/zXPmkF+Sf8fkk/QG7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FbNES8EAAADbAAAADwAAAAAAAAAAAAAAAACXAgAAZHJzL2Rvd25y&#10;ZXYueG1sUEsFBgAAAAAEAAQA9QAAAIUDAAAAAA==&#10;" filled="f" stroked="f">
              <v:textbox style="mso-next-textbox:#Rectangle 1857;mso-fit-shape-to-text:t" inset="0,0,0,0">
                <w:txbxContent>
                  <w:p w:rsidR="00FA29CE" w:rsidRDefault="00FA29CE" w:rsidP="00EE4112">
                    <w:r>
                      <w:rPr>
                        <w:rFonts w:cs="Arial"/>
                        <w:b/>
                        <w:bCs/>
                        <w:color w:val="0000FF"/>
                        <w:sz w:val="14"/>
                        <w:szCs w:val="14"/>
                        <w:lang w:val="en-US"/>
                      </w:rPr>
                      <w:t>RFC0043</w:t>
                    </w:r>
                  </w:p>
                </w:txbxContent>
              </v:textbox>
            </v:rect>
            <v:rect id="Rectangle 1858" o:spid="_x0000_s1544" style="position:absolute;left:4654;top:3346;width:17793;height:1022;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" filled="f" stroked="f">
              <v:textbox style="mso-next-textbox:#Rectangle 1858;mso-fit-shape-to-text:t" inset="0,0,0,0">
                <w:txbxContent>
                  <w:p w:rsidR="00FA29CE" w:rsidRDefault="00FA29CE" w:rsidP="00EE4112">
                    <w:r>
                      <w:rPr>
                        <w:rFonts w:cs="Arial"/>
                        <w:color w:val="0000FF"/>
                        <w:sz w:val="14"/>
                        <w:szCs w:val="14"/>
                        <w:lang w:val="en-US"/>
                      </w:rPr>
                      <w:t>Beter kunnen specificeren van foutmeldingen</w:t>
                    </w:r>
                  </w:p>
                </w:txbxContent>
              </v:textbox>
            </v:rect>
            <v:rect id="Rectangle 1859" o:spid="_x0000_s1545" style="position:absolute;left:29356;top:3346;width:685;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YHWiwQAA&#10;ANsAAAAPAAAAZHJzL2Rvd25yZXYueG1sRI/NigIxEITvC75DaGFva8Y5iM4aRQRBZS+O+wDNpOcH&#10;k86QRGd8e7Ow4LGoqq+o9Xa0RjzIh86xgvksA0FcOd1xo+D3evhagggRWaNxTAqeFGC7mXyssdBu&#10;4As9ytiIBOFQoII2xr6QMlQtWQwz1xMnr3beYkzSN1J7HBLcGpln2UJa7DgttNjTvqXqVt6tAnkt&#10;D8OyND5z57z+MafjpSan1Od03H2DiDTGd/i/fdQK8hX8fUk/QG5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C2B1osEAAADbAAAADwAAAAAAAAAAAAAAAACXAgAAZHJzL2Rvd25y&#10;ZXYueG1sUEsFBgAAAAAEAAQA9QAAAIUDAAAAAA==&#10;" filled="f" stroked="f">
              <v:textbox style="mso-next-textbox:#Rectangle 1859;mso-fit-shape-to-text:t" inset="0,0,0,0">
                <w:txbxContent>
                  <w:p w:rsidR="00FA29CE" w:rsidRDefault="00FA29CE" w:rsidP="00EE4112">
                    <w:r>
                      <w:rPr>
                        <w:rFonts w:cs="Arial"/>
                        <w:color w:val="008000"/>
                        <w:sz w:val="14"/>
                        <w:szCs w:val="14"/>
                        <w:lang w:val="en-US"/>
                      </w:rPr>
                      <w:t>G</w:t>
                    </w:r>
                  </w:p>
                </w:txbxContent>
              </v:textbox>
            </v:rect>
            <v:rect id="Rectangle 1860" o:spid="_x0000_s1546" style="position:absolute;left:209;top:4425;width:3766;height:105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g0rivwAA&#10;ANsAAAAPAAAAZHJzL2Rvd25yZXYueG1sRE9LasMwEN0XcgcxhexquQ6U4FgJpRBIQzdxcoDBGn+I&#10;NDKSYru3jxaFLh/vXx0Wa8REPgyOFbxnOQjixumBOwW36/FtCyJEZI3GMSn4pQCH/eqlwlK7mS80&#10;1bETKYRDiQr6GMdSytD0ZDFkbiROXOu8xZig76T2OKdwa2SR5x/S4sCpoceRvnpq7vXDKpDX+jhv&#10;a+Nzdy7aH/N9urTklFq/Lp87EJGW+C/+c5+0gk1an76kHyD3T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B+DSuK/AAAA2wAAAA8AAAAAAAAAAAAAAAAAlwIAAGRycy9kb3ducmV2&#10;LnhtbFBLBQYAAAAABAAEAPUAAACDAwAAAAA=&#10;" filled="f" stroked="f">
              <v:textbox style="mso-next-textbox:#Rectangle 1860;mso-fit-shape-to-text:t" inset="0,0,0,0">
                <w:txbxContent>
                  <w:p w:rsidR="00FA29CE" w:rsidRDefault="00FA29CE" w:rsidP="00EE4112">
                    <w:r>
                      <w:rPr>
                        <w:rFonts w:cs="Arial"/>
                        <w:b/>
                        <w:bCs/>
                        <w:color w:val="0000FF"/>
                        <w:sz w:val="14"/>
                        <w:szCs w:val="14"/>
                        <w:lang w:val="en-US"/>
                      </w:rPr>
                      <w:t>RFC0044</w:t>
                    </w:r>
                  </w:p>
                </w:txbxContent>
              </v:textbox>
            </v:rect>
            <v:rect id="Rectangle 1861" o:spid="_x0000_s1547" style="position:absolute;left:4654;top:4425;width:10725;height:102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z+95wAAA&#10;ANsAAAAPAAAAZHJzL2Rvd25yZXYueG1sRI/NigIxEITvC75DaMHbmtGFRUajiCDo4sXRB2gmPT+Y&#10;dIYkOuPbG0HYY1FVX1GrzWCNeJAPrWMFs2kGgrh0uuVawfWy/16ACBFZo3FMCp4UYLMefa0w167n&#10;Mz2KWIsE4ZCjgibGLpcylA1ZDFPXESevct5iTNLXUnvsE9waOc+yX2mx5bTQYEe7hspbcbcK5KXY&#10;94vC+Mz9zauTOR7OFTmlJuNhuwQRaYj/4U/7oBX8zOD9Jf0AuX4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wz+95wAAAANsAAAAPAAAAAAAAAAAAAAAAAJcCAABkcnMvZG93bnJl&#10;di54bWxQSwUGAAAAAAQABAD1AAAAhAMAAAAA&#10;" filled="f" stroked="f">
              <v:textbox style="mso-next-textbox:#Rectangle 1861;mso-fit-shape-to-text:t" inset="0,0,0,0">
                <w:txbxContent>
                  <w:p w:rsidR="00FA29CE" w:rsidRDefault="00FA29CE" w:rsidP="00EE4112">
                    <w:r>
                      <w:rPr>
                        <w:rFonts w:cs="Arial"/>
                        <w:color w:val="0000FF"/>
                        <w:sz w:val="14"/>
                        <w:szCs w:val="14"/>
                        <w:lang w:val="en-US"/>
                      </w:rPr>
                      <w:t>Vulling soapAction element</w:t>
                    </w:r>
                  </w:p>
                </w:txbxContent>
              </v:textbox>
            </v:rect>
            <v:rect id="Rectangle 1862" o:spid="_x0000_s1548" style="position:absolute;left:29356;top:4425;width:685;height:103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ph8wvgAA&#10;ANwAAAAPAAAAZHJzL2Rvd25yZXYueG1sRE/LisIwFN0P+A/hCu7GVJGhVKOIIDjixuoHXJrbByY3&#10;JYm28/dmIczycN6b3WiNeJEPnWMFi3kGgrhyuuNGwf12/M5BhIis0TgmBX8UYLedfG2w0G7gK73K&#10;2IgUwqFABW2MfSFlqFqyGOauJ05c7bzFmKBvpPY4pHBr5DLLfqTFjlNDiz0dWqoe5dMqkLfyOOSl&#10;8Zk7L+uL+T1da3JKzabjfg0i0hj/xR/3SStY5Wl+OpOOgNy+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aKYfML4AAADcAAAADwAAAAAAAAAAAAAAAACXAgAAZHJzL2Rvd25yZXYu&#10;eG1sUEsFBgAAAAAEAAQA9QAAAIIDAAAAAA==&#10;" filled="f" stroked="f">
              <v:textbox style="mso-next-textbox:#Rectangle 1862;mso-fit-shape-to-text:t" inset="0,0,0,0">
                <w:txbxContent>
                  <w:p w:rsidR="00FA29CE" w:rsidRDefault="00FA29CE" w:rsidP="00EE4112">
                    <w:r>
                      <w:rPr>
                        <w:rFonts w:cs="Arial"/>
                        <w:color w:val="008000"/>
                        <w:sz w:val="14"/>
                        <w:szCs w:val="14"/>
                        <w:lang w:val="en-US"/>
                      </w:rPr>
                      <w:t>G</w:t>
                    </w:r>
                  </w:p>
                </w:txbxContent>
              </v:textbox>
            </v:rect>
            <v:rect id="Rectangle 1863" o:spid="_x0000_s1549" style="position:absolute;left:34321;top:4406;width:426;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6rqrwQAA&#10;ANwAAAAPAAAAZHJzL2Rvd25yZXYueG1sRI/disIwFITvF3yHcATv1lSRpVSjiCC4sjdWH+DQnP5g&#10;clKSrK1vb4SFvRxm5htmsxutEQ/yoXOsYDHPQBBXTnfcKLhdj585iBCRNRrHpOBJAXbbyccGC+0G&#10;vtCjjI1IEA4FKmhj7AspQ9WSxTB3PXHyauctxiR9I7XHIcGtkcss+5IWO04LLfZ0aKm6l79WgbyW&#10;xyEvjc/ceVn/mO/TpSan1Gw67tcgIo3xP/zXPmkFq3wB7zPpCMjt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B+q6q8EAAADcAAAADwAAAAAAAAAAAAAAAACXAgAAZHJzL2Rvd25y&#10;ZXYueG1sUEsFBgAAAAAEAAQA9QAAAIUDAAAAAA==&#10;" filled="f" stroked="f">
              <v:textbox style="mso-next-textbox:#Rectangle 1863;mso-fit-shape-to-text:t" inset="0,0,0,0">
                <w:txbxContent>
                  <w:p w:rsidR="00FA29CE" w:rsidRDefault="00FA29CE" w:rsidP="00EE4112">
                    <w:r>
                      <w:rPr>
                        <w:rFonts w:cs="Arial"/>
                        <w:color w:val="000000"/>
                        <w:sz w:val="14"/>
                        <w:szCs w:val="14"/>
                        <w:lang w:val="en-US"/>
                      </w:rPr>
                      <w:t>x</w:t>
                    </w:r>
                  </w:p>
                </w:txbxContent>
              </v:textbox>
            </v:rect>
            <v:rect id="Rectangle 1864" o:spid="_x0000_s1550" style="position:absolute;left:38684;top:4406;width:425;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3OCTcwgAA&#10;ANwAAAAPAAAAZHJzL2Rvd25yZXYueG1sRI/dagIxFITvC75DOIJ3NdtFyrI1SikIKt649gEOm7M/&#10;NDlZkuiub28EoZfDzHzDrLeTNeJGPvSOFXwsMxDEtdM9twp+L7v3AkSIyBqNY1JwpwDbzextjaV2&#10;I5/pVsVWJAiHEhV0MQ6llKHuyGJYuoE4eY3zFmOSvpXa45jg1sg8yz6lxZ7TQocD/XRU/1VXq0Be&#10;qt1YVMZn7pg3J3PYnxtySi3m0/cXiEhT/A+/2nutYFXk8DyTjoDcPA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c4JNzCAAAA3AAAAA8AAAAAAAAAAAAAAAAAlwIAAGRycy9kb3du&#10;cmV2LnhtbFBLBQYAAAAABAAEAPUAAACGAwAAAAA=&#10;" filled="f" stroked="f">
              <v:textbox style="mso-next-textbox:#Rectangle 1864;mso-fit-shape-to-text:t" inset="0,0,0,0">
                <w:txbxContent>
                  <w:p w:rsidR="00FA29CE" w:rsidRDefault="00FA29CE" w:rsidP="00EE4112">
                    <w:r>
                      <w:rPr>
                        <w:rFonts w:cs="Arial"/>
                        <w:color w:val="000000"/>
                        <w:sz w:val="14"/>
                        <w:szCs w:val="14"/>
                        <w:lang w:val="en-US"/>
                      </w:rPr>
                      <w:t>x</w:t>
                    </w:r>
                  </w:p>
                </w:txbxContent>
              </v:textbox>
            </v:rect>
            <v:rect id="Rectangle 1865" o:spid="_x0000_s1551" style="position:absolute;left:43046;top:4406;width:426;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dIFHwgAA&#10;ANwAAAAPAAAAZHJzL2Rvd25yZXYueG1sRI/dagIxFITvhb5DOAXvNFsVWVajFEGwxRtXH+CwOfuD&#10;ycmSRHf79k2h4OUwM98w2/1ojXiSD51jBR/zDARx5XTHjYLb9TjLQYSIrNE4JgU/FGC/e5tssdBu&#10;4As9y9iIBOFQoII2xr6QMlQtWQxz1xMnr3beYkzSN1J7HBLcGrnIsrW02HFaaLGnQ0vVvXxYBfJa&#10;Hoe8ND5z34v6bL5Ol5qcUtP38XMDItIYX+H/9kkrWOVL+DuTjoDc/Q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h0gUfCAAAA3AAAAA8AAAAAAAAAAAAAAAAAlwIAAGRycy9kb3du&#10;cmV2LnhtbFBLBQYAAAAABAAEAPUAAACGAwAAAAA=&#10;" filled="f" stroked="f">
              <v:textbox style="mso-next-textbox:#Rectangle 1865;mso-fit-shape-to-text:t" inset="0,0,0,0">
                <w:txbxContent>
                  <w:p w:rsidR="00FA29CE" w:rsidRDefault="00FA29CE" w:rsidP="00EE4112">
                    <w:r>
                      <w:rPr>
                        <w:rFonts w:cs="Arial"/>
                        <w:color w:val="000000"/>
                        <w:sz w:val="14"/>
                        <w:szCs w:val="14"/>
                        <w:lang w:val="en-US"/>
                      </w:rPr>
                      <w:t>x</w:t>
                    </w:r>
                  </w:p>
                </w:txbxContent>
              </v:textbox>
            </v:rect>
            <v:rect id="Rectangle 1866" o:spid="_x0000_s1552" style="position:absolute;left:209;top:5505;width:3766;height:1054;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nRkzwQAA&#10;ANwAAAAPAAAAZHJzL2Rvd25yZXYueG1sRI/disIwFITvF3yHcATv1lSRpVSjiCC4sjdWH+DQnP5g&#10;clKSaLtvb4SFvRxm5htmsxutEU/yoXOsYDHPQBBXTnfcKLhdj585iBCRNRrHpOCXAuy2k48NFtoN&#10;fKFnGRuRIBwKVNDG2BdShqoli2HueuLk1c5bjEn6RmqPQ4JbI5dZ9iUtdpwWWuzp0FJ1Lx9WgbyW&#10;xyEvjc/ceVn/mO/TpSan1Gw67tcgIo3xP/zXPmkFq3wF7zPpCMjt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F50ZM8EAAADcAAAADwAAAAAAAAAAAAAAAACXAgAAZHJzL2Rvd25y&#10;ZXYueG1sUEsFBgAAAAAEAAQA9QAAAIUDAAAAAA==&#10;" filled="f" stroked="f">
              <v:textbox style="mso-next-textbox:#Rectangle 1866;mso-fit-shape-to-text:t" inset="0,0,0,0">
                <w:txbxContent>
                  <w:p w:rsidR="00FA29CE" w:rsidRDefault="00FA29CE" w:rsidP="00EE4112">
                    <w:r>
                      <w:rPr>
                        <w:rFonts w:cs="Arial"/>
                        <w:b/>
                        <w:bCs/>
                        <w:color w:val="0000FF"/>
                        <w:sz w:val="14"/>
                        <w:szCs w:val="14"/>
                        <w:lang w:val="en-US"/>
                      </w:rPr>
                      <w:t>RFC0045</w:t>
                    </w:r>
                  </w:p>
                </w:txbxContent>
              </v:textbox>
            </v:rect>
            <v:rect id="Rectangle 1867" o:spid="_x0000_s1553" style="position:absolute;left:4654;top:5505;width:18193;height:1022;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0byowgAA&#10;ANwAAAAPAAAAZHJzL2Rvd25yZXYueG1sRI/dagIxFITvhb5DOAXvNFtRWVajFEGwxRtXH+CwOfuD&#10;ycmSRHf79k2h4OUwM98w2/1ojXiSD51jBR/zDARx5XTHjYLb9TjLQYSIrNE4JgU/FGC/e5tssdBu&#10;4As9y9iIBOFQoII2xr6QMlQtWQxz1xMnr3beYkzSN1J7HBLcGrnIsrW02HFaaLGnQ0vVvXxYBfJa&#10;Hoe8ND5z34v6bL5Ol5qcUtP38XMDItIYX+H/9kkrWOYr+DuTjoDc/Q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jRvKjCAAAA3AAAAA8AAAAAAAAAAAAAAAAAlwIAAGRycy9kb3du&#10;cmV2LnhtbFBLBQYAAAAABAAEAPUAAACGAwAAAAA=&#10;" filled="f" stroked="f">
              <v:textbox style="mso-next-textbox:#Rectangle 1867;mso-fit-shape-to-text:t" inset="0,0,0,0">
                <w:txbxContent>
                  <w:p w:rsidR="00FA29CE" w:rsidRDefault="00FA29CE" w:rsidP="00EE4112">
                    <w:r>
                      <w:rPr>
                        <w:rFonts w:cs="Arial"/>
                        <w:color w:val="0000FF"/>
                        <w:sz w:val="14"/>
                        <w:szCs w:val="14"/>
                        <w:lang w:val="en-US"/>
                      </w:rPr>
                      <w:t>Verantwoordelijkheid bij ontvangen foutbericht</w:t>
                    </w:r>
                  </w:p>
                </w:txbxContent>
              </v:textbox>
            </v:rect>
            <v:rect id="Rectangle 1868" o:spid="_x0000_s1554" style="position:absolute;left:29419;top:5505;width:597;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" filled="f" stroked="f">
              <v:textbox style="mso-next-textbox:#Rectangle 1868;mso-fit-shape-to-text:t" inset="0,0,0,0">
                <w:txbxContent>
                  <w:p w:rsidR="00FA29CE" w:rsidRDefault="00FA29CE" w:rsidP="00EE4112">
                    <w:r>
                      <w:rPr>
                        <w:rFonts w:cs="Arial"/>
                        <w:color w:val="008000"/>
                        <w:sz w:val="14"/>
                        <w:szCs w:val="14"/>
                        <w:lang w:val="en-US"/>
                      </w:rPr>
                      <w:t>V</w:t>
                    </w:r>
                  </w:p>
                </w:txbxContent>
              </v:textbox>
            </v:rect>
            <v:rect id="Rectangle 1869" o:spid="_x0000_s1555" style="position:absolute;left:34321;top:5486;width:426;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T4dEwgAA&#10;ANwAAAAPAAAAZHJzL2Rvd25yZXYueG1sRI/dagIxFITvhb5DOAXvNFsRXVajFEGwxRtXH+CwOfuD&#10;ycmSRHf79k2h4OUwM98w2/1ojXiSD51jBR/zDARx5XTHjYLb9TjLQYSIrNE4JgU/FGC/e5tssdBu&#10;4As9y9iIBOFQoII2xr6QMlQtWQxz1xMnr3beYkzSN1J7HBLcGrnIspW02HFaaLGnQ0vVvXxYBfJa&#10;Hoe8ND5z34v6bL5Ol5qcUtP38XMDItIYX+H/9kkrWOZr+DuTjoDc/Q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dPh0TCAAAA3AAAAA8AAAAAAAAAAAAAAAAAlwIAAGRycy9kb3du&#10;cmV2LnhtbFBLBQYAAAAABAAEAPUAAACGAwAAAAA=&#10;" filled="f" stroked="f">
              <v:textbox style="mso-next-textbox:#Rectangle 1869;mso-fit-shape-to-text:t" inset="0,0,0,0">
                <w:txbxContent>
                  <w:p w:rsidR="00FA29CE" w:rsidRDefault="00FA29CE" w:rsidP="00EE4112">
                    <w:r>
                      <w:rPr>
                        <w:rFonts w:cs="Arial"/>
                        <w:color w:val="000000"/>
                        <w:sz w:val="14"/>
                        <w:szCs w:val="14"/>
                        <w:lang w:val="en-US"/>
                      </w:rPr>
                      <w:t>x</w:t>
                    </w:r>
                  </w:p>
                </w:txbxContent>
              </v:textbox>
            </v:rect>
            <v:rect id="Rectangle 1870" o:spid="_x0000_s1556" style="position:absolute;left:38684;top:5486;width:425;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W0BM2vgAA&#10;ANwAAAAPAAAAZHJzL2Rvd25yZXYueG1sRE/LisIwFN0P+A/hCu7GVJGhVKOIIDjixuoHXJrbByY3&#10;JYm28/dmIczycN6b3WiNeJEPnWMFi3kGgrhyuuNGwf12/M5BhIis0TgmBX8UYLedfG2w0G7gK73K&#10;2IgUwqFABW2MfSFlqFqyGOauJ05c7bzFmKBvpPY4pHBr5DLLfqTFjlNDiz0dWqoe5dMqkLfyOOSl&#10;8Zk7L+uL+T1da3JKzabjfg0i0hj/xR/3SStY5WltOpOOgNy+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ltATNr4AAADcAAAADwAAAAAAAAAAAAAAAACXAgAAZHJzL2Rvd25yZXYu&#10;eG1sUEsFBgAAAAAEAAQA9QAAAIIDAAAAAA==&#10;" filled="f" stroked="f">
              <v:textbox style="mso-next-textbox:#Rectangle 1870;mso-fit-shape-to-text:t" inset="0,0,0,0">
                <w:txbxContent>
                  <w:p w:rsidR="00FA29CE" w:rsidRDefault="00FA29CE" w:rsidP="00EE4112">
                    <w:r>
                      <w:rPr>
                        <w:rFonts w:cs="Arial"/>
                        <w:color w:val="000000"/>
                        <w:sz w:val="14"/>
                        <w:szCs w:val="14"/>
                        <w:lang w:val="en-US"/>
                      </w:rPr>
                      <w:t>x</w:t>
                    </w:r>
                  </w:p>
                </w:txbxContent>
              </v:textbox>
            </v:rect>
            <v:rect id="Rectangle 1871" o:spid="_x0000_s1557" style="position:absolute;left:209;top:6584;width:3766;height:105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5nLatwgAA&#10;ANwAAAAPAAAAZHJzL2Rvd25yZXYueG1sRI/dagIxFITvBd8hHME7zSqlrKtRiiDY4o2rD3DYnP2h&#10;ycmSpO727U1B6OUwM98wu8NojXiQD51jBatlBoK4crrjRsH9dlrkIEJE1mgck4JfCnDYTyc7LLQb&#10;+EqPMjYiQTgUqKCNsS+kDFVLFsPS9cTJq523GJP0jdQehwS3Rq6z7F1a7DgttNjTsaXqu/yxCuSt&#10;PA15aXzmvtb1xXyerzU5peaz8WMLItIY/8Ov9lkreMs38HcmHQG5fw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mctq3CAAAA3AAAAA8AAAAAAAAAAAAAAAAAlwIAAGRycy9kb3du&#10;cmV2LnhtbFBLBQYAAAAABAAEAPUAAACGAwAAAAA=&#10;" filled="f" stroked="f">
              <v:textbox style="mso-next-textbox:#Rectangle 1871;mso-fit-shape-to-text:t" inset="0,0,0,0">
                <w:txbxContent>
                  <w:p w:rsidR="00FA29CE" w:rsidRDefault="00FA29CE" w:rsidP="00EE4112">
                    <w:r>
                      <w:rPr>
                        <w:rFonts w:cs="Arial"/>
                        <w:b/>
                        <w:bCs/>
                        <w:color w:val="0000FF"/>
                        <w:sz w:val="14"/>
                        <w:szCs w:val="14"/>
                        <w:lang w:val="en-US"/>
                      </w:rPr>
                      <w:t>RFC0046</w:t>
                    </w:r>
                  </w:p>
                </w:txbxContent>
              </v:textbox>
            </v:rect>
            <v:rect id="Rectangle 1872" o:spid="_x0000_s1558" style="position:absolute;left:4654;top:6584;width:25159;height:102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" filled="f" stroked="f">
              <v:textbox style="mso-next-textbox:#Rectangle 1872;mso-fit-shape-to-text:t" inset="0,0,0,0">
                <w:txbxContent>
                  <w:p w:rsidR="00FA29CE" w:rsidRDefault="00FA29CE" w:rsidP="00EE4112">
                    <w:r>
                      <w:rPr>
                        <w:rFonts w:cs="Arial"/>
                        <w:color w:val="0000FF"/>
                        <w:sz w:val="14"/>
                        <w:szCs w:val="14"/>
                        <w:lang w:val="en-US"/>
                      </w:rPr>
                      <w:t>Niet opnemen parametersKennisgeving in synchronisatiebericht</w:t>
                    </w:r>
                  </w:p>
                </w:txbxContent>
              </v:textbox>
            </v:rect>
            <v:rect id="Rectangle 1873" o:spid="_x0000_s1559" style="position:absolute;left:29356;top:6584;width:685;height:103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rReawgAA&#10;ANwAAAAPAAAAZHJzL2Rvd25yZXYueG1sRI/dagIxFITvC75DOIJ3NasW0dUoUhBs8cbVBzhszv5g&#10;crIkqbt9+6YgeDnMzDfMdj9YIx7kQ+tYwWyagSAunW65VnC7Ht9XIEJE1mgck4JfCrDfjd62mGvX&#10;84UeRaxFgnDIUUETY5dLGcqGLIap64iTVzlvMSbpa6k99glujZxn2VJabDktNNjRZ0PlvfixCuS1&#10;OParwvjMfc+rs/k6XSpySk3Gw2EDItIQX+Fn+6QVfKwX8H8mHQG5+w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2tF5rCAAAA3AAAAA8AAAAAAAAAAAAAAAAAlwIAAGRycy9kb3du&#10;cmV2LnhtbFBLBQYAAAAABAAEAPUAAACGAwAAAAA=&#10;" filled="f" stroked="f">
              <v:textbox style="mso-next-textbox:#Rectangle 1873;mso-fit-shape-to-text:t" inset="0,0,0,0">
                <w:txbxContent>
                  <w:p w:rsidR="00FA29CE" w:rsidRDefault="00FA29CE" w:rsidP="00EE4112">
                    <w:r>
                      <w:rPr>
                        <w:rFonts w:cs="Arial"/>
                        <w:color w:val="008000"/>
                        <w:sz w:val="14"/>
                        <w:szCs w:val="14"/>
                        <w:lang w:val="en-US"/>
                      </w:rPr>
                      <w:t>G</w:t>
                    </w:r>
                  </w:p>
                </w:txbxContent>
              </v:textbox>
            </v:rect>
            <v:rect id="Rectangle 1874" o:spid="_x0000_s1560" style="position:absolute;left:34321;top:6565;width:426;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RI/uwgAA&#10;ANwAAAAPAAAAZHJzL2Rvd25yZXYueG1sRI/NigIxEITvC75DaMHbmlFkcUejiCCo7MVxH6CZ9Pxg&#10;0hmS6Ixvb4SFPRZV9RW13g7WiAf50DpWMJtmIIhLp1uuFfxeD59LECEiazSOScGTAmw3o4815tr1&#10;fKFHEWuRIBxyVNDE2OVShrIhi2HqOuLkVc5bjEn6WmqPfYJbI+dZ9iUttpwWGuxo31B5K+5WgbwW&#10;h35ZGJ+587z6MafjpSKn1GQ87FYgIg3xP/zXPmoFi+8FvM+kIyA3L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JEj+7CAAAA3AAAAA8AAAAAAAAAAAAAAAAAlwIAAGRycy9kb3du&#10;cmV2LnhtbFBLBQYAAAAABAAEAPUAAACGAwAAAAA=&#10;" filled="f" stroked="f">
              <v:textbox style="mso-next-textbox:#Rectangle 1874;mso-fit-shape-to-text:t" inset="0,0,0,0">
                <w:txbxContent>
                  <w:p w:rsidR="00FA29CE" w:rsidRDefault="00FA29CE" w:rsidP="00EE4112">
                    <w:r>
                      <w:rPr>
                        <w:rFonts w:cs="Arial"/>
                        <w:color w:val="000000"/>
                        <w:sz w:val="14"/>
                        <w:szCs w:val="14"/>
                        <w:lang w:val="en-US"/>
                      </w:rPr>
                      <w:t>x</w:t>
                    </w:r>
                  </w:p>
                </w:txbxContent>
              </v:textbox>
            </v:rect>
            <v:rect id="Rectangle 1875" o:spid="_x0000_s1561" style="position:absolute;left:38684;top:6565;width:425;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9CCp1wgAA&#10;ANwAAAAPAAAAZHJzL2Rvd25yZXYueG1sRI/dagIxFITvC75DOIJ3NatY0dUoUhBs8cbVBzhszv5g&#10;crIkqbt9+6YgeDnMzDfMdj9YIx7kQ+tYwWyagSAunW65VnC7Ht9XIEJE1mgck4JfCrDfjd62mGvX&#10;84UeRaxFgnDIUUETY5dLGcqGLIap64iTVzlvMSbpa6k99glujZxn2VJabDktNNjRZ0PlvfixCuS1&#10;OParwvjMfc+rs/k6XSpySk3Gw2EDItIQX+Fn+6QVLNYf8H8mHQG5+w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0IKnXCAAAA3AAAAA8AAAAAAAAAAAAAAAAAlwIAAGRycy9kb3du&#10;cmV2LnhtbFBLBQYAAAAABAAEAPUAAACGAwAAAAA=&#10;" filled="f" stroked="f">
              <v:textbox style="mso-next-textbox:#Rectangle 1875;mso-fit-shape-to-text:t" inset="0,0,0,0">
                <w:txbxContent>
                  <w:p w:rsidR="00FA29CE" w:rsidRDefault="00FA29CE" w:rsidP="00EE4112">
                    <w:r>
                      <w:rPr>
                        <w:rFonts w:cs="Arial"/>
                        <w:color w:val="000000"/>
                        <w:sz w:val="14"/>
                        <w:szCs w:val="14"/>
                        <w:lang w:val="en-US"/>
                      </w:rPr>
                      <w:t>x</w:t>
                    </w:r>
                  </w:p>
                </w:txbxContent>
              </v:textbox>
            </v:rect>
            <v:rect id="Rectangle 1876" o:spid="_x0000_s1562" style="position:absolute;left:209;top:7670;width:3766;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2rQCwgAA&#10;ANwAAAAPAAAAZHJzL2Rvd25yZXYueG1sRI/NigIxEITvgu8QWvCmGUXEHY0igqDLXhz3AZpJzw8m&#10;nSGJzvj2m4WFPRZV9RW1OwzWiBf50DpWsJhnIIhLp1uuFXzfz7MNiBCRNRrHpOBNAQ778WiHuXY9&#10;3+hVxFokCIccFTQxdrmUoWzIYpi7jjh5lfMWY5K+ltpjn+DWyGWWraXFltNCgx2dGiofxdMqkPfi&#10;3G8K4zP3uay+zPVyq8gpNZ0Mxy2ISEP8D/+1L1rB6mMNv2fSEZD7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3atALCAAAA3AAAAA8AAAAAAAAAAAAAAAAAlwIAAGRycy9kb3du&#10;cmV2LnhtbFBLBQYAAAAABAAEAPUAAACGAwAAAAA=&#10;" filled="f" stroked="f">
              <v:textbox style="mso-next-textbox:#Rectangle 1876;mso-fit-shape-to-text:t" inset="0,0,0,0">
                <w:txbxContent>
                  <w:p w:rsidR="00FA29CE" w:rsidRDefault="00FA29CE" w:rsidP="00EE4112">
                    <w:r>
                      <w:rPr>
                        <w:rFonts w:cs="Arial"/>
                        <w:color w:val="0000FF"/>
                        <w:sz w:val="14"/>
                        <w:szCs w:val="14"/>
                        <w:lang w:val="en-US"/>
                      </w:rPr>
                      <w:t>RFC0047</w:t>
                    </w:r>
                  </w:p>
                </w:txbxContent>
              </v:textbox>
            </v:rect>
            <v:rect id="Rectangle 1877" o:spid="_x0000_s1563" style="position:absolute;left:4654;top:7670;width:14681;height:102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lhGZwgAA&#10;ANwAAAAPAAAAZHJzL2Rvd25yZXYueG1sRI/dagIxFITvC75DOIJ3NatI1dUoUhBs8cbVBzhszv5g&#10;crIkqbt9+6YgeDnMzDfMdj9YIx7kQ+tYwWyagSAunW65VnC7Ht9XIEJE1mgck4JfCrDfjd62mGvX&#10;84UeRaxFgnDIUUETY5dLGcqGLIap64iTVzlvMSbpa6k99glujZxn2Ye02HJaaLCjz4bKe/FjFchr&#10;cexXhfGZ+55XZ/N1ulTklJqMh8MGRKQhvsLP9kkrWKyX8H8mHQG5+w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WEZnCAAAA3AAAAA8AAAAAAAAAAAAAAAAAlwIAAGRycy9kb3du&#10;cmV2LnhtbFBLBQYAAAAABAAEAPUAAACGAwAAAAA=&#10;" filled="f" stroked="f">
              <v:textbox style="mso-next-textbox:#Rectangle 1877;mso-fit-shape-to-text:t" inset="0,0,0,0">
                <w:txbxContent>
                  <w:p w:rsidR="00FA29CE" w:rsidRDefault="00FA29CE" w:rsidP="00EE4112">
                    <w:r>
                      <w:rPr>
                        <w:rFonts w:cs="Arial"/>
                        <w:color w:val="0000FF"/>
                        <w:sz w:val="14"/>
                        <w:szCs w:val="14"/>
                        <w:lang w:val="en-US"/>
                      </w:rPr>
                      <w:t>Vragen om een synchronisatiebericht</w:t>
                    </w:r>
                  </w:p>
                </w:txbxContent>
              </v:textbox>
            </v:rect>
            <v:rect id="Rectangle 1878" o:spid="_x0000_s1564" style="position:absolute;left:29400;top:7670;width:641;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" filled="f" stroked="f">
              <v:textbox style="mso-next-textbox:#Rectangle 1878;mso-fit-shape-to-text:t" inset="0,0,0,0">
                <w:txbxContent>
                  <w:p w:rsidR="00FA29CE" w:rsidRDefault="00FA29CE" w:rsidP="00EE4112">
                    <w:r>
                      <w:rPr>
                        <w:rFonts w:cs="Arial"/>
                        <w:color w:val="008000"/>
                        <w:sz w:val="14"/>
                        <w:szCs w:val="14"/>
                        <w:lang w:val="en-US"/>
                      </w:rPr>
                      <w:t>U</w:t>
                    </w:r>
                  </w:p>
                </w:txbxContent>
              </v:textbox>
            </v:rect>
            <v:rect id="Rectangle 1879" o:spid="_x0000_s1565" style="position:absolute;left:209;top:8750;width:3766;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8RSBwwgAA&#10;ANwAAAAPAAAAZHJzL2Rvd25yZXYueG1sRI/NigIxEITvgu8QWvCmGUUWnTWKCIIuXhz3AZpJzw8m&#10;nSHJOrNvbxaEPRZV9RW13Q/WiCf50DpWsJhnIIhLp1uuFXzfT7M1iBCRNRrHpOCXAux349EWc+16&#10;vtGziLVIEA45Kmhi7HIpQ9mQxTB3HXHyKuctxiR9LbXHPsGtkcss+5AWW04LDXZ0bKh8FD9WgbwX&#10;p35dGJ+5r2V1NZfzrSKn1HQyHD5BRBrif/jdPmsFq80G/s6kIyB3L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xFIHDCAAAA3AAAAA8AAAAAAAAAAAAAAAAAlwIAAGRycy9kb3du&#10;cmV2LnhtbFBLBQYAAAAABAAEAPUAAACGAwAAAAA=&#10;" filled="f" stroked="f">
              <v:textbox style="mso-next-textbox:#Rectangle 1879;mso-fit-shape-to-text:t" inset="0,0,0,0">
                <w:txbxContent>
                  <w:p w:rsidR="00FA29CE" w:rsidRDefault="00FA29CE" w:rsidP="00EE4112">
                    <w:r>
                      <w:rPr>
                        <w:rFonts w:cs="Arial"/>
                        <w:color w:val="0000FF"/>
                        <w:sz w:val="14"/>
                        <w:szCs w:val="14"/>
                        <w:lang w:val="en-US"/>
                      </w:rPr>
                      <w:t>RFC0048</w:t>
                    </w:r>
                  </w:p>
                </w:txbxContent>
              </v:textbox>
            </v:rect>
            <v:rect id="Rectangle 1880" o:spid="_x0000_s1566" style="position:absolute;left:4654;top:8750;width:20904;height:1022;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lBP3vgAA&#10;ANwAAAAPAAAAZHJzL2Rvd25yZXYueG1sRE/LagIxFN0L/kO4QneaKLTIaBQRBFvcOPoBl8mdByY3&#10;QxKd6d83C6HLw3lv96Oz4kUhdp41LBcKBHHlTceNhvvtNF+DiAnZoPVMGn4pwn43nWyxMH7gK73K&#10;1IgcwrFADW1KfSFlrFpyGBe+J85c7YPDlGFopAk45HBn5UqpL+mw49zQYk/HlqpH+XQa5K08DevS&#10;BuV/VvXFfp+vNXmtP2bjYQMi0Zj+xW/32Wj4VHl+PpOPgNz9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c5QT974AAADcAAAADwAAAAAAAAAAAAAAAACXAgAAZHJzL2Rvd25yZXYu&#10;eG1sUEsFBgAAAAAEAAQA9QAAAIIDAAAAAA==&#10;" filled="f" stroked="f">
              <v:textbox style="mso-next-textbox:#Rectangle 1880;mso-fit-shape-to-text:t" inset="0,0,0,0">
                <w:txbxContent>
                  <w:p w:rsidR="00FA29CE" w:rsidRDefault="00FA29CE" w:rsidP="00EE4112">
                    <w:r>
                      <w:rPr>
                        <w:rFonts w:cs="Arial"/>
                        <w:color w:val="0000FF"/>
                        <w:sz w:val="14"/>
                        <w:szCs w:val="14"/>
                        <w:lang w:val="en-US"/>
                      </w:rPr>
                      <w:t>Verduidelijking vragen om samengestelde elementen</w:t>
                    </w:r>
                  </w:p>
                </w:txbxContent>
              </v:textbox>
            </v:rect>
            <v:rect id="Rectangle 1881" o:spid="_x0000_s1567" style="position:absolute;left:29356;top:8750;width:685;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2LZswgAA&#10;ANwAAAAPAAAAZHJzL2Rvd25yZXYueG1sRI/NasMwEITvgb6D2EJvieRASnCjmBAIpKGXOHmAxVr/&#10;UGllJDV2374qFHocZuYbZlfNzooHhTh41lCsFAjixpuBOw3322m5BRETskHrmTR8U4Rq/7TYYWn8&#10;xFd61KkTGcKxRA19SmMpZWx6chhXfiTOXuuDw5Rl6KQJOGW4s3Kt1Kt0OHBe6HGkY0/NZ/3lNMhb&#10;fZq2tQ3KX9bth30/X1vyWr88z4c3EInm9B/+a5+Nho0q4PdMPgJy/w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zYtmzCAAAA3AAAAA8AAAAAAAAAAAAAAAAAlwIAAGRycy9kb3du&#10;cmV2LnhtbFBLBQYAAAAABAAEAPUAAACGAwAAAAA=&#10;" filled="f" stroked="f">
              <v:textbox style="mso-next-textbox:#Rectangle 1881;mso-fit-shape-to-text:t" inset="0,0,0,0">
                <w:txbxContent>
                  <w:p w:rsidR="00FA29CE" w:rsidRDefault="00FA29CE" w:rsidP="00EE4112">
                    <w:r>
                      <w:rPr>
                        <w:rFonts w:cs="Arial"/>
                        <w:color w:val="008000"/>
                        <w:sz w:val="14"/>
                        <w:szCs w:val="14"/>
                        <w:lang w:val="en-US"/>
                      </w:rPr>
                      <w:t>G</w:t>
                    </w:r>
                  </w:p>
                </w:txbxContent>
              </v:textbox>
            </v:rect>
            <v:rect id="Rectangle 1882" o:spid="_x0000_s1568" style="position:absolute;left:34321;top:8724;width:426;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CigbwgAA&#10;ANwAAAAPAAAAZHJzL2Rvd25yZXYueG1sRI/dagIxFITvhb5DOIXeadIFRVajSEGw0htXH+CwOfuD&#10;ycmSpO727ZtCwcthZr5htvvJWfGgEHvPGt4XCgRx7U3PrYbb9Thfg4gJ2aD1TBp+KMJ+9zLbYmn8&#10;yBd6VKkVGcKxRA1dSkMpZaw7chgXfiDOXuODw5RlaKUJOGa4s7JQaiUd9pwXOhzoo6P6Xn07DfJa&#10;Hcd1ZYPy56L5sp+nS0Ne67fX6bABkWhKz/B/+2Q0LFUBf2fyEZC7X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wKKBvCAAAA3AAAAA8AAAAAAAAAAAAAAAAAlwIAAGRycy9kb3du&#10;cmV2LnhtbFBLBQYAAAAABAAEAPUAAACGAwAAAAA=&#10;" filled="f" stroked="f">
              <v:textbox style="mso-next-textbox:#Rectangle 1882;mso-fit-shape-to-text:t" inset="0,0,0,0">
                <w:txbxContent>
                  <w:p w:rsidR="00FA29CE" w:rsidRDefault="00FA29CE" w:rsidP="00EE4112">
                    <w:r>
                      <w:rPr>
                        <w:rFonts w:cs="Arial"/>
                        <w:color w:val="000000"/>
                        <w:sz w:val="14"/>
                        <w:szCs w:val="14"/>
                        <w:lang w:val="en-US"/>
                      </w:rPr>
                      <w:t>x</w:t>
                    </w:r>
                  </w:p>
                </w:txbxContent>
              </v:textbox>
            </v:rect>
            <v:rect id="Rectangle 1883" o:spid="_x0000_s1569" style="position:absolute;left:38684;top:8724;width:425;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DRo2AwgAA&#10;ANwAAAAPAAAAZHJzL2Rvd25yZXYueG1sRI/dagIxFITvhb5DOIXeaaLFIlujiCBY8cbVBzhszv7Q&#10;5GRJort9e1Mo9HKYmW+Y9XZ0VjwoxM6zhvlMgSCuvOm40XC7HqYrEDEhG7SeScMPRdhuXiZrLIwf&#10;+EKPMjUiQzgWqKFNqS+kjFVLDuPM98TZq31wmLIMjTQBhwx3Vi6U+pAOO84LLfa0b6n6Lu9Og7yW&#10;h2FV2qD8aVGf7dfxUpPX+u113H2CSDSm//Bf+2g0LNU7/J7JR0Bun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NGjYDCAAAA3AAAAA8AAAAAAAAAAAAAAAAAlwIAAGRycy9kb3du&#10;cmV2LnhtbFBLBQYAAAAABAAEAPUAAACGAwAAAAA=&#10;" filled="f" stroked="f">
              <v:textbox style="mso-next-textbox:#Rectangle 1883;mso-fit-shape-to-text:t" inset="0,0,0,0">
                <w:txbxContent>
                  <w:p w:rsidR="00FA29CE" w:rsidRDefault="00FA29CE" w:rsidP="00EE4112">
                    <w:r>
                      <w:rPr>
                        <w:rFonts w:cs="Arial"/>
                        <w:color w:val="000000"/>
                        <w:sz w:val="14"/>
                        <w:szCs w:val="14"/>
                        <w:lang w:val="en-US"/>
                      </w:rPr>
                      <w:t>x</w:t>
                    </w:r>
                  </w:p>
                </w:txbxContent>
              </v:textbox>
            </v:rect>
            <v:rect id="Rectangle 1884" o:spid="_x0000_s1570" style="position:absolute;left:209;top:9829;width:3766;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rxX0wgAA&#10;ANwAAAAPAAAAZHJzL2Rvd25yZXYueG1sRI/dagIxFITvhb5DOIXeaaLUIlujiCBY8cbVBzhszv7Q&#10;5GRJort9e1Mo9HKYmW+Y9XZ0VjwoxM6zhvlMgSCuvOm40XC7HqYrEDEhG7SeScMPRdhuXiZrLIwf&#10;+EKPMjUiQzgWqKFNqS+kjFVLDuPM98TZq31wmLIMjTQBhwx3Vi6U+pAOO84LLfa0b6n6Lu9Og7yW&#10;h2FV2qD8aVGf7dfxUpPX+u113H2CSDSm//Bf+2g0LNU7/J7JR0Bun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yvFfTCAAAA3AAAAA8AAAAAAAAAAAAAAAAAlwIAAGRycy9kb3du&#10;cmV2LnhtbFBLBQYAAAAABAAEAPUAAACGAwAAAAA=&#10;" filled="f" stroked="f">
              <v:textbox style="mso-next-textbox:#Rectangle 1884;mso-fit-shape-to-text:t" inset="0,0,0,0">
                <w:txbxContent>
                  <w:p w:rsidR="00FA29CE" w:rsidRDefault="00FA29CE" w:rsidP="00EE4112">
                    <w:r>
                      <w:rPr>
                        <w:rFonts w:cs="Arial"/>
                        <w:color w:val="0000FF"/>
                        <w:sz w:val="14"/>
                        <w:szCs w:val="14"/>
                        <w:lang w:val="en-US"/>
                      </w:rPr>
                      <w:t>RFC0049</w:t>
                    </w:r>
                  </w:p>
                </w:txbxContent>
              </v:textbox>
            </v:rect>
            <v:rect id="Rectangle 1885" o:spid="_x0000_s1571" style="position:absolute;left:4654;top:9829;width:22289;height:102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" filled="f" stroked="f">
              <v:textbox style="mso-next-textbox:#Rectangle 1885;mso-fit-shape-to-text:t" inset="0,0,0,0">
                <w:txbxContent>
                  <w:p w:rsidR="00FA29CE" w:rsidRDefault="00FA29CE" w:rsidP="00EE4112">
                    <w:r w:rsidRPr="001E056C">
                      <w:rPr>
                        <w:rFonts w:cs="Arial"/>
                        <w:color w:val="0000FF"/>
                        <w:sz w:val="14"/>
                        <w:szCs w:val="14"/>
                        <w:lang w:val="nl-NL"/>
                      </w:rPr>
                      <w:t>Vullen element &lt;functie&gt; met sortering in vraagberichten</w:t>
                    </w:r>
                  </w:p>
                </w:txbxContent>
              </v:textbox>
            </v:rect>
            <v:rect id="Rectangle 1886" o:spid="_x0000_s1572" style="position:absolute;left:29419;top:9829;width:597;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MS4YwQAA&#10;ANwAAAAPAAAAZHJzL2Rvd25yZXYueG1sRI/dagIxFITvhb5DOELvNFGoyNYoIghWeuPqAxw2Z39o&#10;crIkqbt9e1MQvBxm5htmsxudFXcKsfOsYTFXIIgrbzpuNNyux9kaREzIBq1n0vBHEXbbt8kGC+MH&#10;vtC9TI3IEI4FamhT6gspY9WSwzj3PXH2ah8cpixDI03AIcOdlUulVtJhx3mhxZ4OLVU/5a/TIK/l&#10;cViXNih/Xtbf9ut0qclr/T4d958gEo3pFX62T0bDh1rB/5l8BO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kzEuGMEAAADcAAAADwAAAAAAAAAAAAAAAACXAgAAZHJzL2Rvd25y&#10;ZXYueG1sUEsFBgAAAAAEAAQA9QAAAIUDAAAAAA==&#10;" filled="f" stroked="f">
              <v:textbox style="mso-next-textbox:#Rectangle 1886;mso-fit-shape-to-text:t" inset="0,0,0,0">
                <w:txbxContent>
                  <w:p w:rsidR="00FA29CE" w:rsidRDefault="00FA29CE" w:rsidP="00EE4112">
                    <w:r>
                      <w:rPr>
                        <w:rFonts w:cs="Arial"/>
                        <w:color w:val="008000"/>
                        <w:sz w:val="14"/>
                        <w:szCs w:val="14"/>
                        <w:lang w:val="en-US"/>
                      </w:rPr>
                      <w:t>A</w:t>
                    </w:r>
                  </w:p>
                </w:txbxContent>
              </v:textbox>
            </v:rect>
            <v:rect id="Rectangle 1887" o:spid="_x0000_s1573" style="position:absolute;left:34404;top:9810;width:292;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fYuDwgAA&#10;ANwAAAAPAAAAZHJzL2Rvd25yZXYueG1sRI/dagIxFITvhb5DOIXeaaJQK1ujiCBY8cbVBzhszv7Q&#10;5GRJort9e1Mo9HKYmW+Y9XZ0VjwoxM6zhvlMgSCuvOm40XC7HqYrEDEhG7SeScMPRdhuXiZrLIwf&#10;+EKPMjUiQzgWqKFNqS+kjFVLDuPM98TZq31wmLIMjTQBhwx3Vi6UWkqHHeeFFnvat1R9l3enQV7L&#10;w7AqbVD+tKjP9ut4qclr/fY67j5BJBrTf/ivfTQa3tUH/J7JR0Bun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x9i4PCAAAA3AAAAA8AAAAAAAAAAAAAAAAAlwIAAGRycy9kb3du&#10;cmV2LnhtbFBLBQYAAAAABAAEAPUAAACGAwAAAAA=&#10;" filled="f" stroked="f">
              <v:textbox style="mso-next-textbox:#Rectangle 1887;mso-fit-shape-to-text:t" inset="0,0,0,0">
                <w:txbxContent>
                  <w:p w:rsidR="00FA29CE" w:rsidRDefault="00FA29CE" w:rsidP="00EE4112">
                    <w:r>
                      <w:rPr>
                        <w:rFonts w:cs="Arial"/>
                        <w:color w:val="000000"/>
                        <w:sz w:val="14"/>
                        <w:szCs w:val="14"/>
                        <w:lang w:val="en-US"/>
                      </w:rPr>
                      <w:t>-</w:t>
                    </w:r>
                  </w:p>
                </w:txbxContent>
              </v:textbox>
            </v:rect>
            <v:rect id="Rectangle 1888" o:spid="_x0000_s1574" style="position:absolute;left:38766;top:9810;width:292;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4h/xvgAA&#10;ANwAAAAPAAAAZHJzL2Rvd25yZXYueG1sRE/LagIxFN0L/kO4QneaKLTIaBQRBFvcOPoBl8mdByY3&#10;QxKd6d83C6HLw3lv96Oz4kUhdp41LBcKBHHlTceNhvvtNF+DiAnZoPVMGn4pwn43nWyxMH7gK73K&#10;1IgcwrFADW1KfSFlrFpyGBe+J85c7YPDlGFopAk45HBn5UqpL+mw49zQYk/HlqpH+XQa5K08DevS&#10;BuV/VvXFfp+vNXmtP2bjYQMi0Zj+xW/32Wj4VHltPpOPgNz9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jeIf8b4AAADcAAAADwAAAAAAAAAAAAAAAACXAgAAZHJzL2Rvd25yZXYu&#10;eG1sUEsFBgAAAAAEAAQA9QAAAIIDAAAAAA==&#10;" filled="f" stroked="f">
              <v:textbox style="mso-next-textbox:#Rectangle 1888;mso-fit-shape-to-text:t" inset="0,0,0,0">
                <w:txbxContent>
                  <w:p w:rsidR="00FA29CE" w:rsidRDefault="00FA29CE" w:rsidP="00EE4112">
                    <w:r>
                      <w:rPr>
                        <w:rFonts w:cs="Arial"/>
                        <w:color w:val="000000"/>
                        <w:sz w:val="14"/>
                        <w:szCs w:val="14"/>
                        <w:lang w:val="en-US"/>
                      </w:rPr>
                      <w:t>-</w:t>
                    </w:r>
                  </w:p>
                </w:txbxContent>
              </v:textbox>
            </v:rect>
            <v:rect id="Rectangle 1889" o:spid="_x0000_s1575" style="position:absolute;left:209;top:10909;width:3766;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rrpqwgAA&#10;ANwAAAAPAAAAZHJzL2Rvd25yZXYueG1sRI/dagIxFITvhb5DOAXvNKlQsVujSEGw0htXH+CwOfuD&#10;ycmSpO727Y1Q8HKYmW+Y9XZ0VtwoxM6zhre5AkFcedNxo+Fy3s9WIGJCNmg9k4Y/irDdvEzWWBg/&#10;8IluZWpEhnAsUEObUl9IGauWHMa574mzV/vgMGUZGmkCDhnurFwotZQOO84LLfb01VJ1LX+dBnku&#10;98OqtEH546L+sd+HU01e6+nruPsEkWhMz/B/+2A0vKsPeJzJR0Bu7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KuumrCAAAA3AAAAA8AAAAAAAAAAAAAAAAAlwIAAGRycy9kb3du&#10;cmV2LnhtbFBLBQYAAAAABAAEAPUAAACGAwAAAAA=&#10;" filled="f" stroked="f">
              <v:textbox style="mso-next-textbox:#Rectangle 1889;mso-fit-shape-to-text:t" inset="0,0,0,0">
                <w:txbxContent>
                  <w:p w:rsidR="00FA29CE" w:rsidRDefault="00FA29CE" w:rsidP="00EE4112">
                    <w:r>
                      <w:rPr>
                        <w:rFonts w:cs="Arial"/>
                        <w:color w:val="0000FF"/>
                        <w:sz w:val="14"/>
                        <w:szCs w:val="14"/>
                        <w:lang w:val="en-US"/>
                      </w:rPr>
                      <w:t>RFC0050</w:t>
                    </w:r>
                  </w:p>
                </w:txbxContent>
              </v:textbox>
            </v:rect>
            <v:rect id="Rectangle 1890" o:spid="_x0000_s1576" style="position:absolute;left:4654;top:10909;width:9144;height:1022;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2TYUqwAAA&#10;ANwAAAAPAAAAZHJzL2Rvd25yZXYueG1sRE9LasMwEN0XcgcxgewaOYEU40Y2JRBISzaxe4DBGn+o&#10;NDKSEru3rxaBLh/vf6wWa8SDfBgdK9htMxDErdMj9wq+m/NrDiJEZI3GMSn4pQBVuXo5YqHdzDd6&#10;1LEXKYRDgQqGGKdCytAOZDFs3UScuM55izFB30vtcU7h1sh9lr1JiyOnhgEnOg3U/tR3q0A29XnO&#10;a+Mz97XvrubzcuvIKbVZLx/vICIt8V/8dF+0gsMuzU9n0hGQ5R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2TYUqwAAAANwAAAAPAAAAAAAAAAAAAAAAAJcCAABkcnMvZG93bnJl&#10;di54bWxQSwUGAAAAAAQABAD1AAAAhAMAAAAA&#10;" filled="f" stroked="f">
              <v:textbox style="mso-next-textbox:#Rectangle 1890;mso-fit-shape-to-text:t" inset="0,0,0,0">
                <w:txbxContent>
                  <w:p w:rsidR="00FA29CE" w:rsidRDefault="00FA29CE" w:rsidP="00EE4112">
                    <w:r>
                      <w:rPr>
                        <w:rFonts w:cs="Arial"/>
                        <w:color w:val="0000FF"/>
                        <w:sz w:val="14"/>
                        <w:szCs w:val="14"/>
                        <w:lang w:val="en-US"/>
                      </w:rPr>
                      <w:t>Bevragen op peildatum</w:t>
                    </w:r>
                  </w:p>
                </w:txbxContent>
              </v:textbox>
            </v:rect>
            <v:rect id="Rectangle 1891" o:spid="_x0000_s1577" style="position:absolute;left:29356;top:10909;width:685;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077GwQAA&#10;ANwAAAAPAAAAZHJzL2Rvd25yZXYueG1sRI/disIwFITvF3yHcATv1tSCi3SNsiwIKt5YfYBDc/rD&#10;Jicliba+vRGEvRxm5htmvR2tEXfyoXOsYDHPQBBXTnfcKLhedp8rECEiazSOScGDAmw3k481FtoN&#10;fKZ7GRuRIBwKVNDG2BdShqoli2HueuLk1c5bjEn6RmqPQ4JbI/Ms+5IWO04LLfb021L1V96sAnkp&#10;d8OqND5zx7w+mcP+XJNTajYdf75BRBrjf/jd3msFy0UOrzPpCMjN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adO+xsEAAADcAAAADwAAAAAAAAAAAAAAAACXAgAAZHJzL2Rvd25y&#10;ZXYueG1sUEsFBgAAAAAEAAQA9QAAAIUDAAAAAA==&#10;" filled="f" stroked="f">
              <v:textbox style="mso-next-textbox:#Rectangle 1891;mso-fit-shape-to-text:t" inset="0,0,0,0">
                <w:txbxContent>
                  <w:p w:rsidR="00FA29CE" w:rsidRDefault="00FA29CE" w:rsidP="00EE4112">
                    <w:r>
                      <w:rPr>
                        <w:rFonts w:cs="Arial"/>
                        <w:color w:val="008000"/>
                        <w:sz w:val="14"/>
                        <w:szCs w:val="14"/>
                        <w:lang w:val="en-US"/>
                      </w:rPr>
                      <w:t>O</w:t>
                    </w:r>
                  </w:p>
                </w:txbxContent>
              </v:textbox>
            </v:rect>
            <v:rect id="Rectangle 1892" o:spid="_x0000_s1578" style="position:absolute;left:209;top:11988;width:3766;height:1054;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nxtdwgAA&#10;ANwAAAAPAAAAZHJzL2Rvd25yZXYueG1sRI/NigIxEITvgu8QWvCmGRUXGY0iguAuXhx9gGbS84NJ&#10;Z0iiM/v2m4WFPRZV9RW1OwzWiDf50DpWsJhnIIhLp1uuFTzu59kGRIjIGo1jUvBNAQ778WiHuXY9&#10;3+hdxFokCIccFTQxdrmUoWzIYpi7jjh5lfMWY5K+ltpjn+DWyGWWfUiLLaeFBjs6NVQ+i5dVIO/F&#10;ud8Uxmfua1ldzeflVpFTajoZjlsQkYb4H/5rX7SC9WIFv2fSEZD7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afG13CAAAA3AAAAA8AAAAAAAAAAAAAAAAAlwIAAGRycy9kb3du&#10;cmV2LnhtbFBLBQYAAAAABAAEAPUAAACGAwAAAAA=&#10;" filled="f" stroked="f">
              <v:textbox style="mso-next-textbox:#Rectangle 1892;mso-fit-shape-to-text:t" inset="0,0,0,0">
                <w:txbxContent>
                  <w:p w:rsidR="00FA29CE" w:rsidRDefault="00FA29CE" w:rsidP="00EE4112">
                    <w:r>
                      <w:rPr>
                        <w:rFonts w:cs="Arial"/>
                        <w:b/>
                        <w:bCs/>
                        <w:color w:val="0000FF"/>
                        <w:sz w:val="14"/>
                        <w:szCs w:val="14"/>
                        <w:lang w:val="en-US"/>
                      </w:rPr>
                      <w:t>RFC0051</w:t>
                    </w:r>
                  </w:p>
                </w:txbxContent>
              </v:textbox>
            </v:rect>
            <v:rect id="Rectangle 1893" o:spid="_x0000_s1579" style="position:absolute;left:4654;top:11988;width:14402;height:102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JdoMpwgAA&#10;ANwAAAAPAAAAZHJzL2Rvd25yZXYueG1sRI/NigIxEITvgu8QWvCmGUUXGY0iguAuXhx9gGbS84NJ&#10;Z0iiM/v2m4WFPRZV9RW1OwzWiDf50DpWsJhnIIhLp1uuFTzu59kGRIjIGo1jUvBNAQ778WiHuXY9&#10;3+hdxFokCIccFTQxdrmUoWzIYpi7jjh5lfMWY5K+ltpjn+DWyGWWfUiLLaeFBjs6NVQ+i5dVIO/F&#10;ud8Uxmfua1ldzeflVpFTajoZjlsQkYb4H/5rX7SC9WIFv2fSEZD7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l2gynCAAAA3AAAAA8AAAAAAAAAAAAAAAAAlwIAAGRycy9kb3du&#10;cmV2LnhtbFBLBQYAAAAABAAEAPUAAACGAwAAAAA=&#10;" filled="f" stroked="f">
              <v:textbox style="mso-next-textbox:#Rectangle 1893;mso-fit-shape-to-text:t" inset="0,0,0,0">
                <w:txbxContent>
                  <w:p w:rsidR="00FA29CE" w:rsidRDefault="00FA29CE" w:rsidP="00EE4112">
                    <w:r>
                      <w:rPr>
                        <w:rFonts w:cs="Arial"/>
                        <w:color w:val="0000FF"/>
                        <w:sz w:val="14"/>
                        <w:szCs w:val="14"/>
                        <w:lang w:val="en-US"/>
                      </w:rPr>
                      <w:t>Aanpassen voorschriften voor wsdl's</w:t>
                    </w:r>
                  </w:p>
                </w:txbxContent>
              </v:textbox>
            </v:rect>
            <v:rect id="Rectangle 1894" o:spid="_x0000_s1580" style="position:absolute;left:29356;top:11988;width:685;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OiaywgAA&#10;ANwAAAAPAAAAZHJzL2Rvd25yZXYueG1sRI/disIwFITvhX2HcATvbKrgIl2jLIKg4o11H+DQnP6w&#10;yUlJsra+vRGEvRxm5htmsxutEXfyoXOsYJHlIIgrpztuFPzcDvM1iBCRNRrHpOBBAXbbj8kGC+0G&#10;vtK9jI1IEA4FKmhj7AspQ9WSxZC5njh5tfMWY5K+kdrjkODWyGWef0qLHaeFFnvat1T9ln9WgbyV&#10;h2FdGp+787K+mNPxWpNTajYdv79ARBrjf/jdPmoFq8UKXmfSEZDbJ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Y6JrLCAAAA3AAAAA8AAAAAAAAAAAAAAAAAlwIAAGRycy9kb3du&#10;cmV2LnhtbFBLBQYAAAAABAAEAPUAAACGAwAAAAA=&#10;" filled="f" stroked="f">
              <v:textbox style="mso-next-textbox:#Rectangle 1894;mso-fit-shape-to-text:t" inset="0,0,0,0">
                <w:txbxContent>
                  <w:p w:rsidR="00FA29CE" w:rsidRDefault="00FA29CE" w:rsidP="00EE4112">
                    <w:r>
                      <w:rPr>
                        <w:rFonts w:cs="Arial"/>
                        <w:color w:val="008000"/>
                        <w:sz w:val="14"/>
                        <w:szCs w:val="14"/>
                        <w:lang w:val="en-US"/>
                      </w:rPr>
                      <w:t>G</w:t>
                    </w:r>
                  </w:p>
                </w:txbxContent>
              </v:textbox>
            </v:rect>
            <v:rect id="Rectangle 1895" o:spid="_x0000_s1581" style="position:absolute;left:34321;top:11969;width:426;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6LjFwQAA&#10;ANwAAAAPAAAAZHJzL2Rvd25yZXYueG1sRI/NigIxEITvC75DaMHbmlFQZDSKCIIre3H0AZpJzw8m&#10;nSGJzuzbmwXBY1FVX1Gb3WCNeJIPrWMFs2kGgrh0uuVawe16/F6BCBFZo3FMCv4owG47+tpgrl3P&#10;F3oWsRYJwiFHBU2MXS5lKBuyGKauI05e5bzFmKSvpfbYJ7g1cp5lS2mx5bTQYEeHhsp78bAK5LU4&#10;9qvC+Myd59Wv+TldKnJKTcbDfg0i0hA/4Xf7pBUsZkv4P5OOgNy+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Fui4xcEAAADcAAAADwAAAAAAAAAAAAAAAACXAgAAZHJzL2Rvd25y&#10;ZXYueG1sUEsFBgAAAAAEAAQA9QAAAIUDAAAAAA==&#10;" filled="f" stroked="f">
              <v:textbox style="mso-next-textbox:#Rectangle 1895;mso-fit-shape-to-text:t" inset="0,0,0,0">
                <w:txbxContent>
                  <w:p w:rsidR="00FA29CE" w:rsidRDefault="00FA29CE" w:rsidP="00EE4112">
                    <w:r>
                      <w:rPr>
                        <w:rFonts w:cs="Arial"/>
                        <w:color w:val="000000"/>
                        <w:sz w:val="14"/>
                        <w:szCs w:val="14"/>
                        <w:lang w:val="en-US"/>
                      </w:rPr>
                      <w:t>x</w:t>
                    </w:r>
                  </w:p>
                </w:txbxContent>
              </v:textbox>
            </v:rect>
            <v:rect id="Rectangle 1896" o:spid="_x0000_s1582" style="position:absolute;left:38684;top:11969;width:425;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pB1ewgAA&#10;ANwAAAAPAAAAZHJzL2Rvd25yZXYueG1sRI/NigIxEITvgu8QWvCmGQVdGY0iguAuXhx9gGbS84NJ&#10;Z0iiM/v2m4WFPRZV9RW1OwzWiDf50DpWsJhnIIhLp1uuFTzu59kGRIjIGo1jUvBNAQ778WiHuXY9&#10;3+hdxFokCIccFTQxdrmUoWzIYpi7jjh5lfMWY5K+ltpjn+DWyGWWraXFltNCgx2dGiqfxcsqkPfi&#10;3G8K4zP3tayu5vNyq8gpNZ0Mxy2ISEP8D/+1L1rBavEBv2fSEZD7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mkHV7CAAAA3AAAAA8AAAAAAAAAAAAAAAAAlwIAAGRycy9kb3du&#10;cmV2LnhtbFBLBQYAAAAABAAEAPUAAACGAwAAAAA=&#10;" filled="f" stroked="f">
              <v:textbox style="mso-next-textbox:#Rectangle 1896;mso-fit-shape-to-text:t" inset="0,0,0,0">
                <w:txbxContent>
                  <w:p w:rsidR="00FA29CE" w:rsidRDefault="00FA29CE" w:rsidP="00EE4112">
                    <w:r>
                      <w:rPr>
                        <w:rFonts w:cs="Arial"/>
                        <w:color w:val="000000"/>
                        <w:sz w:val="14"/>
                        <w:szCs w:val="14"/>
                        <w:lang w:val="en-US"/>
                      </w:rPr>
                      <w:t>x</w:t>
                    </w:r>
                  </w:p>
                </w:txbxContent>
              </v:textbox>
            </v:rect>
            <v:rect id="Rectangle 1897" o:spid="_x0000_s1583" style="position:absolute;left:209;top:13068;width:3766;height:1054;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O4kswAAA&#10;ANwAAAAPAAAAZHJzL2Rvd25yZXYueG1sRE9LasMwEN0XcgcxgewaOYEU40Y2JRBISzaxe4DBGn+o&#10;NDKSEru3rxaBLh/vf6wWa8SDfBgdK9htMxDErdMj9wq+m/NrDiJEZI3GMSn4pQBVuXo5YqHdzDd6&#10;1LEXKYRDgQqGGKdCytAOZDFs3UScuM55izFB30vtcU7h1sh9lr1JiyOnhgEnOg3U/tR3q0A29XnO&#10;a+Mz97XvrubzcuvIKbVZLx/vICIt8V/8dF+0gsMurU1n0hGQ5R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IO4kswAAAANwAAAAPAAAAAAAAAAAAAAAAAJcCAABkcnMvZG93bnJl&#10;di54bWxQSwUGAAAAAAQABAD1AAAAhAMAAAAA&#10;" filled="f" stroked="f">
              <v:textbox style="mso-next-textbox:#Rectangle 1897;mso-fit-shape-to-text:t" inset="0,0,0,0">
                <w:txbxContent>
                  <w:p w:rsidR="00FA29CE" w:rsidRDefault="00FA29CE" w:rsidP="00EE4112">
                    <w:r>
                      <w:rPr>
                        <w:rFonts w:cs="Arial"/>
                        <w:b/>
                        <w:bCs/>
                        <w:color w:val="0000FF"/>
                        <w:sz w:val="14"/>
                        <w:szCs w:val="14"/>
                        <w:lang w:val="en-US"/>
                      </w:rPr>
                      <w:t>RFC0052</w:t>
                    </w:r>
                  </w:p>
                </w:txbxContent>
              </v:textbox>
            </v:rect>
            <v:rect id="Rectangle 1898" o:spid="_x0000_s1584" style="position:absolute;left:4654;top:13068;width:5836;height:1022;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dyy3wgAA&#10;ANwAAAAPAAAAZHJzL2Rvd25yZXYueG1sRI/NigIxEITvgu8QWvCmGQUXdzSKCIIuXhz3AZpJzw8m&#10;nSHJOrNvbxaEPRZV9RW13Q/WiCf50DpWsJhnIIhLp1uuFXzfT7M1iBCRNRrHpOCXAux349EWc+16&#10;vtGziLVIEA45Kmhi7HIpQ9mQxTB3HXHyKuctxiR9LbXHPsGtkcss+5AWW04LDXZ0bKh8FD9WgbwX&#10;p35dGJ+5r2V1NZfzrSKn1HQyHDYgIg3xP/xun7WC1eIT/s6kIyB3L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d3LLfCAAAA3AAAAA8AAAAAAAAAAAAAAAAAlwIAAGRycy9kb3du&#10;cmV2LnhtbFBLBQYAAAAABAAEAPUAAACGAwAAAAA=&#10;" filled="f" stroked="f">
              <v:textbox style="mso-next-textbox:#Rectangle 1898;mso-fit-shape-to-text:t" inset="0,0,0,0">
                <w:txbxContent>
                  <w:p w:rsidR="00FA29CE" w:rsidRDefault="00FA29CE" w:rsidP="00EE4112">
                    <w:r>
                      <w:rPr>
                        <w:rFonts w:cs="Arial"/>
                        <w:color w:val="0000FF"/>
                        <w:sz w:val="14"/>
                        <w:szCs w:val="14"/>
                        <w:lang w:val="en-US"/>
                      </w:rPr>
                      <w:t>Metagegevens</w:t>
                    </w:r>
                  </w:p>
                </w:txbxContent>
              </v:textbox>
            </v:rect>
            <v:rect id="Rectangle 1899" o:spid="_x0000_s1585" style="position:absolute;left:29438;top:13068;width:546;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4IU+XvgAA&#10;ANwAAAAPAAAAZHJzL2Rvd25yZXYueG1sRE/LisIwFN0L/kO4wuw0tTAi1SgiCI7MxuoHXJrbByY3&#10;JYm28/dmMeDycN7b/WiNeJEPnWMFy0UGgrhyuuNGwf12mq9BhIis0TgmBX8UYL+bTrZYaDfwlV5l&#10;bEQK4VCggjbGvpAyVC1ZDAvXEyeudt5iTNA3UnscUrg1Ms+ylbTYcWposadjS9WjfFoF8laehnVp&#10;fOYuef1rfs7XmpxSX7PxsAERaYwf8b/7rBV852l+OpOOgNy9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OCFPl74AAADcAAAADwAAAAAAAAAAAAAAAACXAgAAZHJzL2Rvd25yZXYu&#10;eG1sUEsFBgAAAAAEAAQA9QAAAIIDAAAAAA==&#10;" filled="f" stroked="f">
              <v:textbox style="mso-next-textbox:#Rectangle 1899;mso-fit-shape-to-text:t" inset="0,0,0,0">
                <w:txbxContent>
                  <w:p w:rsidR="00FA29CE" w:rsidRDefault="00FA29CE" w:rsidP="00EE4112">
                    <w:r>
                      <w:rPr>
                        <w:rFonts w:cs="Arial"/>
                        <w:color w:val="FF0000"/>
                        <w:sz w:val="14"/>
                        <w:szCs w:val="14"/>
                        <w:lang w:val="en-US"/>
                      </w:rPr>
                      <w:t>T</w:t>
                    </w:r>
                  </w:p>
                </w:txbxContent>
              </v:textbox>
            </v:rect>
            <v:rect id="Rectangle 1900" o:spid="_x0000_s1586" style="position:absolute;left:34321;top:13049;width:426;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beoMwQAA&#10;ANwAAAAPAAAAZHJzL2Rvd25yZXYueG1sRI/disIwFITvF3yHcATv1tSCi3SNsiwIKt5YfYBDc/rD&#10;Jicliba+vRGEvRxm5htmvR2tEXfyoXOsYDHPQBBXTnfcKLhedp8rECEiazSOScGDAmw3k481FtoN&#10;fKZ7GRuRIBwKVNDG2BdShqoli2HueuLk1c5bjEn6RmqPQ4JbI/Ms+5IWO04LLfb021L1V96sAnkp&#10;d8OqND5zx7w+mcP+XJNTajYdf75BRBrjf/jd3msFy3wBrzPpCMjN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V23qDMEAAADcAAAADwAAAAAAAAAAAAAAAACXAgAAZHJzL2Rvd25y&#10;ZXYueG1sUEsFBgAAAAAEAAQA9QAAAIUDAAAAAA==&#10;" filled="f" stroked="f">
              <v:textbox style="mso-next-textbox:#Rectangle 1900;mso-fit-shape-to-text:t" inset="0,0,0,0">
                <w:txbxContent>
                  <w:p w:rsidR="00FA29CE" w:rsidRDefault="00FA29CE" w:rsidP="00EE4112">
                    <w:r>
                      <w:rPr>
                        <w:rFonts w:cs="Arial"/>
                        <w:color w:val="000000"/>
                        <w:sz w:val="14"/>
                        <w:szCs w:val="14"/>
                        <w:lang w:val="en-US"/>
                      </w:rPr>
                      <w:t>x</w:t>
                    </w:r>
                  </w:p>
                </w:txbxContent>
              </v:textbox>
            </v:rect>
            <v:rect id="Rectangle 1901" o:spid="_x0000_s1587" style="position:absolute;left:38684;top:13049;width:425;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" filled="f" stroked="f">
              <v:textbox style="mso-next-textbox:#Rectangle 1901;mso-fit-shape-to-text:t" inset="0,0,0,0">
                <w:txbxContent>
                  <w:p w:rsidR="00FA29CE" w:rsidRDefault="00FA29CE" w:rsidP="00EE4112">
                    <w:r>
                      <w:rPr>
                        <w:rFonts w:cs="Arial"/>
                        <w:color w:val="000000"/>
                        <w:sz w:val="14"/>
                        <w:szCs w:val="14"/>
                        <w:lang w:val="en-US"/>
                      </w:rPr>
                      <w:t>x</w:t>
                    </w:r>
                  </w:p>
                </w:txbxContent>
              </v:textbox>
            </v:rect>
            <v:rect id="Rectangle 1902" o:spid="_x0000_s1588" style="position:absolute;left:209;top:14154;width:3766;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89HgwgAA&#10;ANwAAAAPAAAAZHJzL2Rvd25yZXYueG1sRI/dagIxFITvBd8hHME7zbrSIqtRRBBs6Y2rD3DYnP3B&#10;5GRJort9+6ZQ6OUwM98wu8NojXiRD51jBatlBoK4crrjRsH9dl5sQISIrNE4JgXfFOCwn052WGg3&#10;8JVeZWxEgnAoUEEbY19IGaqWLIal64mTVztvMSbpG6k9Dglujcyz7F1a7DgttNjTqaXqUT6tAnkr&#10;z8OmND5zn3n9ZT4u15qcUvPZeNyCiDTG//Bf+6IVvOVr+D2TjoDc/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jz0eDCAAAA3AAAAA8AAAAAAAAAAAAAAAAAlwIAAGRycy9kb3du&#10;cmV2LnhtbFBLBQYAAAAABAAEAPUAAACGAwAAAAA=&#10;" filled="f" stroked="f">
              <v:textbox style="mso-next-textbox:#Rectangle 1902;mso-fit-shape-to-text:t" inset="0,0,0,0">
                <w:txbxContent>
                  <w:p w:rsidR="00FA29CE" w:rsidRDefault="00FA29CE" w:rsidP="00EE4112">
                    <w:r>
                      <w:rPr>
                        <w:rFonts w:cs="Arial"/>
                        <w:color w:val="0000FF"/>
                        <w:sz w:val="14"/>
                        <w:szCs w:val="14"/>
                        <w:lang w:val="en-US"/>
                      </w:rPr>
                      <w:t>RFC0053</w:t>
                    </w:r>
                  </w:p>
                </w:txbxContent>
              </v:textbox>
            </v:rect>
            <v:rect id="Rectangle 1903" o:spid="_x0000_s1589" style="position:absolute;left:4654;top:14154;width:20415;height:1022;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HGkmUwgAA&#10;ANwAAAAPAAAAZHJzL2Rvd25yZXYueG1sRI/dagIxFITvBd8hHME7zbrYIqtRRBBs6Y2rD3DYnP3B&#10;5GRJort9+6ZQ6OUwM98wu8NojXiRD51jBatlBoK4crrjRsH9dl5sQISIrNE4JgXfFOCwn052WGg3&#10;8JVeZWxEgnAoUEEbY19IGaqWLIal64mTVztvMSbpG6k9Dglujcyz7F1a7DgttNjTqaXqUT6tAnkr&#10;z8OmND5zn3n9ZT4u15qcUvPZeNyCiDTG//Bf+6IVvOVr+D2TjoDc/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caSZTCAAAA3AAAAA8AAAAAAAAAAAAAAAAAlwIAAGRycy9kb3du&#10;cmV2LnhtbFBLBQYAAAAABAAEAPUAAACGAwAAAAA=&#10;" filled="f" stroked="f">
              <v:textbox style="mso-next-textbox:#Rectangle 1903;mso-fit-shape-to-text:t" inset="0,0,0,0">
                <w:txbxContent>
                  <w:p w:rsidR="00FA29CE" w:rsidRDefault="00FA29CE" w:rsidP="00EE4112">
                    <w:r w:rsidRPr="001E056C">
                      <w:rPr>
                        <w:rFonts w:cs="Arial"/>
                        <w:color w:val="0000FF"/>
                        <w:sz w:val="14"/>
                        <w:szCs w:val="14"/>
                        <w:lang w:val="nl-NL"/>
                      </w:rPr>
                      <w:t>Aanpassen StUF aan eisen vanuit service oriëntatie</w:t>
                    </w:r>
                  </w:p>
                </w:txbxContent>
              </v:textbox>
            </v:rect>
            <v:rect id="Rectangle 1904" o:spid="_x0000_s1590" style="position:absolute;left:29438;top:14154;width:546;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VuwPwQAA&#10;ANwAAAAPAAAAZHJzL2Rvd25yZXYueG1sRI/disIwFITvhX2HcIS909SCi1SjiCC44o3VBzg0pz+Y&#10;nJQka7tvbxaEvRxm5htmsxutEU/yoXOsYDHPQBBXTnfcKLjfjrMViBCRNRrHpOCXAuy2H5MNFtoN&#10;fKVnGRuRIBwKVNDG2BdShqoli2HueuLk1c5bjEn6RmqPQ4JbI/Ms+5IWO04LLfZ0aKl6lD9WgbyV&#10;x2FVGp+5c15fzPfpWpNT6nM67tcgIo3xP/xun7SCZb6EvzPpCMjt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KFbsD8EAAADcAAAADwAAAAAAAAAAAAAAAACXAgAAZHJzL2Rvd25y&#10;ZXYueG1sUEsFBgAAAAAEAAQA9QAAAIUDAAAAAA==&#10;" filled="f" stroked="f">
              <v:textbox style="mso-next-textbox:#Rectangle 1904;mso-fit-shape-to-text:t" inset="0,0,0,0">
                <w:txbxContent>
                  <w:p w:rsidR="00FA29CE" w:rsidRDefault="00FA29CE" w:rsidP="00EE4112">
                    <w:r>
                      <w:rPr>
                        <w:rFonts w:cs="Arial"/>
                        <w:color w:val="FF0000"/>
                        <w:sz w:val="14"/>
                        <w:szCs w:val="14"/>
                        <w:lang w:val="en-US"/>
                      </w:rPr>
                      <w:t>T</w:t>
                    </w:r>
                  </w:p>
                </w:txbxContent>
              </v:textbox>
            </v:rect>
            <v:rect id="Rectangle 1905" o:spid="_x0000_s1591" style="position:absolute;left:209;top:15233;width:3766;height:1054;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YhHJ4wQAA&#10;ANwAAAAPAAAAZHJzL2Rvd25yZXYueG1sRI/disIwFITvF3yHcBa8W9MtKFKNsiwIKntj9QEOzekP&#10;Jicliba+vVkQvBxm5htmvR2tEXfyoXOs4HuWgSCunO64UXA5776WIEJE1mgck4IHBdhuJh9rLLQb&#10;+ET3MjYiQTgUqKCNsS+kDFVLFsPM9cTJq523GJP0jdQehwS3RuZZtpAWO04LLfb021J1LW9WgTyX&#10;u2FZGp+5Y17/mcP+VJNTavo5/qxARBrjO/xq77WCeb6A/zPpCMjN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2IRyeMEAAADcAAAADwAAAAAAAAAAAAAAAACXAgAAZHJzL2Rvd25y&#10;ZXYueG1sUEsFBgAAAAAEAAQA9QAAAIUDAAAAAA==&#10;" filled="f" stroked="f">
              <v:textbox style="mso-next-textbox:#Rectangle 1905;mso-fit-shape-to-text:t" inset="0,0,0,0">
                <w:txbxContent>
                  <w:p w:rsidR="00FA29CE" w:rsidRDefault="00FA29CE" w:rsidP="00EE4112">
                    <w:r>
                      <w:rPr>
                        <w:rFonts w:cs="Arial"/>
                        <w:b/>
                        <w:bCs/>
                        <w:color w:val="0000FF"/>
                        <w:sz w:val="14"/>
                        <w:szCs w:val="14"/>
                        <w:lang w:val="en-US"/>
                      </w:rPr>
                      <w:t>RFC0054</w:t>
                    </w:r>
                  </w:p>
                </w:txbxContent>
              </v:textbox>
            </v:rect>
            <v:rect id="Rectangle 1906" o:spid="_x0000_s1592" style="position:absolute;left:4654;top:15233;width:11170;height:102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3yNfjwgAA&#10;ANwAAAAPAAAAZHJzL2Rvd25yZXYueG1sRI/dagIxFITvBd8hHME7zbpgK6tRRBBs6Y2rD3DYnP3B&#10;5GRJort9+6ZQ6OUwM98wu8NojXiRD51jBatlBoK4crrjRsH9dl5sQISIrNE4JgXfFOCwn052WGg3&#10;8JVeZWxEgnAoUEEbY19IGaqWLIal64mTVztvMSbpG6k9Dglujcyz7E1a7DgttNjTqaXqUT6tAnkr&#10;z8OmND5zn3n9ZT4u15qcUvPZeNyCiDTG//Bf+6IVrPN3+D2TjoDc/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fI1+PCAAAA3AAAAA8AAAAAAAAAAAAAAAAAlwIAAGRycy9kb3du&#10;cmV2LnhtbFBLBQYAAAAABAAEAPUAAACGAwAAAAA=&#10;" filled="f" stroked="f">
              <v:textbox style="mso-next-textbox:#Rectangle 1906;mso-fit-shape-to-text:t" inset="0,0,0,0">
                <w:txbxContent>
                  <w:p w:rsidR="00FA29CE" w:rsidRDefault="00FA29CE" w:rsidP="00EE4112">
                    <w:r>
                      <w:rPr>
                        <w:rFonts w:cs="Arial"/>
                        <w:color w:val="0000FF"/>
                        <w:sz w:val="14"/>
                        <w:szCs w:val="14"/>
                        <w:lang w:val="en-US"/>
                      </w:rPr>
                      <w:t>Het bevragen op supertypes</w:t>
                    </w:r>
                  </w:p>
                </w:txbxContent>
              </v:textbox>
            </v:rect>
            <v:rect id="Rectangle 1907" o:spid="_x0000_s1593" style="position:absolute;left:29400;top:15233;width:641;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V0ORvgAA&#10;ANwAAAAPAAAAZHJzL2Rvd25yZXYueG1sRE/LisIwFN0L/kO4wuw0tTAi1SgiCI7MxuoHXJrbByY3&#10;JYm28/dmMeDycN7b/WiNeJEPnWMFy0UGgrhyuuNGwf12mq9BhIis0TgmBX8UYL+bTrZYaDfwlV5l&#10;bEQK4VCggjbGvpAyVC1ZDAvXEyeudt5iTNA3UnscUrg1Ms+ylbTYcWposadjS9WjfFoF8laehnVp&#10;fOYuef1rfs7XmpxSX7PxsAERaYwf8b/7rBV852ltOpOOgNy9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xldDkb4AAADcAAAADwAAAAAAAAAAAAAAAACXAgAAZHJzL2Rvd25yZXYu&#10;eG1sUEsFBgAAAAAEAAQA9QAAAIIDAAAAAA==&#10;" filled="f" stroked="f">
              <v:textbox style="mso-next-textbox:#Rectangle 1907;mso-fit-shape-to-text:t" inset="0,0,0,0">
                <w:txbxContent>
                  <w:p w:rsidR="00FA29CE" w:rsidRDefault="00FA29CE" w:rsidP="00EE4112">
                    <w:r>
                      <w:rPr>
                        <w:rFonts w:cs="Arial"/>
                        <w:color w:val="FF0000"/>
                        <w:sz w:val="14"/>
                        <w:szCs w:val="14"/>
                        <w:lang w:val="en-US"/>
                      </w:rPr>
                      <w:t>N</w:t>
                    </w:r>
                  </w:p>
                </w:txbxContent>
              </v:textbox>
            </v:rect>
            <v:rect id="Rectangle 1908" o:spid="_x0000_s1594" style="position:absolute;left:34321;top:15214;width:426;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G+YKwgAA&#10;ANwAAAAPAAAAZHJzL2Rvd25yZXYueG1sRI/dagIxFITvC75DOIJ3NeuCRVejiCBo6Y2rD3DYnP3B&#10;5GRJUnf79qZQ6OUwM98w2/1ojXiSD51jBYt5BoK4crrjRsH9dnpfgQgRWaNxTAp+KMB+N3nbYqHd&#10;wFd6lrERCcKhQAVtjH0hZahashjmridOXu28xZikb6T2OCS4NTLPsg9pseO00GJPx5aqR/ltFchb&#10;eRpWpfGZ+8zrL3M5X2tySs2m42EDItIY/8N/7bNWsMzX8HsmHQG5ew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kb5grCAAAA3AAAAA8AAAAAAAAAAAAAAAAAlwIAAGRycy9kb3du&#10;cmV2LnhtbFBLBQYAAAAABAAEAPUAAACGAwAAAAA=&#10;" filled="f" stroked="f">
              <v:textbox style="mso-next-textbox:#Rectangle 1908;mso-fit-shape-to-text:t" inset="0,0,0,0">
                <w:txbxContent>
                  <w:p w:rsidR="00FA29CE" w:rsidRDefault="00FA29CE" w:rsidP="00EE4112">
                    <w:r>
                      <w:rPr>
                        <w:rFonts w:cs="Arial"/>
                        <w:color w:val="000000"/>
                        <w:sz w:val="14"/>
                        <w:szCs w:val="14"/>
                        <w:lang w:val="en-US"/>
                      </w:rPr>
                      <w:t>x</w:t>
                    </w:r>
                  </w:p>
                </w:txbxContent>
              </v:textbox>
            </v:rect>
            <v:rect id="Rectangle 1909" o:spid="_x0000_s1595" style="position:absolute;left:38684;top:15214;width:425;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9+NlKvwAA&#10;ANwAAAAPAAAAZHJzL2Rvd25yZXYueG1sRE/LisIwFN0L8w/hDsxO01EUqUaRAUEHN7Z+wKW5fWBy&#10;U5Jo699PFgMuD+e93Y/WiCf50DlW8D3LQBBXTnfcKLiVx+kaRIjIGo1jUvCiAPvdx2SLuXYDX+lZ&#10;xEakEA45Kmhj7HMpQ9WSxTBzPXHiauctxgR9I7XHIYVbI+dZtpIWO04NLfb001J1Lx5WgSyL47Au&#10;jM/c77y+mPPpWpNT6utzPGxARBrjW/zvPmkFy0Wan86kIyB3f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L342Uq/AAAA3AAAAA8AAAAAAAAAAAAAAAAAlwIAAGRycy9kb3ducmV2&#10;LnhtbFBLBQYAAAAABAAEAPUAAACDAwAAAAA=&#10;" filled="f" stroked="f">
              <v:textbox style="mso-next-textbox:#Rectangle 1909;mso-fit-shape-to-text:t" inset="0,0,0,0">
                <w:txbxContent>
                  <w:p w:rsidR="00FA29CE" w:rsidRDefault="00FA29CE" w:rsidP="00EE4112">
                    <w:r>
                      <w:rPr>
                        <w:rFonts w:cs="Arial"/>
                        <w:color w:val="000000"/>
                        <w:sz w:val="14"/>
                        <w:szCs w:val="14"/>
                        <w:lang w:val="en-US"/>
                      </w:rPr>
                      <w:t>x</w:t>
                    </w:r>
                  </w:p>
                </w:txbxContent>
              </v:textbox>
            </v:rect>
            <v:rect id="Rectangle 1910" o:spid="_x0000_s1596" style="position:absolute;left:209;top:16313;width:3766;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tHzRwgAA&#10;ANwAAAAPAAAAZHJzL2Rvd25yZXYueG1sRI/NigIxEITvgu8QWvCmGRUXGY0iguAuXhx9gGbS84NJ&#10;Z0iiM/v2m4WFPRZV9RW1OwzWiDf50DpWsJhnIIhLp1uuFTzu59kGRIjIGo1jUvBNAQ778WiHuXY9&#10;3+hdxFokCIccFTQxdrmUoWzIYpi7jjh5lfMWY5K+ltpjn+DWyGWWfUiLLaeFBjs6NVQ+i5dVIO/F&#10;ud8Uxmfua1ldzeflVpFTajoZjlsQkYb4H/5rX7SC9WoBv2fSEZD7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K0fNHCAAAA3AAAAA8AAAAAAAAAAAAAAAAAlwIAAGRycy9kb3du&#10;cmV2LnhtbFBLBQYAAAAABAAEAPUAAACGAwAAAAA=&#10;" filled="f" stroked="f">
              <v:textbox style="mso-next-textbox:#Rectangle 1910;mso-fit-shape-to-text:t" inset="0,0,0,0">
                <w:txbxContent>
                  <w:p w:rsidR="00FA29CE" w:rsidRDefault="00FA29CE" w:rsidP="00EE4112">
                    <w:r>
                      <w:rPr>
                        <w:rFonts w:cs="Arial"/>
                        <w:color w:val="0000FF"/>
                        <w:sz w:val="14"/>
                        <w:szCs w:val="14"/>
                        <w:lang w:val="en-US"/>
                      </w:rPr>
                      <w:t>RFC0055</w:t>
                    </w:r>
                  </w:p>
                </w:txbxContent>
              </v:textbox>
            </v:rect>
            <v:rect id="Rectangle 1911" o:spid="_x0000_s1597" style="position:absolute;left:4654;top:16313;width:22784;height:1022;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ZuKmwgAA&#10;ANwAAAAPAAAAZHJzL2Rvd25yZXYueG1sRI/dagIxFITvBd8hHME7zbrSIqtRRBBs6Y2rD3DYnP3B&#10;5GRJort9+6ZQ6OUwM98wu8NojXiRD51jBatlBoK4crrjRsH9dl5sQISIrNE4JgXfFOCwn052WGg3&#10;8JVeZWxEgnAoUEEbY19IGaqWLIal64mTVztvMSbpG6k9Dglujcyz7F1a7DgttNjTqaXqUT6tAnkr&#10;z8OmND5zn3n9ZT4u15qcUvPZeNyCiDTG//Bf+6IVvK1z+D2TjoDc/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Jm4qbCAAAA3AAAAA8AAAAAAAAAAAAAAAAAlwIAAGRycy9kb3du&#10;cmV2LnhtbFBLBQYAAAAABAAEAPUAAACGAwAAAAA=&#10;" filled="f" stroked="f">
              <v:textbox style="mso-next-textbox:#Rectangle 1911;mso-fit-shape-to-text:t" inset="0,0,0,0">
                <w:txbxContent>
                  <w:p w:rsidR="00FA29CE" w:rsidRDefault="00FA29CE" w:rsidP="00EE4112">
                    <w:r w:rsidRPr="001E056C">
                      <w:rPr>
                        <w:rFonts w:cs="Arial"/>
                        <w:color w:val="0000FF"/>
                        <w:sz w:val="14"/>
                        <w:szCs w:val="14"/>
                        <w:lang w:val="nl-NL"/>
                      </w:rPr>
                      <w:t>Kunnen vragen om tijdvakGeldigheid en tijdstipRegistratie</w:t>
                    </w:r>
                  </w:p>
                </w:txbxContent>
              </v:textbox>
            </v:rect>
            <v:rect id="Rectangle 1912" o:spid="_x0000_s1598" style="position:absolute;left:29400;top:16313;width:641;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Kkc9wgAA&#10;ANwAAAAPAAAAZHJzL2Rvd25yZXYueG1sRI/NigIxEITvgu8QWvCmGRVFZo0igqCLF8d9gGbS84NJ&#10;Z0iyzuzbbxYWPBZV9RW1OwzWiBf50DpWsJhnIIhLp1uuFXw9zrMtiBCRNRrHpOCHAhz249EOc+16&#10;vtOriLVIEA45Kmhi7HIpQ9mQxTB3HXHyKuctxiR9LbXHPsGtkcss20iLLaeFBjs6NVQ+i2+rQD6K&#10;c78tjM/c57K6mevlXpFTajoZjh8gIg3xHf5vX7SC9WoFf2fSEZD7X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0qRz3CAAAA3AAAAA8AAAAAAAAAAAAAAAAAlwIAAGRycy9kb3du&#10;cmV2LnhtbFBLBQYAAAAABAAEAPUAAACGAwAAAAA=&#10;" filled="f" stroked="f">
              <v:textbox style="mso-next-textbox:#Rectangle 1912;mso-fit-shape-to-text:t" inset="0,0,0,0">
                <w:txbxContent>
                  <w:p w:rsidR="00FA29CE" w:rsidRDefault="00FA29CE" w:rsidP="00EE4112">
                    <w:r>
                      <w:rPr>
                        <w:rFonts w:cs="Arial"/>
                        <w:color w:val="008000"/>
                        <w:sz w:val="14"/>
                        <w:szCs w:val="14"/>
                        <w:lang w:val="en-US"/>
                      </w:rPr>
                      <w:t>U</w:t>
                    </w:r>
                  </w:p>
                </w:txbxContent>
              </v:textbox>
            </v:rect>
            <v:rect id="Rectangle 1913" o:spid="_x0000_s1599" style="position:absolute;left:34321;top:16294;width:426;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w99JwgAA&#10;ANwAAAAPAAAAZHJzL2Rvd25yZXYueG1sRI/dagIxFITvC75DOIJ3NatWkdUoUhBs8cbVBzhszv5g&#10;crIkqbt9+6YgeDnMzDfMdj9YIx7kQ+tYwWyagSAunW65VnC7Ht/XIEJE1mgck4JfCrDfjd62mGvX&#10;84UeRaxFgnDIUUETY5dLGcqGLIap64iTVzlvMSbpa6k99glujZxn2UpabDktNNjRZ0PlvfixCuS1&#10;OPbrwvjMfc+rs/k6XSpySk3Gw2EDItIQX+Fn+6QVLBcf8H8mHQG5+w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LD30nCAAAA3AAAAA8AAAAAAAAAAAAAAAAAlwIAAGRycy9kb3du&#10;cmV2LnhtbFBLBQYAAAAABAAEAPUAAACGAwAAAAA=&#10;" filled="f" stroked="f">
              <v:textbox style="mso-next-textbox:#Rectangle 1913;mso-fit-shape-to-text:t" inset="0,0,0,0">
                <w:txbxContent>
                  <w:p w:rsidR="00FA29CE" w:rsidRDefault="00FA29CE" w:rsidP="00EE4112">
                    <w:r>
                      <w:rPr>
                        <w:rFonts w:cs="Arial"/>
                        <w:color w:val="000000"/>
                        <w:sz w:val="14"/>
                        <w:szCs w:val="14"/>
                        <w:lang w:val="en-US"/>
                      </w:rPr>
                      <w:t>x</w:t>
                    </w:r>
                  </w:p>
                </w:txbxContent>
              </v:textbox>
            </v:rect>
            <v:rect id="Rectangle 1914" o:spid="_x0000_s1600" style="position:absolute;left:38684;top:16294;width:425;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j3rSwgAA&#10;ANwAAAAPAAAAZHJzL2Rvd25yZXYueG1sRI/NigIxEITvgu8QWtibZlRcZNYoIggqXhz3AZpJzw8m&#10;nSHJOrNvvxGEPRZV9RW12Q3WiCf50DpWMJ9lIIhLp1uuFXzfj9M1iBCRNRrHpOCXAuy249EGc+16&#10;vtGziLVIEA45Kmhi7HIpQ9mQxTBzHXHyKuctxiR9LbXHPsGtkYss+5QWW04LDXZ0aKh8FD9WgbwX&#10;x35dGJ+5y6K6mvPpVpFT6mMy7L9ARBrif/jdPmkFq+UKXmfSEZDb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2PetLCAAAA3AAAAA8AAAAAAAAAAAAAAAAAlwIAAGRycy9kb3du&#10;cmV2LnhtbFBLBQYAAAAABAAEAPUAAACGAwAAAAA=&#10;" filled="f" stroked="f">
              <v:textbox style="mso-next-textbox:#Rectangle 1914;mso-fit-shape-to-text:t" inset="0,0,0,0">
                <w:txbxContent>
                  <w:p w:rsidR="00FA29CE" w:rsidRDefault="00FA29CE" w:rsidP="00EE4112">
                    <w:r>
                      <w:rPr>
                        <w:rFonts w:cs="Arial"/>
                        <w:color w:val="000000"/>
                        <w:sz w:val="14"/>
                        <w:szCs w:val="14"/>
                        <w:lang w:val="en-US"/>
                      </w:rPr>
                      <w:t>x</w:t>
                    </w:r>
                  </w:p>
                </w:txbxContent>
              </v:textbox>
            </v:rect>
            <v:rect id="Rectangle 1915" o:spid="_x0000_s1601" style="position:absolute;left:209;top:17392;width:3766;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XeSlwgAA&#10;ANwAAAAPAAAAZHJzL2Rvd25yZXYueG1sRI/NigIxEITvgu8QWvCmGZUVmTWKCIIuXhz3AZpJzw8m&#10;nSHJOrNvbxaEPRZV9RW13Q/WiCf50DpWsJhnIIhLp1uuFXzfT7MNiBCRNRrHpOCXAux349EWc+16&#10;vtGziLVIEA45Kmhi7HIpQ9mQxTB3HXHyKuctxiR9LbXHPsGtkcssW0uLLaeFBjs6NlQ+ih+rQN6L&#10;U78pjM/c17K6msv5VpFTajoZDp8gIg3xP/xun7WCj9Ua/s6kIyB3L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1d5KXCAAAA3AAAAA8AAAAAAAAAAAAAAAAAlwIAAGRycy9kb3du&#10;cmV2LnhtbFBLBQYAAAAABAAEAPUAAACGAwAAAAA=&#10;" filled="f" stroked="f">
              <v:textbox style="mso-next-textbox:#Rectangle 1915;mso-fit-shape-to-text:t" inset="0,0,0,0">
                <w:txbxContent>
                  <w:p w:rsidR="00FA29CE" w:rsidRDefault="00FA29CE" w:rsidP="00EE4112">
                    <w:r>
                      <w:rPr>
                        <w:rFonts w:cs="Arial"/>
                        <w:color w:val="0000FF"/>
                        <w:sz w:val="14"/>
                        <w:szCs w:val="14"/>
                        <w:lang w:val="en-US"/>
                      </w:rPr>
                      <w:t>RFC0056</w:t>
                    </w:r>
                  </w:p>
                </w:txbxContent>
              </v:textbox>
            </v:rect>
            <v:rect id="Rectangle 1916" o:spid="_x0000_s1602" style="position:absolute;left:4654;top:17392;width:13843;height:102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wnDXwgAA&#10;ANwAAAAPAAAAZHJzL2Rvd25yZXYueG1sRI/dagIxFITvC75DOIJ3NatS0dUoUhBs8cbVBzhszv5g&#10;crIkqbt9+6YgeDnMzDfMdj9YIx7kQ+tYwWyagSAunW65VnC7Ht9XIEJE1mgck4JfCrDfjd62mGvX&#10;84UeRaxFgnDIUUETY5dLGcqGLIap64iTVzlvMSbpa6k99glujZxn2VJabDktNNjRZ0PlvfixCuS1&#10;OParwvjMfc+rs/k6XSpySk3Gw2EDItIQX+Fn+6QVfCzW8H8mHQG5+w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zCcNfCAAAA3AAAAA8AAAAAAAAAAAAAAAAAlwIAAGRycy9kb3du&#10;cmV2LnhtbFBLBQYAAAAABAAEAPUAAACGAwAAAAA=&#10;" filled="f" stroked="f">
              <v:textbox style="mso-next-textbox:#Rectangle 1916;mso-fit-shape-to-text:t" inset="0,0,0,0">
                <w:txbxContent>
                  <w:p w:rsidR="00FA29CE" w:rsidRDefault="00FA29CE" w:rsidP="00EE4112">
                    <w:r>
                      <w:rPr>
                        <w:rFonts w:cs="Arial"/>
                        <w:color w:val="0000FF"/>
                        <w:sz w:val="14"/>
                        <w:szCs w:val="14"/>
                        <w:lang w:val="en-US"/>
                      </w:rPr>
                      <w:t>Verduidelijk gebruik scope attribute</w:t>
                    </w:r>
                  </w:p>
                </w:txbxContent>
              </v:textbox>
            </v:rect>
            <v:rect id="Rectangle 1917" o:spid="_x0000_s1603" style="position:absolute;left:29400;top:17392;width:641;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qo3vwAA&#10;ANwAAAAPAAAAZHJzL2Rvd25yZXYueG1sRE/LisIwFN0L8w/hDsxO0xEVqUaRAUEHN7Z+wKW5fWBy&#10;U5Jo699PFgMuD+e93Y/WiCf50DlW8D3LQBBXTnfcKLiVx+kaRIjIGo1jUvCiAPvdx2SLuXYDX+lZ&#10;xEakEA45Kmhj7HMpQ9WSxTBzPXHiauctxgR9I7XHIYVbI+dZtpIWO04NLfb001J1Lx5WgSyL47Au&#10;jM/c77y+mPPpWpNT6utzPGxARBrjW/zvPmkFy0Wan86kIyB3f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X+qje/AAAA3AAAAA8AAAAAAAAAAAAAAAAAlwIAAGRycy9kb3ducmV2&#10;LnhtbFBLBQYAAAAABAAEAPUAAACDAwAAAAA=&#10;" filled="f" stroked="f">
              <v:textbox style="mso-next-textbox:#Rectangle 1917;mso-fit-shape-to-text:t" inset="0,0,0,0">
                <w:txbxContent>
                  <w:p w:rsidR="00FA29CE" w:rsidRDefault="00FA29CE" w:rsidP="00EE4112">
                    <w:r>
                      <w:rPr>
                        <w:rFonts w:cs="Arial"/>
                        <w:color w:val="008000"/>
                        <w:sz w:val="14"/>
                        <w:szCs w:val="14"/>
                        <w:lang w:val="en-US"/>
                      </w:rPr>
                      <w:t>U</w:t>
                    </w:r>
                  </w:p>
                </w:txbxContent>
              </v:textbox>
            </v:rect>
            <v:rect id="Rectangle 1918" o:spid="_x0000_s1604" style="position:absolute;left:34321;top:17373;width:426;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sg+swgAA&#10;ANwAAAAPAAAAZHJzL2Rvd25yZXYueG1sRI/NigIxEITvgu8QWvCmGUUXGY0iguAuXhx9gGbS84NJ&#10;Z0iiM/v2m4WFPRZV9RW1OwzWiDf50DpWsJhnIIhLp1uuFTzu59kGRIjIGo1jUvBNAQ778WiHuXY9&#10;3+hdxFokCIccFTQxdrmUoWzIYpi7jjh5lfMWY5K+ltpjn+DWyGWWfUiLLaeFBjs6NVQ+i5dVIO/F&#10;ud8Uxmfua1ldzeflVpFTajoZjlsQkYb4H/5rX7SC9WoBv2fSEZD7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qyD6zCAAAA3AAAAA8AAAAAAAAAAAAAAAAAlwIAAGRycy9kb3du&#10;cmV2LnhtbFBLBQYAAAAABAAEAPUAAACGAwAAAAA=&#10;" filled="f" stroked="f">
              <v:textbox style="mso-next-textbox:#Rectangle 1918;mso-fit-shape-to-text:t" inset="0,0,0,0">
                <w:txbxContent>
                  <w:p w:rsidR="00FA29CE" w:rsidRDefault="00FA29CE" w:rsidP="00EE4112">
                    <w:r>
                      <w:rPr>
                        <w:rFonts w:cs="Arial"/>
                        <w:color w:val="000000"/>
                        <w:sz w:val="14"/>
                        <w:szCs w:val="14"/>
                        <w:lang w:val="en-US"/>
                      </w:rPr>
                      <w:t>x</w:t>
                    </w:r>
                  </w:p>
                </w:txbxContent>
              </v:textbox>
            </v:rect>
            <v:rect id="Rectangle 1919" o:spid="_x0000_s1605" style="position:absolute;left:38684;top:17373;width:425;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6YJHbwgAA&#10;ANwAAAAPAAAAZHJzL2Rvd25yZXYueG1sRI/dagIxFITvBd8hHME7zbrYIqtRRBBs6Y2rD3DYnP3B&#10;5GRJort9+6ZQ6OUwM98wu8NojXiRD51jBatlBoK4crrjRsH9dl5sQISIrNE4JgXfFOCwn052WGg3&#10;8JVeZWxEgnAoUEEbY19IGaqWLIal64mTVztvMSbpG6k9Dglujcyz7F1a7DgttNjTqaXqUT6tAnkr&#10;z8OmND5zn3n9ZT4u15qcUvPZeNyCiDTG//Bf+6IVvK1z+D2TjoDc/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pgkdvCAAAA3AAAAA8AAAAAAAAAAAAAAAAAlwIAAGRycy9kb3du&#10;cmV2LnhtbFBLBQYAAAAABAAEAPUAAACGAwAAAAA=&#10;" filled="f" stroked="f">
              <v:textbox style="mso-next-textbox:#Rectangle 1919;mso-fit-shape-to-text:t" inset="0,0,0,0">
                <w:txbxContent>
                  <w:p w:rsidR="00FA29CE" w:rsidRDefault="00FA29CE" w:rsidP="00EE4112">
                    <w:r>
                      <w:rPr>
                        <w:rFonts w:cs="Arial"/>
                        <w:color w:val="000000"/>
                        <w:sz w:val="14"/>
                        <w:szCs w:val="14"/>
                        <w:lang w:val="en-US"/>
                      </w:rPr>
                      <w:t>x</w:t>
                    </w:r>
                  </w:p>
                </w:txbxContent>
              </v:textbox>
            </v:rect>
            <v:rect id="Rectangle 1920" o:spid="_x0000_s1606" style="position:absolute;left:209;top:18472;width:3766;height:1054;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LDRAwgAA&#10;ANwAAAAPAAAAZHJzL2Rvd25yZXYueG1sRI/dagIxFITvC75DOIJ3NatWkdUoUhBs8cbVBzhszv5g&#10;crIkqbt9+6YgeDnMzDfMdj9YIx7kQ+tYwWyagSAunW65VnC7Ht/XIEJE1mgck4JfCrDfjd62mGvX&#10;84UeRaxFgnDIUUETY5dLGcqGLIap64iTVzlvMSbpa6k99glujZxn2UpabDktNNjRZ0PlvfixCuS1&#10;OPbrwvjMfc+rs/k6XSpySk3Gw2EDItIQX+Fn+6QVLD8W8H8mHQG5+w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UsNEDCAAAA3AAAAA8AAAAAAAAAAAAAAAAAlwIAAGRycy9kb3du&#10;cmV2LnhtbFBLBQYAAAAABAAEAPUAAACGAwAAAAA=&#10;" filled="f" stroked="f">
              <v:textbox style="mso-next-textbox:#Rectangle 1920;mso-fit-shape-to-text:t" inset="0,0,0,0">
                <w:txbxContent>
                  <w:p w:rsidR="00FA29CE" w:rsidRDefault="00FA29CE" w:rsidP="00EE4112">
                    <w:r>
                      <w:rPr>
                        <w:rFonts w:cs="Arial"/>
                        <w:b/>
                        <w:bCs/>
                        <w:color w:val="0000FF"/>
                        <w:sz w:val="14"/>
                        <w:szCs w:val="14"/>
                        <w:lang w:val="en-US"/>
                      </w:rPr>
                      <w:t>RFC0057</w:t>
                    </w:r>
                  </w:p>
                </w:txbxContent>
              </v:textbox>
            </v:rect>
            <v:rect id="Rectangle 1921" o:spid="_x0000_s1607" style="position:absolute;left:4654;top:18472;width:20561;height:1022;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N11lwgAA&#10;ANwAAAAPAAAAZHJzL2Rvd25yZXYueG1sRI/NigIxEITvgu8QWtibZhR0ZdYoIggqXhz3AZpJzw8m&#10;nSHJOrNvvxGEPRZV9RW12Q3WiCf50DpWMJ9lIIhLp1uuFXzfj9M1iBCRNRrHpOCXAuy249EGc+16&#10;vtGziLVIEA45Kmhi7HIpQ9mQxTBzHXHyKuctxiR9LbXHPsGtkYssW0mLLaeFBjs6NFQ+ih+rQN6L&#10;Y78ujM/cZVFdzfl0q8gp9TEZ9l8gIg3xP/xun7SC5ecKXmfSEZDb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s3XWXCAAAA3AAAAA8AAAAAAAAAAAAAAAAAlwIAAGRycy9kb3du&#10;cmV2LnhtbFBLBQYAAAAABAAEAPUAAACGAwAAAAA=&#10;" filled="f" stroked="f">
              <v:textbox style="mso-next-textbox:#Rectangle 1921;mso-fit-shape-to-text:t" inset="0,0,0,0">
                <w:txbxContent>
                  <w:p w:rsidR="00FA29CE" w:rsidRDefault="00FA29CE" w:rsidP="00EE4112">
                    <w:r w:rsidRPr="001E056C">
                      <w:rPr>
                        <w:rFonts w:cs="Arial"/>
                        <w:color w:val="0000FF"/>
                        <w:sz w:val="14"/>
                        <w:szCs w:val="14"/>
                        <w:lang w:val="nl-NL"/>
                      </w:rPr>
                      <w:t>Nieuwe mutatiesoort in verband met formele historie</w:t>
                    </w:r>
                  </w:p>
                </w:txbxContent>
              </v:textbox>
            </v:rect>
            <v:rect id="Rectangle 1922" o:spid="_x0000_s1608" style="position:absolute;left:29438;top:18472;width:546;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e/j+wgAA&#10;ANwAAAAPAAAAZHJzL2Rvd25yZXYueG1sRI/NigIxEITvgu8QWvCmGQVXmTWKCIIuXhz3AZpJzw8m&#10;nSHJOrNvbxaEPRZV9RW13Q/WiCf50DpWsJhnIIhLp1uuFXzfT7MNiBCRNRrHpOCXAux349EWc+16&#10;vtGziLVIEA45Kmhi7HIpQ9mQxTB3HXHyKuctxiR9LbXHPsGtkcss+5AWW04LDXZ0bKh8FD9WgbwX&#10;p35TGJ+5r2V1NZfzrSKn1HQyHD5BRBrif/jdPmsFq/Ua/s6kIyB3L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R7+P7CAAAA3AAAAA8AAAAAAAAAAAAAAAAAlwIAAGRycy9kb3du&#10;cmV2LnhtbFBLBQYAAAAABAAEAPUAAACGAwAAAAA=&#10;" filled="f" stroked="f">
              <v:textbox style="mso-next-textbox:#Rectangle 1922;mso-fit-shape-to-text:t" inset="0,0,0,0">
                <w:txbxContent>
                  <w:p w:rsidR="00FA29CE" w:rsidRDefault="00FA29CE" w:rsidP="00EE4112">
                    <w:r>
                      <w:rPr>
                        <w:rFonts w:cs="Arial"/>
                        <w:color w:val="FF0000"/>
                        <w:sz w:val="14"/>
                        <w:szCs w:val="14"/>
                        <w:lang w:val="en-US"/>
                      </w:rPr>
                      <w:t>T</w:t>
                    </w:r>
                  </w:p>
                </w:txbxContent>
              </v:textbox>
            </v:rect>
            <v:rect id="Rectangle 1923" o:spid="_x0000_s1609" style="position:absolute;left:34321;top:18453;width:426;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5GyMvwAA&#10;ANwAAAAPAAAAZHJzL2Rvd25yZXYueG1sRE/LisIwFN0L8w/hDsxO0xF8UI0iA4IObmz9gEtz+8Dk&#10;piTR1r+fLAZcHs57ux+tEU/yoXOs4HuWgSCunO64UXArj9M1iBCRNRrHpOBFAfa7j8kWc+0GvtKz&#10;iI1IIRxyVNDG2OdShqoli2HmeuLE1c5bjAn6RmqPQwq3Rs6zbCktdpwaWuzpp6XqXjysAlkWx2Fd&#10;GJ+533l9MefTtSan1NfneNiAiDTGt/jffdIKFqu0Np1JR0Du/g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NXkbIy/AAAA3AAAAA8AAAAAAAAAAAAAAAAAlwIAAGRycy9kb3ducmV2&#10;LnhtbFBLBQYAAAAABAAEAPUAAACDAwAAAAA=&#10;" filled="f" stroked="f">
              <v:textbox style="mso-next-textbox:#Rectangle 1923;mso-fit-shape-to-text:t" inset="0,0,0,0">
                <w:txbxContent>
                  <w:p w:rsidR="00FA29CE" w:rsidRDefault="00FA29CE" w:rsidP="00EE4112">
                    <w:r>
                      <w:rPr>
                        <w:rFonts w:cs="Arial"/>
                        <w:color w:val="000000"/>
                        <w:sz w:val="14"/>
                        <w:szCs w:val="14"/>
                        <w:lang w:val="en-US"/>
                      </w:rPr>
                      <w:t>x</w:t>
                    </w:r>
                  </w:p>
                </w:txbxContent>
              </v:textbox>
            </v:rect>
            <v:rect id="Rectangle 1924" o:spid="_x0000_s1610" style="position:absolute;left:38684;top:18453;width:425;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6qMkXwgAA&#10;ANwAAAAPAAAAZHJzL2Rvd25yZXYueG1sRI/dagIxFITvC75DOIJ3Natg1dUoUhBs8cbVBzhszv5g&#10;crIkqbt9+6YgeDnMzDfMdj9YIx7kQ+tYwWyagSAunW65VnC7Ht9XIEJE1mgck4JfCrDfjd62mGvX&#10;84UeRaxFgnDIUUETY5dLGcqGLIap64iTVzlvMSbpa6k99glujZxn2Ye02HJaaLCjz4bKe/FjFchr&#10;cexXhfGZ+55XZ/N1ulTklJqMh8MGRKQhvsLP9kkrWCzX8H8mHQG5+w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qoyRfCAAAA3AAAAA8AAAAAAAAAAAAAAAAAlwIAAGRycy9kb3du&#10;cmV2LnhtbFBLBQYAAAAABAAEAPUAAACGAwAAAAA=&#10;" filled="f" stroked="f">
              <v:textbox style="mso-next-textbox:#Rectangle 1924;mso-fit-shape-to-text:t" inset="0,0,0,0">
                <w:txbxContent>
                  <w:p w:rsidR="00FA29CE" w:rsidRDefault="00FA29CE" w:rsidP="00EE4112">
                    <w:r>
                      <w:rPr>
                        <w:rFonts w:cs="Arial"/>
                        <w:color w:val="000000"/>
                        <w:sz w:val="14"/>
                        <w:szCs w:val="14"/>
                        <w:lang w:val="en-US"/>
                      </w:rPr>
                      <w:t>x</w:t>
                    </w:r>
                  </w:p>
                </w:txbxContent>
              </v:textbox>
            </v:rect>
            <v:rect id="Rectangle 1925" o:spid="_x0000_s1611" style="position:absolute;left:209;top:19551;width:3766;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RxCtvgAA&#10;ANwAAAAPAAAAZHJzL2Rvd25yZXYueG1sRE/LisIwFN0P+A/hCu7GVMGhVKOIIDjixuoHXJrbByY3&#10;JYm28/dmIczycN6b3WiNeJEPnWMFi3kGgrhyuuNGwf12/M5BhIis0TgmBX8UYLedfG2w0G7gK73K&#10;2IgUwqFABW2MfSFlqFqyGOauJ05c7bzFmKBvpPY4pHBr5DLLfqTFjlNDiz0dWqoe5dMqkLfyOOSl&#10;8Zk7L+uL+T1da3JKzabjfg0i0hj/xR/3SStY5Wl+OpOOgNy+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HkcQrb4AAADcAAAADwAAAAAAAAAAAAAAAACXAgAAZHJzL2Rvd25yZXYu&#10;eG1sUEsFBgAAAAAEAAQA9QAAAIIDAAAAAA==&#10;" filled="f" stroked="f">
              <v:textbox style="mso-next-textbox:#Rectangle 1925;mso-fit-shape-to-text:t" inset="0,0,0,0">
                <w:txbxContent>
                  <w:p w:rsidR="00FA29CE" w:rsidRDefault="00FA29CE" w:rsidP="00EE4112">
                    <w:r>
                      <w:rPr>
                        <w:rFonts w:cs="Arial"/>
                        <w:color w:val="0000FF"/>
                        <w:sz w:val="14"/>
                        <w:szCs w:val="14"/>
                        <w:lang w:val="en-US"/>
                      </w:rPr>
                      <w:t>RFC0058</w:t>
                    </w:r>
                  </w:p>
                </w:txbxContent>
              </v:textbox>
            </v:rect>
            <v:rect id="Rectangle 1926" o:spid="_x0000_s1612" style="position:absolute;left:4654;top:19551;width:22638;height:102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C7U2wQAA&#10;ANwAAAAPAAAAZHJzL2Rvd25yZXYueG1sRI/disIwFITvF3yHcATv1lTBpVSjiCC4sjdWH+DQnP5g&#10;clKSrK1vb4SFvRxm5htmsxutEQ/yoXOsYDHPQBBXTnfcKLhdj585iBCRNRrHpOBJAXbbyccGC+0G&#10;vtCjjI1IEA4FKmhj7AspQ9WSxTB3PXHyauctxiR9I7XHIcGtkcss+5IWO04LLfZ0aKm6l79WgbyW&#10;xyEvjc/ceVn/mO/TpSan1Gw67tcgIo3xP/zXPmkFq3wB7zPpCMjt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cQu1NsEAAADcAAAADwAAAAAAAAAAAAAAAACXAgAAZHJzL2Rvd25y&#10;ZXYueG1sUEsFBgAAAAAEAAQA9QAAAIUDAAAAAA==&#10;" filled="f" stroked="f">
              <v:textbox style="mso-next-textbox:#Rectangle 1926;mso-fit-shape-to-text:t" inset="0,0,0,0">
                <w:txbxContent>
                  <w:p w:rsidR="00FA29CE" w:rsidRDefault="00FA29CE" w:rsidP="00EE4112">
                    <w:r w:rsidRPr="001E056C">
                      <w:rPr>
                        <w:rFonts w:cs="Arial"/>
                        <w:color w:val="0000FF"/>
                        <w:sz w:val="14"/>
                        <w:szCs w:val="14"/>
                        <w:lang w:val="nl-NL"/>
                      </w:rPr>
                      <w:t>Het opvragen van asynchrone berichten in centrale buffer</w:t>
                    </w:r>
                  </w:p>
                </w:txbxContent>
              </v:textbox>
            </v:rect>
            <v:rect id="Rectangle 1927" o:spid="_x0000_s1613" style="position:absolute;left:29438;top:19551;width:546;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2StBwgAA&#10;ANwAAAAPAAAAZHJzL2Rvd25yZXYueG1sRI/dagIxFITvC75DOIJ3NdsFy7I1SikIKt649gEOm7M/&#10;NDlZkuiub28EoZfDzHzDrLeTNeJGPvSOFXwsMxDEtdM9twp+L7v3AkSIyBqNY1JwpwDbzextjaV2&#10;I5/pVsVWJAiHEhV0MQ6llKHuyGJYuoE4eY3zFmOSvpXa45jg1sg8yz6lxZ7TQocD/XRU/1VXq0Be&#10;qt1YVMZn7pg3J3PYnxtySi3m0/cXiEhT/A+/2nutYFXk8DyTjoDcPA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HZK0HCAAAA3AAAAA8AAAAAAAAAAAAAAAAAlwIAAGRycy9kb3du&#10;cmV2LnhtbFBLBQYAAAAABAAEAPUAAACGAwAAAAA=&#10;" filled="f" stroked="f">
              <v:textbox style="mso-next-textbox:#Rectangle 1927;mso-fit-shape-to-text:t" inset="0,0,0,0">
                <w:txbxContent>
                  <w:p w:rsidR="00FA29CE" w:rsidRDefault="00FA29CE" w:rsidP="00EE4112">
                    <w:r>
                      <w:rPr>
                        <w:rFonts w:cs="Arial"/>
                        <w:color w:val="FF0000"/>
                        <w:sz w:val="14"/>
                        <w:szCs w:val="14"/>
                        <w:lang w:val="en-US"/>
                      </w:rPr>
                      <w:t>T</w:t>
                    </w:r>
                  </w:p>
                </w:txbxContent>
              </v:textbox>
            </v:rect>
            <v:rect id="Rectangle 1928" o:spid="_x0000_s1614" style="position:absolute;left:209;top:20637;width:3766;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ulY7awgAA&#10;ANwAAAAPAAAAZHJzL2Rvd25yZXYueG1sRI/dagIxFITvhb5DOAXvNFtFWVajFEGwxRtXH+CwOfuD&#10;ycmSRHf79k2h4OUwM98w2/1ojXiSD51jBR/zDARx5XTHjYLb9TjLQYSIrNE4JgU/FGC/e5tssdBu&#10;4As9y9iIBOFQoII2xr6QMlQtWQxz1xMnr3beYkzSN1J7HBLcGrnIsrW02HFaaLGnQ0vVvXxYBfJa&#10;Hoe8ND5z34v6bL5Ol5qcUtP38XMDItIYX+H/9kkrWOVL+DuTjoDc/Q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6VjtrCAAAA3AAAAA8AAAAAAAAAAAAAAAAAlwIAAGRycy9kb3du&#10;cmV2LnhtbFBLBQYAAAAABAAEAPUAAACGAwAAAAA=&#10;" filled="f" stroked="f">
              <v:textbox style="mso-next-textbox:#Rectangle 1928;mso-fit-shape-to-text:t" inset="0,0,0,0">
                <w:txbxContent>
                  <w:p w:rsidR="00FA29CE" w:rsidRDefault="00FA29CE" w:rsidP="00EE4112">
                    <w:r>
                      <w:rPr>
                        <w:rFonts w:cs="Arial"/>
                        <w:color w:val="0000FF"/>
                        <w:sz w:val="14"/>
                        <w:szCs w:val="14"/>
                        <w:lang w:val="en-US"/>
                      </w:rPr>
                      <w:t>RFC0059</w:t>
                    </w:r>
                  </w:p>
                </w:txbxContent>
              </v:textbox>
            </v:rect>
            <v:rect id="Rectangle 1929" o:spid="_x0000_s1615" style="position:absolute;left:4654;top:20637;width:16409;height:1022;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hfBauwgAA&#10;ANwAAAAPAAAAZHJzL2Rvd25yZXYueG1sRI/dagIxFITvhb5DOAXvNFtRWVajFEGwxRtXH+CwOfuD&#10;ycmSRHf79k2h4OUwM98w2/1ojXiSD51jBR/zDARx5XTHjYLb9TjLQYSIrNE4JgU/FGC/e5tssdBu&#10;4As9y9iIBOFQoII2xr6QMlQtWQxz1xMnr3beYkzSN1J7HBLcGrnIsrW02HFaaLGnQ0vVvXxYBfJa&#10;Hoe8ND5z34v6bL5Ol5qcUtP38XMDItIYX+H/9kkrWOVL+DuTjoDc/Q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F8Fq7CAAAA3AAAAA8AAAAAAAAAAAAAAAAAlwIAAGRycy9kb3du&#10;cmV2LnhtbFBLBQYAAAAABAAEAPUAAACGAwAAAAA=&#10;" filled="f" stroked="f">
              <v:textbox style="mso-next-textbox:#Rectangle 1929;mso-fit-shape-to-text:t" inset="0,0,0,0">
                <w:txbxContent>
                  <w:p w:rsidR="00FA29CE" w:rsidRDefault="00FA29CE" w:rsidP="00EE4112">
                    <w:r>
                      <w:rPr>
                        <w:rFonts w:cs="Arial"/>
                        <w:color w:val="0000FF"/>
                        <w:sz w:val="14"/>
                        <w:szCs w:val="14"/>
                        <w:lang w:val="en-US"/>
                      </w:rPr>
                      <w:t>Binden aan de Digikoppeling specificaties</w:t>
                    </w:r>
                  </w:p>
                </w:txbxContent>
              </v:textbox>
            </v:rect>
            <v:rect id="Rectangle 1930" o:spid="_x0000_s1616" style="position:absolute;left:29438;top:20637;width:546;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MLM1wQAA&#10;ANwAAAAPAAAAZHJzL2Rvd25yZXYueG1sRI/disIwFITvF3yHcATv1lTBpVSjiCC4sjdWH+DQnP5g&#10;clKSaLtvb4SFvRxm5htmsxutEU/yoXOsYDHPQBBXTnfcKLhdj585iBCRNRrHpOCXAuy2k48NFtoN&#10;fKFnGRuRIBwKVNDG2BdShqoli2HueuLk1c5bjEn6RmqPQ4JbI5dZ9iUtdpwWWuzp0FJ1Lx9WgbyW&#10;xyEvjc/ceVn/mO/TpSan1Gw67tcgIo3xP/zXPmkFq3wF7zPpCMjt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DjCzNcEAAADcAAAADwAAAAAAAAAAAAAAAACXAgAAZHJzL2Rvd25y&#10;ZXYueG1sUEsFBgAAAAAEAAQA9QAAAIUDAAAAAA==&#10;" filled="f" stroked="f">
              <v:textbox style="mso-next-textbox:#Rectangle 1930;mso-fit-shape-to-text:t" inset="0,0,0,0">
                <w:txbxContent>
                  <w:p w:rsidR="00FA29CE" w:rsidRDefault="00FA29CE" w:rsidP="00EE4112">
                    <w:r>
                      <w:rPr>
                        <w:rFonts w:cs="Arial"/>
                        <w:color w:val="FF0000"/>
                        <w:sz w:val="14"/>
                        <w:szCs w:val="14"/>
                        <w:lang w:val="en-US"/>
                      </w:rPr>
                      <w:t>T</w:t>
                    </w:r>
                  </w:p>
                </w:txbxContent>
              </v:textbox>
            </v:rect>
            <v:rect id="Rectangle 1931" o:spid="_x0000_s1617" style="position:absolute;left:209;top:21717;width:3766;height:1054;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" filled="f" stroked="f">
              <v:textbox style="mso-next-textbox:#Rectangle 1931;mso-fit-shape-to-text:t" inset="0,0,0,0">
                <w:txbxContent>
                  <w:p w:rsidR="00FA29CE" w:rsidRDefault="00FA29CE" w:rsidP="00EE4112">
                    <w:r>
                      <w:rPr>
                        <w:rFonts w:cs="Arial"/>
                        <w:b/>
                        <w:bCs/>
                        <w:color w:val="0000FF"/>
                        <w:sz w:val="14"/>
                        <w:szCs w:val="14"/>
                        <w:lang w:val="en-US"/>
                      </w:rPr>
                      <w:t>RFC0061</w:t>
                    </w:r>
                  </w:p>
                </w:txbxContent>
              </v:textbox>
            </v:rect>
            <v:rect id="Rectangle 1932" o:spid="_x0000_s1618" style="position:absolute;left:4654;top:21717;width:18383;height:1022;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rojZwgAA&#10;ANwAAAAPAAAAZHJzL2Rvd25yZXYueG1sRI/dagIxFITvhb5DOAXvNFtBXVajFEGwxRtXH+CwOfuD&#10;ycmSRHf79k2h4OUwM98w2/1ojXiSD51jBR/zDARx5XTHjYLb9TjLQYSIrNE4JgU/FGC/e5tssdBu&#10;4As9y9iIBOFQoII2xr6QMlQtWQxz1xMnr3beYkzSN1J7HBLcGrnIspW02HFaaLGnQ0vVvXxYBfJa&#10;Hoe8ND5z34v6bL5Ol5qcUtP38XMDItIYX+H/9kkrWOZr+DuTjoDc/Q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GuiNnCAAAA3AAAAA8AAAAAAAAAAAAAAAAAlwIAAGRycy9kb3du&#10;cmV2LnhtbFBLBQYAAAAABAAEAPUAAACGAwAAAAA=&#10;" filled="f" stroked="f">
              <v:textbox style="mso-next-textbox:#Rectangle 1932;mso-fit-shape-to-text:t" inset="0,0,0,0">
                <w:txbxContent>
                  <w:p w:rsidR="00FA29CE" w:rsidRDefault="00FA29CE" w:rsidP="00EE4112">
                    <w:r w:rsidRPr="001E056C">
                      <w:rPr>
                        <w:rFonts w:cs="Arial"/>
                        <w:color w:val="0000FF"/>
                        <w:sz w:val="14"/>
                        <w:szCs w:val="14"/>
                        <w:lang w:val="nl-NL"/>
                      </w:rPr>
                      <w:t>Het niet overnemen van mutatiesoort in functie</w:t>
                    </w:r>
                  </w:p>
                </w:txbxContent>
              </v:textbox>
            </v:rect>
            <v:rect id="Rectangle 1933" o:spid="_x0000_s1619" style="position:absolute;left:29356;top:21717;width:685;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MRyrvgAA&#10;ANwAAAAPAAAAZHJzL2Rvd25yZXYueG1sRE/LisIwFN0P+A/hCu7GVMGhVKOIIDjixuoHXJrbByY3&#10;JYm28/dmIczycN6b3WiNeJEPnWMFi3kGgrhyuuNGwf12/M5BhIis0TgmBX8UYLedfG2w0G7gK73K&#10;2IgUwqFABW2MfSFlqFqyGOauJ05c7bzFmKBvpPY4pHBr5DLLfqTFjlNDiz0dWqoe5dMqkLfyOOSl&#10;8Zk7L+uL+T1da3JKzabjfg0i0hj/xR/3SStY5WltOpOOgNy+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4DEcq74AAADcAAAADwAAAAAAAAAAAAAAAACXAgAAZHJzL2Rvd25yZXYu&#10;eG1sUEsFBgAAAAAEAAQA9QAAAIIDAAAAAA==&#10;" filled="f" stroked="f">
              <v:textbox style="mso-next-textbox:#Rectangle 1933;mso-fit-shape-to-text:t" inset="0,0,0,0">
                <w:txbxContent>
                  <w:p w:rsidR="00FA29CE" w:rsidRDefault="00FA29CE" w:rsidP="00EE4112">
                    <w:r>
                      <w:rPr>
                        <w:rFonts w:cs="Arial"/>
                        <w:color w:val="008000"/>
                        <w:sz w:val="14"/>
                        <w:szCs w:val="14"/>
                        <w:lang w:val="en-US"/>
                      </w:rPr>
                      <w:t>G</w:t>
                    </w:r>
                  </w:p>
                </w:txbxContent>
              </v:textbox>
            </v:rect>
            <v:rect id="Rectangle 1934" o:spid="_x0000_s1620" style="position:absolute;left:209;top:23837;width:3658;height:102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fbkwwgAA&#10;ANwAAAAPAAAAZHJzL2Rvd25yZXYueG1sRI/dagIxFITvBd8hHME7zSq0rKtRiiDY4o2rD3DYnP2h&#10;ycmSpO727U1B6OUwM98wu8NojXiQD51jBatlBoK4crrjRsH9dlrkIEJE1mgck4JfCnDYTyc7LLQb&#10;+EqPMjYiQTgUqKCNsS+kDFVLFsPS9cTJq523GJP0jdQehwS3Rq6z7F1a7DgttNjTsaXqu/yxCuSt&#10;PA15aXzmvtb1xXyerzU5peaz8WMLItIY/8Ov9lkreMs38HcmHQG5fw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99uTDCAAAA3AAAAA8AAAAAAAAAAAAAAAAAlwIAAGRycy9kb3du&#10;cmV2LnhtbFBLBQYAAAAABAAEAPUAAACGAwAAAAA=&#10;" filled="f" stroked="f">
              <v:textbox style="mso-next-textbox:#Rectangle 1934;mso-fit-shape-to-text:t" inset="0,0,0,0">
                <w:txbxContent>
                  <w:p w:rsidR="00FA29CE" w:rsidRDefault="00FA29CE" w:rsidP="00EE4112">
                    <w:r>
                      <w:rPr>
                        <w:rFonts w:cs="Arial"/>
                        <w:b/>
                        <w:bCs/>
                        <w:color w:val="000000"/>
                        <w:sz w:val="14"/>
                        <w:szCs w:val="14"/>
                        <w:lang w:val="en-US"/>
                      </w:rPr>
                      <w:t>Legenda</w:t>
                    </w:r>
                  </w:p>
                </w:txbxContent>
              </v:textbox>
            </v:rect>
            <v:rect id="Rectangle 1935" o:spid="_x0000_s1621" style="position:absolute;left:4654;top:24936;width:7861;height:1022;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" filled="f" stroked="f">
              <v:textbox style="mso-next-textbox:#Rectangle 1935;mso-fit-shape-to-text:t" inset="0,0,0,0">
                <w:txbxContent>
                  <w:p w:rsidR="00FA29CE" w:rsidRDefault="00FA29CE" w:rsidP="00EE4112">
                    <w:r>
                      <w:rPr>
                        <w:rFonts w:cs="Arial"/>
                        <w:color w:val="000000"/>
                        <w:sz w:val="14"/>
                        <w:szCs w:val="14"/>
                        <w:lang w:val="en-US"/>
                      </w:rPr>
                      <w:t>RFC is afgehandeld</w:t>
                    </w:r>
                  </w:p>
                </w:txbxContent>
              </v:textbox>
            </v:rect>
            <v:rect id="Rectangle 1936" o:spid="_x0000_s1622" style="position:absolute;left:209;top:27076;width:2718;height:1022;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00iPrwgAA&#10;ANwAAAAPAAAAZHJzL2Rvd25yZXYueG1sRI/NigIxEITvgu8QWvCmGQUXdzSKCIIuXhz3AZpJzw8m&#10;nSHJOrNvbxaEPRZV9RW13Q/WiCf50DpWsJhnIIhLp1uuFXzfT7M1iBCRNRrHpOCXAux349EWc+16&#10;vtGziLVIEA45Kmhi7HIpQ9mQxTB3HXHyKuctxiR9LbXHPsGtkcss+5AWW04LDXZ0bKh8FD9WgbwX&#10;p35dGJ+5r2V1NZfzrSKn1HQyHDYgIg3xP/xun7WC1ecC/s6kIyB3L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TSI+vCAAAA3AAAAA8AAAAAAAAAAAAAAAAAlwIAAGRycy9kb3du&#10;cmV2LnhtbFBLBQYAAAAABAAEAPUAAACGAwAAAAA=&#10;" filled="f" stroked="f">
              <v:textbox style="mso-next-textbox:#Rectangle 1936;mso-fit-shape-to-text:t" inset="0,0,0,0">
                <w:txbxContent>
                  <w:p w:rsidR="00FA29CE" w:rsidRDefault="00FA29CE" w:rsidP="00EE4112">
                    <w:r>
                      <w:rPr>
                        <w:rFonts w:cs="Arial"/>
                        <w:b/>
                        <w:bCs/>
                        <w:color w:val="000000"/>
                        <w:sz w:val="14"/>
                        <w:szCs w:val="14"/>
                        <w:lang w:val="en-US"/>
                      </w:rPr>
                      <w:t>Status</w:t>
                    </w:r>
                  </w:p>
                </w:txbxContent>
              </v:textbox>
            </v:rect>
            <v:rect id="Rectangle 1937" o:spid="_x0000_s1623" style="position:absolute;left:209;top:28181;width:641;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AL2cwgAA&#10;ANwAAAAPAAAAZHJzL2Rvd25yZXYueG1sRI/dagIxFITvC75DOIJ3NeuCRVejiCBo6Y2rD3DYnP3B&#10;5GRJUnf79qZQ6OUwM98w2/1ojXiSD51jBYt5BoK4crrjRsH9dnpfgQgRWaNxTAp+KMB+N3nbYqHd&#10;wFd6lrERCcKhQAVtjH0hZahashjmridOXu28xZikb6T2OCS4NTLPsg9pseO00GJPx5aqR/ltFchb&#10;eRpWpfGZ+8zrL3M5X2tySs2m42EDItIY/8N/7bNWsFzn8HsmHQG5ew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QAvZzCAAAA3AAAAA8AAAAAAAAAAAAAAAAAlwIAAGRycy9kb3du&#10;cmV2LnhtbFBLBQYAAAAABAAEAPUAAACGAwAAAAA=&#10;" filled="f" stroked="f">
              <v:textbox style="mso-next-textbox:#Rectangle 1937;mso-fit-shape-to-text:t" inset="0,0,0,0">
                <w:txbxContent>
                  <w:p w:rsidR="00FA29CE" w:rsidRDefault="00FA29CE" w:rsidP="00EE4112">
                    <w:r>
                      <w:rPr>
                        <w:rFonts w:cs="Arial"/>
                        <w:color w:val="000000"/>
                        <w:sz w:val="14"/>
                        <w:szCs w:val="14"/>
                        <w:lang w:val="en-US"/>
                      </w:rPr>
                      <w:t>U</w:t>
                    </w:r>
                  </w:p>
                </w:txbxContent>
              </v:textbox>
            </v:rect>
            <v:rect id="Rectangle 1938" o:spid="_x0000_s1624" style="position:absolute;left:4654;top:28181;width:4159;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rTBgHwgAA&#10;ANwAAAAPAAAAZHJzL2Rvd25yZXYueG1sRI/dagIxFITvC75DOIJ3NatS0dUoUhBs8cbVBzhszv5g&#10;crIkqbt9+6YgeDnMzDfMdj9YIx7kQ+tYwWyagSAunW65VnC7Ht9XIEJE1mgck4JfCrDfjd62mGvX&#10;84UeRaxFgnDIUUETY5dLGcqGLIap64iTVzlvMSbpa6k99glujZxn2VJabDktNNjRZ0PlvfixCuS1&#10;OParwvjMfc+rs/k6XSpySk3Gw2EDItIQX+Fn+6QVfKwX8H8mHQG5+w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tMGAfCAAAA3AAAAA8AAAAAAAAAAAAAAAAAlwIAAGRycy9kb3du&#10;cmV2LnhtbFBLBQYAAAAABAAEAPUAAACGAwAAAAA=&#10;" filled="f" stroked="f">
              <v:textbox style="mso-next-textbox:#Rectangle 1938;mso-fit-shape-to-text:t" inset="0,0,0,0">
                <w:txbxContent>
                  <w:p w:rsidR="00FA29CE" w:rsidRDefault="00FA29CE" w:rsidP="00EE4112">
                    <w:r>
                      <w:rPr>
                        <w:rFonts w:cs="Arial"/>
                        <w:color w:val="000000"/>
                        <w:sz w:val="14"/>
                        <w:szCs w:val="14"/>
                        <w:lang w:val="en-US"/>
                      </w:rPr>
                      <w:t>Uitgewerkt</w:t>
                    </w:r>
                  </w:p>
                </w:txbxContent>
              </v:textbox>
            </v:rect>
            <v:rect id="Rectangle 1939" o:spid="_x0000_s1625" style="position:absolute;left:209;top:29260;width:641;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pYBzwgAA&#10;ANwAAAAPAAAAZHJzL2Rvd25yZXYueG1sRI/dagIxFITvC75DOIJ3NatY0dUoUhBs8cbVBzhszv5g&#10;crIkqbt9+6YgeDnMzDfMdj9YIx7kQ+tYwWyagSAunW65VnC7Ht9XIEJE1mgck4JfCrDfjd62mGvX&#10;84UeRaxFgnDIUUETY5dLGcqGLIap64iTVzlvMSbpa6k99glujZxn2VJabDktNNjRZ0PlvfixCuS1&#10;OParwvjMfc+rs/k6XSpySk3Gw2EDItIQX+Fn+6QVfKwX8H8mHQG5+w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SlgHPCAAAA3AAAAA8AAAAAAAAAAAAAAAAAlwIAAGRycy9kb3du&#10;cmV2LnhtbFBLBQYAAAAABAAEAPUAAACGAwAAAAA=&#10;" filled="f" stroked="f">
              <v:textbox style="mso-next-textbox:#Rectangle 1939;mso-fit-shape-to-text:t" inset="0,0,0,0">
                <w:txbxContent>
                  <w:p w:rsidR="00FA29CE" w:rsidRDefault="00FA29CE" w:rsidP="00EE4112">
                    <w:r>
                      <w:rPr>
                        <w:rFonts w:cs="Arial"/>
                        <w:color w:val="000000"/>
                        <w:sz w:val="14"/>
                        <w:szCs w:val="14"/>
                        <w:lang w:val="en-US"/>
                      </w:rPr>
                      <w:t>N</w:t>
                    </w:r>
                  </w:p>
                </w:txbxContent>
              </v:textbox>
            </v:rect>
            <v:rect id="Rectangle 1940" o:spid="_x0000_s1626" style="position:absolute;left:4654;top:29260;width:5880;height:102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L6SXowgAA&#10;ANwAAAAPAAAAZHJzL2Rvd25yZXYueG1sRI/NigIxEITvC75DaMHbmlFwcUejiCCo7MVxH6CZ9Pxg&#10;0hmS6Ixvb4SFPRZV9RW13g7WiAf50DpWMJtmIIhLp1uuFfxeD59LECEiazSOScGTAmw3o4815tr1&#10;fKFHEWuRIBxyVNDE2OVShrIhi2HqOuLkVc5bjEn6WmqPfYJbI+dZ9iUttpwWGuxo31B5K+5WgbwW&#10;h35ZGJ+587z6MafjpSKn1GQ87FYgIg3xP/zXPmoFi+8FvM+kIyA3L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vpJejCAAAA3AAAAA8AAAAAAAAAAAAAAAAAlwIAAGRycy9kb3du&#10;cmV2LnhtbFBLBQYAAAAABAAEAPUAAACGAwAAAAA=&#10;" filled="f" stroked="f">
              <v:textbox style="mso-next-textbox:#Rectangle 1940;mso-fit-shape-to-text:t" inset="0,0,0,0">
                <w:txbxContent>
                  <w:p w:rsidR="00FA29CE" w:rsidRDefault="00FA29CE" w:rsidP="00EE4112">
                    <w:r>
                      <w:rPr>
                        <w:rFonts w:cs="Arial"/>
                        <w:color w:val="000000"/>
                        <w:sz w:val="14"/>
                        <w:szCs w:val="14"/>
                        <w:lang w:val="en-US"/>
                      </w:rPr>
                      <w:t>Niet uitgewerkt</w:t>
                    </w:r>
                  </w:p>
                </w:txbxContent>
              </v:textbox>
            </v:rect>
            <v:rect id="Rectangle 1941" o:spid="_x0000_s1627" style="position:absolute;left:209;top:30340;width:686;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O7ufwgAA&#10;ANwAAAAPAAAAZHJzL2Rvd25yZXYueG1sRI/NigIxEITvgu8QWvCmGQXFHY0igqDLXhz3AZpJzw8m&#10;nSGJzvj2m4WFPRZV9RW1OwzWiBf50DpWsJhnIIhLp1uuFXzfz7MNiBCRNRrHpOBNAQ778WiHuXY9&#10;3+hVxFokCIccFTQxdrmUoWzIYpi7jjh5lfMWY5K+ltpjn+DWyGWWraXFltNCgx2dGiofxdMqkPfi&#10;3G8K4zP3uay+zPVyq8gpNZ0Mxy2ISEP8D/+1L1rB6mMNv2fSEZD7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s7u5/CAAAA3AAAAA8AAAAAAAAAAAAAAAAAlwIAAGRycy9kb3du&#10;cmV2LnhtbFBLBQYAAAAABAAEAPUAAACGAwAAAAA=&#10;" filled="f" stroked="f">
              <v:textbox style="mso-next-textbox:#Rectangle 1941;mso-fit-shape-to-text:t" inset="0,0,0,0">
                <w:txbxContent>
                  <w:p w:rsidR="00FA29CE" w:rsidRDefault="00FA29CE" w:rsidP="00EE4112">
                    <w:r>
                      <w:rPr>
                        <w:rFonts w:cs="Arial"/>
                        <w:color w:val="000000"/>
                        <w:sz w:val="14"/>
                        <w:szCs w:val="14"/>
                        <w:lang w:val="en-US"/>
                      </w:rPr>
                      <w:t>G</w:t>
                    </w:r>
                  </w:p>
                </w:txbxContent>
              </v:textbox>
            </v:rect>
            <v:rect id="Rectangle 1942" o:spid="_x0000_s1628" style="position:absolute;left:4654;top:30340;width:5391;height:1022;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dx4EwgAA&#10;ANwAAAAPAAAAZHJzL2Rvd25yZXYueG1sRI/dagIxFITvC75DOIJ3Natg1dUoUhBs8cbVBzhszv5g&#10;crIkqbt9+6YgeDnMzDfMdj9YIx7kQ+tYwWyagSAunW65VnC7Ht9XIEJE1mgck4JfCrDfjd62mGvX&#10;84UeRaxFgnDIUUETY5dLGcqGLIap64iTVzlvMSbpa6k99glujZxn2Ye02HJaaLCjz4bKe/FjFchr&#10;cexXhfGZ+55XZ/N1ulTklJqMh8MGRKQhvsLP9kkrWKyX8H8mHQG5+w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R3HgTCAAAA3AAAAA8AAAAAAAAAAAAAAAAAlwIAAGRycy9kb3du&#10;cmV2LnhtbFBLBQYAAAAABAAEAPUAAACGAwAAAAA=&#10;" filled="f" stroked="f">
              <v:textbox style="mso-next-textbox:#Rectangle 1942;mso-fit-shape-to-text:t" inset="0,0,0,0">
                <w:txbxContent>
                  <w:p w:rsidR="00FA29CE" w:rsidRDefault="00FA29CE" w:rsidP="00EE4112">
                    <w:r>
                      <w:rPr>
                        <w:rFonts w:cs="Arial"/>
                        <w:color w:val="000000"/>
                        <w:sz w:val="14"/>
                        <w:szCs w:val="14"/>
                        <w:lang w:val="en-US"/>
                      </w:rPr>
                      <w:t>Goedgekeurd</w:t>
                    </w:r>
                  </w:p>
                </w:txbxContent>
              </v:textbox>
            </v:rect>
            <v:rect id="Rectangle 1943" o:spid="_x0000_s1629" style="position:absolute;left:209;top:31419;width:597;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pC/twgAA&#10;ANwAAAAPAAAAZHJzL2Rvd25yZXYueG1sRI/NigIxEITvgu8QWvCmGQUXnTWKCIIuXhz3AZpJzw8m&#10;nSHJOrNvbxaEPRZV9RW13Q/WiCf50DpWsJhnIIhLp1uuFXzfT7M1iBCRNRrHpOCXAux349EWc+16&#10;vtGziLVIEA45Kmhi7HIpQ9mQxTB3HXHyKuctxiR9LbXHPsGtkcss+5AWW04LDXZ0bKh8FD9WgbwX&#10;p35dGJ+5r2V1NZfzrSKn1HQyHD5BRBrif/jdPmsFq80G/s6kIyB3L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qkL+3CAAAA3AAAAA8AAAAAAAAAAAAAAAAAlwIAAGRycy9kb3du&#10;cmV2LnhtbFBLBQYAAAAABAAEAPUAAACGAwAAAAA=&#10;" filled="f" stroked="f">
              <v:textbox style="mso-next-textbox:#Rectangle 1943;mso-fit-shape-to-text:t" inset="0,0,0,0">
                <w:txbxContent>
                  <w:p w:rsidR="00FA29CE" w:rsidRDefault="00FA29CE" w:rsidP="00EE4112">
                    <w:r>
                      <w:rPr>
                        <w:rFonts w:cs="Arial"/>
                        <w:color w:val="000000"/>
                        <w:sz w:val="14"/>
                        <w:szCs w:val="14"/>
                        <w:lang w:val="en-US"/>
                      </w:rPr>
                      <w:t>A</w:t>
                    </w:r>
                  </w:p>
                </w:txbxContent>
              </v:textbox>
            </v:rect>
            <v:rect id="Rectangle 1944" o:spid="_x0000_s1630" style="position:absolute;left:4654;top:31419;width:4401;height:102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sXKLvgAA&#10;ANwAAAAPAAAAZHJzL2Rvd25yZXYueG1sRE9LigIxEN0PeIdQwuzGZFyItEaRAUHFja0HKDrVH0wq&#10;TRLt9vZmMeDy8f7r7eiseFKInWcNvzMFgrjypuNGw+26/1mCiAnZoPVMGl4UYbuZfK2xMH7gCz3L&#10;1IgcwrFADW1KfSFlrFpyGGe+J85c7YPDlGFopAk45HBn5VyphXTYcW5osae/lqp7+XAa5LXcD8vS&#10;BuVP8/psj4dLTV7r7+m4W4FINKaP+N99MBoWKs/PZ/IRkJs3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qLFyi74AAADcAAAADwAAAAAAAAAAAAAAAACXAgAAZHJzL2Rvd25yZXYu&#10;eG1sUEsFBgAAAAAEAAQA9QAAAIIDAAAAAA==&#10;" filled="f" stroked="f">
              <v:textbox style="mso-next-textbox:#Rectangle 1944;mso-fit-shape-to-text:t" inset="0,0,0,0">
                <w:txbxContent>
                  <w:p w:rsidR="00FA29CE" w:rsidRDefault="00FA29CE" w:rsidP="00EE4112">
                    <w:r>
                      <w:rPr>
                        <w:rFonts w:cs="Arial"/>
                        <w:color w:val="000000"/>
                        <w:sz w:val="14"/>
                        <w:szCs w:val="14"/>
                        <w:lang w:val="en-US"/>
                      </w:rPr>
                      <w:t>Afgewezen</w:t>
                    </w:r>
                  </w:p>
                </w:txbxContent>
              </v:textbox>
            </v:rect>
            <v:rect id="Rectangle 1945" o:spid="_x0000_s1631" style="position:absolute;left:209;top:32499;width:597;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dcQwQAA&#10;ANwAAAAPAAAAZHJzL2Rvd25yZXYueG1sRI/NigIxEITvwr5D6AVvmuhBZDTKsiCoeHH0AZpJzw+b&#10;dIYk64xvbxYWPBZV9RW13Y/OigeF2HnWsJgrEMSVNx03Gu63w2wNIiZkg9YzaXhShP3uY7LFwviB&#10;r/QoUyMyhGOBGtqU+kLKWLXkMM59T5y92geHKcvQSBNwyHBn5VKplXTYcV5osafvlqqf8tdpkLfy&#10;MKxLG5Q/L+uLPR2vNXmtp5/j1wZEojG9w//to9GwUgv4O5OPgNy9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x/3XEMEAAADcAAAADwAAAAAAAAAAAAAAAACXAgAAZHJzL2Rvd25y&#10;ZXYueG1sUEsFBgAAAAAEAAQA9QAAAIUDAAAAAA==&#10;" filled="f" stroked="f">
              <v:textbox style="mso-next-textbox:#Rectangle 1945;mso-fit-shape-to-text:t" inset="0,0,0,0">
                <w:txbxContent>
                  <w:p w:rsidR="00FA29CE" w:rsidRDefault="00FA29CE" w:rsidP="00EE4112">
                    <w:r>
                      <w:rPr>
                        <w:rFonts w:cs="Arial"/>
                        <w:color w:val="000000"/>
                        <w:sz w:val="14"/>
                        <w:szCs w:val="14"/>
                        <w:lang w:val="en-US"/>
                      </w:rPr>
                      <w:t>V</w:t>
                    </w:r>
                  </w:p>
                </w:txbxContent>
              </v:textbox>
            </v:rect>
            <v:rect id="Rectangle 1946" o:spid="_x0000_s1632" style="position:absolute;left:4654;top:32499;width:11468;height:1022;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inSIwQAA&#10;ANwAAAAPAAAAZHJzL2Rvd25yZXYueG1sRI/dagIxFITvhb5DOELvNFGKyNYoIghWeuPqAxw2Z39o&#10;crIkqbt9e1MQvBxm5htmsxudFXcKsfOsYTFXIIgrbzpuNNyux9kaREzIBq1n0vBHEXbbt8kGC+MH&#10;vtC9TI3IEI4FamhT6gspY9WSwzj3PXH2ah8cpixDI03AIcOdlUulVtJhx3mhxZ4OLVU/5a/TIK/l&#10;cViXNih/Xtbf9ut0qclr/T4d958gEo3pFX62T0bDSn3A/5l8BO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14p0iMEAAADcAAAADwAAAAAAAAAAAAAAAACXAgAAZHJzL2Rvd25y&#10;ZXYueG1sUEsFBgAAAAAEAAQA9QAAAIUDAAAAAA==&#10;" filled="f" stroked="f">
              <v:textbox style="mso-next-textbox:#Rectangle 1946;mso-fit-shape-to-text:t" inset="0,0,0,0">
                <w:txbxContent>
                  <w:p w:rsidR="00FA29CE" w:rsidRDefault="00FA29CE" w:rsidP="00EE4112">
                    <w:r>
                      <w:rPr>
                        <w:rFonts w:cs="Arial"/>
                        <w:color w:val="000000"/>
                        <w:sz w:val="14"/>
                        <w:szCs w:val="14"/>
                        <w:lang w:val="en-US"/>
                      </w:rPr>
                      <w:t>Voorwaardelijke goedkeuring</w:t>
                    </w:r>
                  </w:p>
                </w:txbxContent>
              </v:textbox>
            </v:rect>
            <v:rect id="Rectangle 1947" o:spid="_x0000_s1633" style="position:absolute;left:209;top:33578;width:686;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4xtETwQAA&#10;ANwAAAAPAAAAZHJzL2Rvd25yZXYueG1sRI/dagIxFITvhb5DOELvNFGoyNYoIghWeuPqAxw2Z39o&#10;crIkqbt9e1MQvBxm5htmsxudFXcKsfOsYTFXIIgrbzpuNNyux9kaREzIBq1n0vBHEXbbt8kGC+MH&#10;vtC9TI3IEI4FamhT6gspY9WSwzj3PXH2ah8cpixDI03AIcOdlUulVtJhx3mhxZ4OLVU/5a/TIK/l&#10;cViXNih/Xtbf9ut0qclr/T4d958gEo3pFX62T0bDSn3A/5l8BO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uMbRE8EAAADcAAAADwAAAAAAAAAAAAAAAACXAgAAZHJzL2Rvd25y&#10;ZXYueG1sUEsFBgAAAAAEAAQA9QAAAIUDAAAAAA==&#10;" filled="f" stroked="f">
              <v:textbox style="mso-next-textbox:#Rectangle 1947;mso-fit-shape-to-text:t" inset="0,0,0,0">
                <w:txbxContent>
                  <w:p w:rsidR="00FA29CE" w:rsidRDefault="00FA29CE" w:rsidP="00EE4112">
                    <w:r>
                      <w:rPr>
                        <w:rFonts w:cs="Arial"/>
                        <w:color w:val="000000"/>
                        <w:sz w:val="14"/>
                        <w:szCs w:val="14"/>
                        <w:lang w:val="en-US"/>
                      </w:rPr>
                      <w:t>O</w:t>
                    </w:r>
                  </w:p>
                </w:txbxContent>
              </v:textbox>
            </v:rect>
            <v:rect id="Rectangle 1948" o:spid="_x0000_s1634" style="position:absolute;left:4654;top:33578;width:14142;height:102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" filled="f" stroked="f">
              <v:textbox style="mso-next-textbox:#Rectangle 1948;mso-fit-shape-to-text:t" inset="0,0,0,0">
                <w:txbxContent>
                  <w:p w:rsidR="00FA29CE" w:rsidRDefault="00FA29CE" w:rsidP="00EE4112">
                    <w:r>
                      <w:rPr>
                        <w:rFonts w:cs="Arial"/>
                        <w:color w:val="000000"/>
                        <w:sz w:val="14"/>
                        <w:szCs w:val="14"/>
                        <w:lang w:val="en-US"/>
                      </w:rPr>
                      <w:t>Aanpassen en opnieuw behandelen</w:t>
                    </w:r>
                  </w:p>
                </w:txbxContent>
              </v:textbox>
            </v:rect>
            <v:rect id="Rectangle 1949" o:spid="_x0000_s1635" style="position:absolute;left:209;top:34664;width:546;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WOr/wgAA&#10;ANwAAAAPAAAAZHJzL2Rvd25yZXYueG1sRI/dagIxFITvhb5DOELvNNELla1RRBCs9MbVBzhszv7Q&#10;5GRJUnf79qZQ8HKYmW+Y7X50VjwoxM6zhsVcgSCuvOm40XC/nWYbEDEhG7SeScMvRdjv3iZbLIwf&#10;+EqPMjUiQzgWqKFNqS+kjFVLDuPc98TZq31wmLIMjTQBhwx3Vi6VWkmHHeeFFns6tlR9lz9Og7yV&#10;p2FT2qD8ZVl/2c/ztSav9ft0PHyASDSmV/i/fTYaVmoNf2fyEZC7J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dY6v/CAAAA3AAAAA8AAAAAAAAAAAAAAAAAlwIAAGRycy9kb3du&#10;cmV2LnhtbFBLBQYAAAAABAAEAPUAAACGAwAAAAA=&#10;" filled="f" stroked="f">
              <v:textbox style="mso-next-textbox:#Rectangle 1949;mso-fit-shape-to-text:t" inset="0,0,0,0">
                <w:txbxContent>
                  <w:p w:rsidR="00FA29CE" w:rsidRDefault="00FA29CE" w:rsidP="00EE4112">
                    <w:r>
                      <w:rPr>
                        <w:rFonts w:cs="Arial"/>
                        <w:color w:val="000000"/>
                        <w:sz w:val="14"/>
                        <w:szCs w:val="14"/>
                        <w:lang w:val="en-US"/>
                      </w:rPr>
                      <w:t>T</w:t>
                    </w:r>
                  </w:p>
                </w:txbxContent>
              </v:textbox>
            </v:rect>
            <v:rect id="Rectangle 1950" o:spid="_x0000_s1636" style="position:absolute;left:4654;top:34664;width:14878;height:102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1xFpOwwAA&#10;ANwAAAAPAAAAZHJzL2Rvd25yZXYueG1sRI/NagMxDITvgbyDUaC3rLc5hLCJE0ohkJZcsukDiLX2&#10;h9ryYrvZ7dtHh0JvEjOa+XQ4zd6pB8U0BDbwWpSgiJtgB+4MfN3P6x2olJEtusBk4JcSnI7LxQEr&#10;Gya+0aPOnZIQThUa6HMeK61T05PHVISRWLQ2RI9Z1thpG3GScO/0piy32uPA0tDjSO89Nd/1jzeg&#10;7/V52tUuluFz017dx+XWUjDmZTW/7UFlmvO/+e/6YgV/K/jyjEygj0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1xFpOwwAAANwAAAAPAAAAAAAAAAAAAAAAAJcCAABkcnMvZG93&#10;bnJldi54bWxQSwUGAAAAAAQABAD1AAAAhwMAAAAA&#10;" filled="f" stroked="f">
              <v:textbox style="mso-next-textbox:#Rectangle 1950;mso-fit-shape-to-text:t" inset="0,0,0,0">
                <w:txbxContent>
                  <w:p w:rsidR="00FA29CE" w:rsidRDefault="00FA29CE" w:rsidP="00EE4112">
                    <w:r>
                      <w:rPr>
                        <w:rFonts w:cs="Arial"/>
                        <w:color w:val="000000"/>
                        <w:sz w:val="14"/>
                        <w:szCs w:val="14"/>
                        <w:lang w:val="en-US"/>
                      </w:rPr>
                      <w:t>Toestemming voor verdere uitwerking</w:t>
                    </w:r>
                  </w:p>
                </w:txbxContent>
              </v:textbox>
            </v:rect>
            <v:rect id="Rectangle 1951" o:spid="_x0000_s1637" style="position:absolute;left:209;top:35744;width:426;height:103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iP/VvgAA&#10;ANwAAAAPAAAAZHJzL2Rvd25yZXYueG1sRE/LqsIwEN0L/kMY4e401YVINYoIglfuxuoHDM30gcmk&#10;JNH2/r0RBHdzOM/Z7AZrxJN8aB0rmM8yEMSl0y3XCm7X43QFIkRkjcYxKfinALvteLTBXLueL/Qs&#10;Yi1SCIccFTQxdrmUoWzIYpi5jjhxlfMWY4K+ltpjn8KtkYssW0qLLaeGBjs6NFTei4dVIK/FsV8V&#10;xmfuvKj+zO/pUpFT6mcy7NcgIg3xK/64TzrNX87h/Uy6QG5f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2oj/1b4AAADcAAAADwAAAAAAAAAAAAAAAACXAgAAZHJzL2Rvd25yZXYu&#10;eG1sUEsFBgAAAAAEAAQA9QAAAIIDAAAAAA==&#10;" filled="f" stroked="f">
              <v:textbox style="mso-next-textbox:#Rectangle 1951;mso-fit-shape-to-text:t" inset="0,0,0,0">
                <w:txbxContent>
                  <w:p w:rsidR="00FA29CE" w:rsidRDefault="00FA29CE" w:rsidP="00EE4112">
                    <w:r>
                      <w:rPr>
                        <w:rFonts w:cs="Arial"/>
                        <w:color w:val="000000"/>
                        <w:sz w:val="14"/>
                        <w:szCs w:val="14"/>
                        <w:lang w:val="en-US"/>
                      </w:rPr>
                      <w:t>x</w:t>
                    </w:r>
                  </w:p>
                </w:txbxContent>
              </v:textbox>
            </v:rect>
            <v:rect id="Rectangle 1952" o:spid="_x0000_s1638" style="position:absolute;left:4654;top:35744;width:29305;height:1022;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" filled="f" stroked="f">
              <v:textbox style="mso-next-textbox:#Rectangle 1952;mso-fit-shape-to-text:t" inset="0,0,0,0">
                <w:txbxContent>
                  <w:p w:rsidR="00FA29CE" w:rsidRDefault="00FA29CE" w:rsidP="00EE4112">
                    <w:r w:rsidRPr="001E056C">
                      <w:rPr>
                        <w:rFonts w:cs="Arial"/>
                        <w:color w:val="000000"/>
                        <w:sz w:val="14"/>
                        <w:szCs w:val="14"/>
                        <w:lang w:val="nl-NL"/>
                      </w:rPr>
                      <w:t>RFC is ook van toepassing op een sectormodel of een andere versie StUF</w:t>
                    </w:r>
                  </w:p>
                </w:txbxContent>
              </v:textbox>
            </v:rect>
            <v:line id="Line 1953" o:spid="_x0000_s1639" style="position:absolute;visibility:visible" from="0,0" to="6,2277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E4sFV8MAAADcAAAADwAAAGRycy9kb3ducmV2LnhtbERPS2vCQBC+F/oflin0phstjWnqGkQU&#10;7a31AT0O2WmymJ0N2TWm/94tCL3Nx/eceTHYRvTUeeNYwWScgCAunTZcKTgeNqMMhA/IGhvHpOCX&#10;PBSLx4c55tpd+Yv6fahEDGGfo4I6hDaX0pc1WfRj1xJH7sd1FkOEXSV1h9cYbhs5TZJUWjQcG2ps&#10;aVVTed5frALzmW5fP2ant5Ncb8PkOztnxh6Ven4alu8gAg3hX3x373Scn77A3zPxArm4A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BOLBVfDAAAA3AAAAA8AAAAAAAAAAAAA&#10;AAAAoQIAAGRycy9kb3ducmV2LnhtbFBLBQYAAAAABAAEAPkAAACRAwAAAAA=&#10;" strokeweight="0"/>
            <v:rect id="Rectangle 1954" o:spid="_x0000_s1640" style="position:absolute;width:82;height:22777;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ySbCOxAAA&#10;ANwAAAAPAAAAZHJzL2Rvd25yZXYueG1sRE9NawIxEL0L/ocwgjc3W1GxW6OoIHgRqu2h3sbNdHdx&#10;M1mTqGt/fVMQepvH+5zZojW1uJHzlWUFL0kKgji3uuJCwefHZjAF4QOyxtoyKXiQh8W825lhpu2d&#10;93Q7hELEEPYZKihDaDIpfV6SQZ/Yhjhy39YZDBG6QmqH9xhuajlM04k0WHFsKLGhdUn5+XA1Clav&#10;09XlfcS7n/3pSMev03k8dKlS/V67fAMRqA3/4qd7q+P8yQj+nokXyPk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8kmwjsQAAADcAAAADwAAAAAAAAAAAAAAAACXAgAAZHJzL2Rv&#10;d25yZXYueG1sUEsFBgAAAAAEAAQA9QAAAIgDAAAAAA==&#10;" fillcolor="black" stroked="f"/>
            <v:line id="Line 1955" o:spid="_x0000_s1641" style="position:absolute;visibility:visible" from="4445,82" to="4451,2277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8y44uMMAAADcAAAADwAAAGRycy9kb3ducmV2LnhtbERPS2vCQBC+F/wPyxS81Y0F05i6ESmK&#10;emt9QI9Ddposyc6G7Krx37uFQm/z8T1nsRxsK67Ue+NYwXSSgCAunTZcKTgdNy8ZCB+QNbaOScGd&#10;PCyL0dMCc+1u/EXXQ6hEDGGfo4I6hC6X0pc1WfQT1xFH7sf1FkOEfSV1j7cYblv5miSptGg4NtTY&#10;0UdNZXO4WAXmM93O9m/n+Vmut2H6nTWZsSelxs/D6h1EoCH8i//cOx3npzP4fSZeIIsH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PMuOLjDAAAA3AAAAA8AAAAAAAAAAAAA&#10;AAAAoQIAAGRycy9kb3ducmV2LnhtbFBLBQYAAAAABAAEAPkAAACRAwAAAAA=&#10;" strokeweight="0"/>
            <v:rect id="Rectangle 1956" o:spid="_x0000_s1642" style="position:absolute;left:4445;top:82;width:82;height:2269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14tixAAA&#10;ANwAAAAPAAAAZHJzL2Rvd25yZXYueG1sRE9La8JAEL4X/A/LFHqrm4oNGt2IFoReCr4OehuzYxKS&#10;nU13t5r217uFQm/z8T1nvuhNK67kfG1ZwcswAUFcWF1zqeCwXz9PQPiArLG1TAq+ycMiHzzMMdP2&#10;xlu67kIpYgj7DBVUIXSZlL6oyKAf2o44chfrDIYIXSm1w1sMN60cJUkqDdYcGyrs6K2iotl9GQWr&#10;6WT1uRnzx8/2fKLT8dy8jlyi1NNjv5yBCNSHf/Gf+13H+WkKv8/EC2R+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bdeLYsQAAADcAAAADwAAAAAAAAAAAAAAAACXAgAAZHJzL2Rv&#10;d25yZXYueG1sUEsFBgAAAAAEAAQA9QAAAIgDAAAAAA==&#10;" fillcolor="black" stroked="f"/>
            <v:line id="Line 1957" o:spid="_x0000_s1643" style="position:absolute;visibility:visible" from="26968,82" to="26974,2277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LADVMMAAADcAAAADwAAAGRycy9kb3ducmV2LnhtbERPS2vCQBC+F/wPywi91Y2CMUY3IlKx&#10;vbU+wOOQHZMl2dmQ3Wr677uFQm/z8T1nvRlsK+7Ue+NYwXSSgCAunTZcKTif9i8ZCB+QNbaOScE3&#10;edgUo6c15to9+JPux1CJGMI+RwV1CF0upS9rsugnriOO3M31FkOEfSV1j48Ybls5S5JUWjQcG2rs&#10;aFdT2Ry/rALzkR7m74vL8iJfD2F6zZrM2LNSz+NhuwIRaAj/4j/3m47z0wX8PhMvkMUP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GywA1TDAAAA3AAAAA8AAAAAAAAAAAAA&#10;AAAAoQIAAGRycy9kb3ducmV2LnhtbFBLBQYAAAAABAAEAPkAAACRAwAAAAA=&#10;" strokeweight="0"/>
            <v:rect id="Rectangle 1958" o:spid="_x0000_s1644" style="position:absolute;left:26968;top:82;width:83;height:2269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BLqLxwAA&#10;ANwAAAAPAAAAZHJzL2Rvd25yZXYueG1sRI9Bb8IwDIXvk/YfIiNxGymIISgENCYh7TJpsB3gZhrT&#10;VjROlwTo9uvnwyRutt7ze58Xq8416koh1p4NDAcZKOLC25pLA1+fm6cpqJiQLTaeycAPRVgtHx8W&#10;mFt/4y1dd6lUEsIxRwNVSm2udSwqchgHviUW7eSDwyRrKLUNeJNw1+hRlk20w5qlocKWXisqzruL&#10;M7CeTdffH2N+/90eD3TYH8/Po5AZ0+91L3NQibp0N/9fv1nBnwitPCMT6OUf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cwS6i8cAAADcAAAADwAAAAAAAAAAAAAAAACXAgAAZHJz&#10;L2Rvd25yZXYueG1sUEsFBgAAAAAEAAQA9QAAAIsDAAAAAA==&#10;" fillcolor="black" stroked="f"/>
            <v:line id="Line 1959" o:spid="_x0000_s1645" style="position:absolute;visibility:visible" from="32289,82" to="32296,2277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mMyvcMAAADcAAAADwAAAGRycy9kb3ducmV2LnhtbERPS2vCQBC+F/wPywi91U0KTWN0FZGK&#10;9tb6AI9DdkwWs7Mhu8b477uFQm/z8T1nvhxsI3rqvHGsIJ0kIIhLpw1XCo6HzUsOwgdkjY1jUvAg&#10;D8vF6GmOhXZ3/qZ+HyoRQ9gXqKAOoS2k9GVNFv3EtcSRu7jOYoiwq6Tu8B7DbSNfkySTFg3Hhhpb&#10;WtdUXvc3q8B8Zdu3z/fT9CQ/tiE959fc2KNSz+NhNQMRaAj/4j/3Tsf52RR+n4kXyMUP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HJjMr3DAAAA3AAAAA8AAAAAAAAAAAAA&#10;AAAAoQIAAGRycy9kb3ducmV2LnhtbFBLBQYAAAAABAAEAPkAAACRAwAAAAA=&#10;" strokeweight="0"/>
            <v:rect id="Rectangle 1960" o:spid="_x0000_s1646" style="position:absolute;left:32289;top:82;width:83;height:2269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" fillcolor="black" stroked="f"/>
            <v:line id="Line 1961" o:spid="_x0000_s1647" style="position:absolute;visibility:visible" from="36652,82" to="36658,2277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cyoZsMAAADcAAAADwAAAGRycy9kb3ducmV2LnhtbERPS2vCQBC+F/wPyxS81U0ENaZuRESx&#10;vbU+oMchO02WZGdDdtX477uFQm/z8T1ntR5sK27Ue+NYQTpJQBCXThuuFJxP+5cMhA/IGlvHpOBB&#10;HtbF6GmFuXZ3/qTbMVQihrDPUUEdQpdL6cuaLPqJ64gj9+16iyHCvpK6x3sMt62cJslcWjQcG2rs&#10;aFtT2RyvVoH5mB9m74vL8iJ3h5B+ZU1m7Fmp8fOweQURaAj/4j/3m47zFyn8PhMvkMUP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AnMqGbDAAAA3AAAAA8AAAAAAAAAAAAA&#10;AAAAoQIAAGRycy9kb3ducmV2LnhtbFBLBQYAAAAABAAEAPkAAACRAwAAAAA=&#10;" strokeweight="0"/>
            <v:rect id="Rectangle 1962" o:spid="_x0000_s1648" style="position:absolute;left:36652;top:82;width:82;height:2269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NRu8xAAA&#10;ANwAAAAPAAAAZHJzL2Rvd25yZXYueG1sRE9LawIxEL4X/A9hBG8161If3RpFC4KXQtUe6m3cjLuL&#10;m8maRF3765uC0Nt8fM+ZzltTiys5X1lWMOgnIIhzqysuFHztVs8TED4ga6wtk4I7eZjPOk9TzLS9&#10;8Yau21CIGMI+QwVlCE0mpc9LMuj7tiGO3NE6gyFCV0jt8BbDTS3TJBlJgxXHhhIbei8pP20vRsHy&#10;dbI8f77wx8/msKf99+E0TF2iVK/bLt5ABGrDv/jhXus4f5zC3zPxAjn7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lzUbvMQAAADcAAAADwAAAAAAAAAAAAAAAACXAgAAZHJzL2Rv&#10;d25yZXYueG1sUEsFBgAAAAAEAAQA9QAAAIgDAAAAAA==&#10;" fillcolor="black" stroked="f"/>
            <v:line id="Line 1963" o:spid="_x0000_s1649" style="position:absolute;visibility:visible" from="41014,82" to="41021,2277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lKTisMAAADcAAAADwAAAGRycy9kb3ducmV2LnhtbERPTWvCQBC9C/0PyxR6qxtbNGnqGooo&#10;1pu1Cj0O2WmymJ0N2TXGf98VCt7m8T5nXgy2ET113jhWMBknIIhLpw1XCg7f6+cMhA/IGhvHpOBK&#10;HorFw2iOuXYX/qJ+HyoRQ9jnqKAOoc2l9GVNFv3YtcSR+3WdxRBhV0nd4SWG20a+JMlMWjQcG2ps&#10;aVlTedqfrQKzm22m2/T4dpSrTZj8ZKfM2INST4/DxzuIQEO4i//dnzrOT1/h9ky8QC7+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JZSk4rDAAAA3AAAAA8AAAAAAAAAAAAA&#10;AAAAoQIAAGRycy9kb3ducmV2LnhtbFBLBQYAAAAABAAEAPkAAACRAwAAAAA=&#10;" strokeweight="0"/>
            <v:rect id="Rectangle 1964" o:spid="_x0000_s1650" style="position:absolute;left:41014;top:82;width:83;height:2269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" fillcolor="black" stroked="f"/>
            <v:line id="Line 1965" o:spid="_x0000_s1651" style="position:absolute;visibility:visible" from="45377,82" to="45383,2277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iUwEsMAAADcAAAADwAAAGRycy9kb3ducmV2LnhtbERPS2vCQBC+F/wPywi91Y2CMUY3IlKx&#10;vbU+wOOQHZMl2dmQ3Wr677uFQm/z8T1nvRlsK+7Ue+NYwXSSgCAunTZcKTif9i8ZCB+QNbaOScE3&#10;edgUo6c15to9+JPux1CJGMI+RwV1CF0upS9rsugnriOO3M31FkOEfSV1j48Ybls5S5JUWjQcG2rs&#10;aFdT2Ry/rALzkR7m74vL8iJfD2F6zZrM2LNSz+NhuwIRaAj/4j/3m47zFyn8PhMvkMUP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IYlMBLDAAAA3AAAAA8AAAAAAAAAAAAA&#10;AAAAoQIAAGRycy9kb3ducmV2LnhtbFBLBQYAAAAABAAEAPkAAACRAwAAAAA=&#10;" strokeweight="0"/>
            <v:rect id="Rectangle 1966" o:spid="_x0000_s1652" style="position:absolute;left:45377;top:82;width:82;height:2269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" fillcolor="black" stroked="f"/>
            <v:line id="Line 1967" o:spid="_x0000_s1653" style="position:absolute;visibility:visible" from="82,0" to="45459,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PYB+8UAAADcAAAADwAAAGRycy9kb3ducmV2LnhtbESPQWvCQBCF70L/wzKF3nSjUE2jqxRp&#10;UW/VKngcstNkMTsbsltN/71zEHqb4b1575vFqveNulIXXWAD41EGirgM1nFl4Pj9OcxBxYRssQlM&#10;Bv4owmr5NFhgYcON93Q9pEpJCMcCDdQptYXWsazJYxyFlli0n9B5TLJ2lbYd3iTcN3qSZVPt0bE0&#10;1NjSuqbycvj1BtzXdPO6m53eTvpjk8bn/JI7fzTm5bl/n4NK1Kd/8+N6awV/JrTyjEygl3c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mPYB+8UAAADcAAAADwAAAAAAAAAA&#10;AAAAAAChAgAAZHJzL2Rvd25yZXYueG1sUEsFBgAAAAAEAAQA+QAAAJMDAAAAAA==&#10;" strokeweight="0"/>
            <v:line id="Line 1968" o:spid="_x0000_s1654" style="position:absolute;visibility:visible" from="82,1079" to="45459,108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97qkYMEAAADcAAAADwAAAGRycy9kb3ducmV2LnhtbERPTYvCMBC9C/sfwgjeNHVhtVajLIuL&#10;enNdBY9DM7bBZlKaqPXfG0HwNo/3ObNFaytxpcYbxwqGgwQEce604ULB/v+3n4LwAVlj5ZgU3MnD&#10;Yv7RmWGm3Y3/6LoLhYgh7DNUUIZQZ1L6vCSLfuBq4sidXGMxRNgUUjd4i+G2kp9JMpIWDceGEmv6&#10;KSk/7y5WgdmOVl+b8WFykMtVGB7Tc2rsXqlet/2eggjUhrf45V7rOH88gecz8QI5f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3uqRgwQAAANwAAAAPAAAAAAAAAAAAAAAA&#10;AKECAABkcnMvZG93bnJldi54bWxQSwUGAAAAAAQABAD5AAAAjwMAAAAA&#10;" strokeweight="0"/>
            <v:rect id="Rectangle 1969" o:spid="_x0000_s1655" style="position:absolute;left:82;top:1079;width:45377;height:83;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" fillcolor="black" stroked="f"/>
            <v:line id="Line 1970" o:spid="_x0000_s1656" style="position:absolute;visibility:visible" from="82,2159" to="45459,216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BnYQcIAAADcAAAADwAAAGRycy9kb3ducmV2LnhtbERPS2vCQBC+F/wPywi91U0KtWnqRkQq&#10;6q2+oMchO02WZGdDdtX4791Cwdt8fM+ZzQfbigv13jhWkE4SEMSl04YrBcfD6iUD4QOyxtYxKbiR&#10;h3kxepphrt2Vd3TZh0rEEPY5KqhD6HIpfVmTRT9xHXHkfl1vMUTYV1L3eI3htpWvSTKVFg3Hhho7&#10;WtZUNvuzVWC+p+u37fvp4yS/1iH9yZrM2KNSz+Nh8Qki0BAe4n/3Rsf5WQp/z8QLZHEH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PBnYQcIAAADcAAAADwAAAAAAAAAAAAAA&#10;AAChAgAAZHJzL2Rvd25yZXYueG1sUEsFBgAAAAAEAAQA+QAAAJADAAAAAA==&#10;" strokeweight="0"/>
            <v:rect id="Rectangle 1971" o:spid="_x0000_s1657" style="position:absolute;left:82;top:2159;width:45377;height:82;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4GubxAAA&#10;ANwAAAAPAAAAZHJzL2Rvd25yZXYueG1sRE9Na8JAEL0L/odlhN5009CWGF1FBaGXQtUe6m3MTpNg&#10;djbubjX667sFwds83udM551pxJmcry0reB4lIIgLq2suFXzt1sMMhA/IGhvLpOBKHuazfm+KubYX&#10;3tB5G0oRQ9jnqKAKoc2l9EVFBv3ItsSR+7HOYIjQlVI7vMRw08g0Sd6kwZpjQ4UtrSoqjttfo2A5&#10;zpanzxf+uG0Oe9p/H46vqUuUehp0iwmIQF14iO/udx3nZyn8PxMvkLM/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ouBrm8QAAADcAAAADwAAAAAAAAAAAAAAAACXAgAAZHJzL2Rv&#10;d25yZXYueG1sUEsFBgAAAAAEAAQA9QAAAIgDAAAAAA==&#10;" fillcolor="black" stroked="f"/>
            <v:line id="Line 1972" o:spid="_x0000_s1658" style="position:absolute;visibility:visible" from="82,3244" to="45459,325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4fjrcIAAADcAAAADwAAAGRycy9kb3ducmV2LnhtbERPTWvCQBC9C/6HZQRvdaNSm8asImKx&#10;3lproMchOyaL2dmQ3Wr677tCwds83ufk69424kqdN44VTCcJCOLSacOVgtPX21MKwgdkjY1jUvBL&#10;Htar4SDHTLsbf9L1GCoRQ9hnqKAOoc2k9GVNFv3EtcSRO7vOYoiwq6Tu8BbDbSNnSbKQFg3Hhhpb&#10;2tZUXo4/VoH5WOyfDy/FayF3+zD9Ti+psSelxqN+swQRqA8P8b/7Xcf56Rzuz8QL5OoP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o4fjrcIAAADcAAAADwAAAAAAAAAAAAAA&#10;AAChAgAAZHJzL2Rvd25yZXYueG1sUEsFBgAAAAAEAAQA+QAAAJADAAAAAA==&#10;" strokeweight="0"/>
            <v:rect id="Rectangle 1973" o:spid="_x0000_s1659" style="position:absolute;left:82;top:3244;width:45377;height:83;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RVZ0wwAA&#10;ANwAAAAPAAAAZHJzL2Rvd25yZXYueG1sRE9LawIxEL4L/ocwQm+aVbRst0bRQqEXwdeh3sbNdHdx&#10;M9kmqa7++kYQvM3H95zpvDW1OJPzlWUFw0ECgji3uuJCwX732U9B+ICssbZMCq7kYT7rdqaYaXvh&#10;DZ23oRAxhH2GCsoQmkxKn5dk0A9sQxy5H+sMhghdIbXDSww3tRwlyas0WHFsKLGhj5Ly0/bPKFi+&#10;pcvf9ZhXt83xQIfv42kycolSL7128Q4iUBue4of7S8f56Rjuz8QL5Ow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CRVZ0wwAAANwAAAAPAAAAAAAAAAAAAAAAAJcCAABkcnMvZG93&#10;bnJldi54bWxQSwUGAAAAAAQABAD1AAAAhwMAAAAA&#10;" fillcolor="black" stroked="f"/>
            <v:line id="Line 1974" o:spid="_x0000_s1660" style="position:absolute;visibility:visible" from="82,4324" to="45459,433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QyLeQsMAAADcAAAADwAAAGRycy9kb3ducmV2LnhtbERPTWvCQBC9C/0PyxR6MxsLxjS6Sikt&#10;0ZtNFTwO2WmymJ0N2a3Gf+8WCr3N433OajPaTlxo8MaxglmSgiCunTbcKDh8fUxzED4ga+wck4Ib&#10;edisHyYrLLS78iddqtCIGMK+QAVtCH0hpa9bsugT1xNH7tsNFkOEQyP1gNcYbjv5nKaZtGg4NrTY&#10;01tL9bn6sQrMPivnu8Xx5SjfyzA75efc2INST4/j6xJEoDH8i//cWx3n53P4fSZeINd3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EMi3kLDAAAA3AAAAA8AAAAAAAAAAAAA&#10;AAAAoQIAAGRycy9kb3ducmV2LnhtbFBLBQYAAAAABAAEAPkAAACRAwAAAAA=&#10;" strokeweight="0"/>
            <v:rect id="Rectangle 1975" o:spid="_x0000_s1661" style="position:absolute;left:82;top:4324;width:45377;height:82;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222YxAAA&#10;ANwAAAAPAAAAZHJzL2Rvd25yZXYueG1sRE9Na8JAEL0L/Q/LCL3pRqmSpm6kCoVeCtX2UG9jdpqE&#10;ZGfj7lajv74rCN7m8T5nsexNK47kfG1ZwWScgCAurK65VPD99TZKQfiArLG1TArO5GGZPwwWmGl7&#10;4g0dt6EUMYR9hgqqELpMSl9UZNCPbUccuV/rDIYIXSm1w1MMN62cJslcGqw5NlTY0bqiotn+GQWr&#10;53R1+Hzij8tmv6Pdz76ZTV2i1OOwf30BEagPd/HN/a7j/HQO12fiBTL/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3dttmMQAAADcAAAADwAAAAAAAAAAAAAAAACXAgAAZHJzL2Rv&#10;d25yZXYueG1sUEsFBgAAAAAEAAQA9QAAAIgDAAAAAA==&#10;" fillcolor="black" stroked="f"/>
            <v:line id="Line 1976" o:spid="_x0000_s1662" style="position:absolute;visibility:visible" from="82,5403" to="45459,54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3LzlrsEAAADcAAAADwAAAGRycy9kb3ducmV2LnhtbERPTYvCMBC9C/6HMAveNFVY7VajiOyi&#10;3tRV8Dg0s22wmZQmq/XfG0HwNo/3ObNFaytxpcYbxwqGgwQEce604ULB8fenn4LwAVlj5ZgU3MnD&#10;Yt7tzDDT7sZ7uh5CIWII+wwVlCHUmZQ+L8miH7iaOHJ/rrEYImwKqRu8xXBbyVGSjKVFw7GhxJpW&#10;JeWXw79VYHbj9ed2cvo6ye91GJ7TS2rsUaneR7ucggjUhrf45d7oOD+dwPOZeIGcP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cvOWuwQAAANwAAAAPAAAAAAAAAAAAAAAA&#10;AKECAABkcnMvZG93bnJldi54bWxQSwUGAAAAAAQABAD5AAAAjwMAAAAA&#10;" strokeweight="0"/>
            <v:rect id="Rectangle 1977" o:spid="_x0000_s1663" style="position:absolute;left:82;top:5403;width:45377;height:83;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" fillcolor="black" stroked="f"/>
            <v:line id="Line 1978" o:spid="_x0000_s1664" style="position:absolute;visibility:visible" from="82,6483" to="45459,6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m/UR8MAAADcAAAADwAAAGRycy9kb3ducmV2LnhtbERPTWvCQBC9F/wPywi91Y2F2iS6ikgl&#10;7a2NCh6H7JgsZmdDdjXpv+8WCr3N433OajPaVtyp98axgvksAUFcOW24VnA87J9SED4ga2wdk4Jv&#10;8rBZTx5WmGs38Bfdy1CLGMI+RwVNCF0upa8asuhnriOO3MX1FkOEfS11j0MMt618TpKFtGg4NjTY&#10;0a6h6lrerALzuShePl5P2Um+FWF+Tq+psUelHqfjdgki0Bj+xX/udx3npxn8PhMvkOsf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MJv1EfDAAAA3AAAAA8AAAAAAAAAAAAA&#10;AAAAoQIAAGRycy9kb3ducmV2LnhtbFBLBQYAAAAABAAEAPkAAACRAwAAAAA=&#10;" strokeweight="0"/>
            <v:rect id="Rectangle 1979" o:spid="_x0000_s1665" style="position:absolute;left:82;top:6483;width:45377;height:82;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" fillcolor="black" stroked="f"/>
            <v:line id="Line 1980" o:spid="_x0000_s1666" style="position:absolute;visibility:visible" from="82,7562" to="45459,756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cBOnMIAAADcAAAADwAAAGRycy9kb3ducmV2LnhtbERPTWvCQBC9F/wPywi9NZsUamN0FZGK&#10;9daqAY9DdkwWs7Mhu2r6791Cobd5vM+ZLwfbihv13jhWkCUpCOLKacO1guNh85KD8AFZY+uYFPyQ&#10;h+Vi9DTHQrs7f9NtH2oRQ9gXqKAJoSuk9FVDFn3iOuLInV1vMUTY11L3eI/htpWvaTqRFg3HhgY7&#10;WjdUXfZXq8B8TbZvu/dyWsqPbchO+SU39qjU83hYzUAEGsK/+M/9qeP8aQa/z8QL5OI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ucBOnMIAAADcAAAADwAAAAAAAAAAAAAA&#10;AAChAgAAZHJzL2Rvd25yZXYueG1sUEsFBgAAAAAEAAQA+QAAAJADAAAAAA==&#10;" strokeweight="0"/>
            <v:rect id="Rectangle 1981" o:spid="_x0000_s1667" style="position:absolute;left:82;top:7562;width:45377;height:83;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gTiVxwAA&#10;ANwAAAAPAAAAZHJzL2Rvd25yZXYueG1sRI9Ba8JAFITvBf/D8oTemo3Wlpi6igpCL0K1PejtmX1N&#10;gtm3cXfV1F/fFQo9DjPzDTOZdaYRF3K+tqxgkKQgiAuray4VfH2unjIQPiBrbCyTgh/yMJv2HiaY&#10;a3vlDV22oRQRwj5HBVUIbS6lLyoy6BPbEkfv2zqDIUpXSu3wGuGmkcM0fZUGa44LFba0rKg4bs9G&#10;wWKcLU4fI17fNoc97XeH48vQpUo99rv5G4hAXfgP/7XftYLnbAT3M/EIyOkv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74E4lccAAADcAAAADwAAAAAAAAAAAAAAAACXAgAAZHJz&#10;L2Rvd25yZXYueG1sUEsFBgAAAAAEAAQA9QAAAIsDAAAAAA==&#10;" fillcolor="black" stroked="f"/>
            <v:line id="Line 1982" o:spid="_x0000_s1668" style="position:absolute;visibility:visible" from="82,8642" to="45459,864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7uawo8QAAADcAAAADwAAAGRycy9kb3ducmV2LnhtbESPT4vCMBTE7wt+h/CEvWnqilqrUWRx&#10;0b35Fzw+mmcbbF5Kk9XutzcLwh6HmfkNM1+2thJ3arxxrGDQT0AQ504bLhScjl+9FIQPyBorx6Tg&#10;lzwsF523OWbaPXhP90MoRISwz1BBGUKdSenzkiz6vquJo3d1jcUQZVNI3eAjwm0lP5JkLC0ajgsl&#10;1vRZUn47/FgFZjfejL4n5+lZrjdhcElvqbEnpd677WoGIlAb/sOv9lYrGKYj+DsTj4BcPA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u5rCjxAAAANwAAAAPAAAAAAAAAAAA&#10;AAAAAKECAABkcnMvZG93bnJldi54bWxQSwUGAAAAAAQABAD5AAAAkgMAAAAA&#10;" strokeweight="0"/>
            <v:rect id="Rectangle 1983" o:spid="_x0000_s1669" style="position:absolute;left:82;top:8642;width:45377;height:82;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HwN5xwAA&#10;ANwAAAAPAAAAZHJzL2Rvd25yZXYueG1sRI9PawIxFMTvBb9DeIXearbWyroaRYWCl0L9c9Dbc/Pc&#10;Xdy8rEmqWz+9EQo9DjPzG2Y8bU0tLuR8ZVnBWzcBQZxbXXGhYLv5fE1B+ICssbZMCn7Jw3TSeRpj&#10;pu2VV3RZh0JECPsMFZQhNJmUPi/JoO/ahjh6R+sMhihdIbXDa4SbWvaSZCANVhwXSmxoUVJ+Wv8Y&#10;BfNhOj9/9/nrtjrsab87nD56LlHq5bmdjUAEasN/+K+91Are0wE8zsQjICd3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cB8DeccAAADcAAAADwAAAAAAAAAAAAAAAACXAgAAZHJz&#10;L2Rvd25yZXYueG1sUEsFBgAAAAAEAAQA9QAAAIsDAAAAAA==&#10;" fillcolor="black" stroked="f"/>
            <v:line id="Line 1984" o:spid="_x0000_s1670" style="position:absolute;visibility:visible" from="82,9728" to="45459,973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XiLT8UAAADcAAAADwAAAGRycy9kb3ducmV2LnhtbESPQWvCQBSE70L/w/IKvdWNLZo0dQ1F&#10;FOvNWoUeH9nXZDH7NmTXGP99Vyh4HGbmG2ZeDLYRPXXeOFYwGScgiEunDVcKDt/r5wyED8gaG8ek&#10;4EoeisXDaI65dhf+on4fKhEh7HNUUIfQ5lL6siaLfuxa4uj9us5iiLKrpO7wEuG2kS9JMpMWDceF&#10;Glta1lSe9merwOxmm+k2Pb4d5WoTJj/ZKTP2oNTT4/DxDiLQEO7h//anVvCapXA7E4+AXPwB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cXiLT8UAAADcAAAADwAAAAAAAAAA&#10;AAAAAAChAgAAZHJzL2Rvd25yZXYueG1sUEsFBgAAAAAEAAQA+QAAAJMDAAAAAA==&#10;" strokeweight="0"/>
            <v:rect id="Rectangle 1985" o:spid="_x0000_s1671" style="position:absolute;left:82;top:9728;width:45377;height:82;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zDKQxAAA&#10;ANwAAAAPAAAAZHJzL2Rvd25yZXYueG1sRE/Pa8IwFL4L+x/CE7xpqm7SdY0yBWGXwXQ7zNtr89YW&#10;m5eaRO321y8HwePH9ztf9aYVF3K+saxgOklAEJdWN1wp+PrcjlMQPiBrbC2Tgl/ysFo+DHLMtL3y&#10;ji77UIkYwj5DBXUIXSalL2sy6Ce2I47cj3UGQ4SuktrhNYabVs6SZCENNhwbauxoU1N53J+NgvVz&#10;uj59PPL736440OG7OD7NXKLUaNi/voAI1Ie7+OZ+0wrmaVwbz8QjIJ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bswykMQAAADcAAAADwAAAAAAAAAAAAAAAACXAgAAZHJzL2Rv&#10;d25yZXYueG1sUEsFBgAAAAAEAAQA9QAAAIgDAAAAAA==&#10;" fillcolor="black" stroked="f"/>
            <v:line id="Line 1986" o:spid="_x0000_s1672" style="position:absolute;visibility:visible" from="82,10807" to="45459,1081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6u6psQAAADcAAAADwAAAGRycy9kb3ducmV2LnhtbESPT4vCMBTE7wt+h/AEb5qqrNZqFFl2&#10;0b35Fzw+mmcbbF5Kk9XutzcLwh6HmfkNs1i1thJ3arxxrGA4SEAQ504bLhScjl/9FIQPyBorx6Tg&#10;lzyslp23BWbaPXhP90MoRISwz1BBGUKdSenzkiz6gauJo3d1jcUQZVNI3eAjwm0lR0kykRYNx4US&#10;a/ooKb8dfqwCs5ts3r+n59lZfm7C8JLeUmNPSvW67XoOIlAb/sOv9lYrGKcz+DsTj4BcPg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vq7qmxAAAANwAAAAPAAAAAAAAAAAA&#10;AAAAAKECAABkcnMvZG93bnJldi54bWxQSwUGAAAAAAQABAD5AAAAkgMAAAAA&#10;" strokeweight="0"/>
            <v:rect id="Rectangle 1987" o:spid="_x0000_s1673" style="position:absolute;left:82;top:10807;width:45377;height:83;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Y6hLxAAA&#10;ANwAAAAPAAAAZHJzL2Rvd25yZXYueG1sRE+7bsIwFN2R+g/WrcQGTnlUEDCoVEJiqQS0Q7PdxJck&#10;Ir5ObQMpX4+HSh2Pznu57kwjruR8bVnByzABQVxYXXOp4OtzO5iB8AFZY2OZFPySh/XqqbfEVNsb&#10;H+h6DKWIIexTVFCF0KZS+qIig35oW+LInawzGCJ0pdQObzHcNHKUJK/SYM2xocKW3isqzseLUbCZ&#10;zzY/+wl/3A95Rtl3fp6OXKJU/7l7W4AI1IV/8Z97pxWM53F+PBOPgFw9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FWOoS8QAAADcAAAADwAAAAAAAAAAAAAAAACXAgAAZHJzL2Rv&#10;d25yZXYueG1sUEsFBgAAAAAEAAQA9QAAAIgDAAAAAA==&#10;" fillcolor="black" stroked="f"/>
            <v:line id="Line 1988" o:spid="_x0000_s1674" style="position:absolute;visibility:visible" from="82,11887" to="45459,118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AQgfcUAAADcAAAADwAAAGRycy9kb3ducmV2LnhtbESPT2vCQBTE70K/w/IK3uomSm2MriJi&#10;0d6sf8DjI/tMFrNvQ3ar6bd3CwWPw8z8hpktOluLG7XeOFaQDhIQxIXThksFx8PnWwbCB2SNtWNS&#10;8EseFvOX3gxz7e78Tbd9KEWEsM9RQRVCk0vpi4os+oFriKN3ca3FEGVbSt3iPcJtLYdJMpYWDceF&#10;ChtaVVRc9z9WgdmNN+9fH6fJSa43IT1n18zYo1L91245BRGoC8/wf3urFYwmKfydiUdAzh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FAQgfcUAAADcAAAADwAAAAAAAAAA&#10;AAAAAAChAgAAZHJzL2Rvd25yZXYueG1sUEsFBgAAAAAEAAQA+QAAAJMDAAAAAA==&#10;" strokeweight="0"/>
            <v:rect id="Rectangle 1989" o:spid="_x0000_s1675" style="position:absolute;left:82;top:11887;width:45377;height:82;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ZOnxgAA&#10;ANwAAAAPAAAAZHJzL2Rvd25yZXYueG1sRI9BawIxFITvBf9DeIK3mu3Wiq5G0YLgpVBtD3p7bl53&#10;FzcvaxJ17a9vhILHYWa+Yabz1tTiQs5XlhW89BMQxLnVFRcKvr9WzyMQPiBrrC2Tght5mM86T1PM&#10;tL3yhi7bUIgIYZ+hgjKEJpPS5yUZ9H3bEEfvxzqDIUpXSO3wGuGmlmmSDKXBiuNCiQ29l5Qft2ej&#10;YDkeLU+fA/743Rz2tN8djm+pS5TqddvFBESgNjzC/+21VvA6TuF+Jh4BOfsD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K/ZOnxgAAANwAAAAPAAAAAAAAAAAAAAAAAJcCAABkcnMv&#10;ZG93bnJldi54bWxQSwUGAAAAAAQABAD1AAAAigMAAAAA&#10;" fillcolor="black" stroked="f"/>
            <v:line id="Line 1990" o:spid="_x0000_s1676" style="position:absolute;visibility:visible" from="82,12966" to="45459,1297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5obkcUAAADcAAAADwAAAGRycy9kb3ducmV2LnhtbESPT2vCQBTE74V+h+UVetONSjVJXaVI&#10;RXvzX6DHR/Y1Wcy+DdlV02/vFoQeh5n5DTNf9rYRV+q8caxgNExAEJdOG64UnI7rQQrCB2SNjWNS&#10;8Eselovnpznm2t14T9dDqESEsM9RQR1Cm0vpy5os+qFriaP34zqLIcqukrrDW4TbRo6TZCotGo4L&#10;Nba0qqk8Hy5WgdlNN29fsyIr5OcmjL7Tc2rsSanXl/7jHUSgPvyHH+2tVjDJJvB3Jh4BubgD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i5obkcUAAADcAAAADwAAAAAAAAAA&#10;AAAAAAChAgAAZHJzL2Rvd25yZXYueG1sUEsFBgAAAAAEAAQA+QAAAJMDAAAAAA==&#10;" strokeweight="0"/>
            <v:rect id="Rectangle 1991" o:spid="_x0000_s1677" style="position:absolute;left:82;top:12966;width:45377;height:83;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FAvTxwAA&#10;ANwAAAAPAAAAZHJzL2Rvd25yZXYueG1sRI9Ba8JAFITvhf6H5RV6q5taLRqzShUKXgpqPejtJftM&#10;gtm3cXeraX99VxA8DjPzDZPNOtOIMzlfW1bw2ktAEBdW11wq2H5/voxA+ICssbFMCn7Jw2z6+JBh&#10;qu2F13TehFJECPsUFVQhtKmUvqjIoO/Zljh6B+sMhihdKbXDS4SbRvaT5F0arDkuVNjSoqLiuPkx&#10;Cubj0fy0GvDX3zrf036XH4d9lyj1/NR9TEAE6sI9fGsvtYK38RCuZ+IRkNN/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BRQL08cAAADcAAAADwAAAAAAAAAAAAAAAACXAgAAZHJz&#10;L2Rvd25yZXYueG1sUEsFBgAAAAAEAAQA9QAAAIsDAAAAAA==&#10;" fillcolor="black" stroked="f"/>
            <v:line id="Line 1992" o:spid="_x0000_s1678" style="position:absolute;visibility:visible" from="82,14046" to="45459,1405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24CcQAAADcAAAADwAAAGRycy9kb3ducmV2LnhtbESPQWvCQBSE7wX/w/KE3nRjizFGVyml&#10;or2pVejxkX0mi9m3Ibtq/PduQehxmJlvmPmys7W4UuuNYwWjYQKCuHDacKng8LMaZCB8QNZYOyYF&#10;d/KwXPRe5phrd+MdXfehFBHCPkcFVQhNLqUvKrLoh64hjt7JtRZDlG0pdYu3CLe1fEuSVFo0HBcq&#10;bOizouK8v1gFZpuux9+T4/Qov9Zh9JudM2MPSr32u48ZiEBd+A8/2xut4H2awt+ZeATk4g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b7bgJxAAAANwAAAAPAAAAAAAAAAAA&#10;AAAAAKECAABkcnMvZG93bnJldi54bWxQSwUGAAAAAAQABAD5AAAAkgMAAAAA&#10;" strokeweight="0"/>
            <v:rect id="Rectangle 1993" o:spid="_x0000_s1679" style="position:absolute;left:82;top:14046;width:45377;height:82;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ijA/xwAA&#10;ANwAAAAPAAAAZHJzL2Rvd25yZXYueG1sRI9BawIxFITvBf9DeIXeutlaa3U1ihYKXgpqe6i35+a5&#10;u7h52Saprv56Iwgeh5n5hhlPW1OLAzlfWVbwkqQgiHOrKy4U/Hx/Pg9A+ICssbZMCk7kYTrpPIwx&#10;0/bIKzqsQyEihH2GCsoQmkxKn5dk0Ce2IY7ezjqDIUpXSO3wGOGmlt007UuDFceFEhv6KCnfr/+N&#10;gvlwMP9b9vjrvNpuaPO73b91XarU02M7G4EI1IZ7+NZeaAWvw3e4nolHQE4u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moowP8cAAADcAAAADwAAAAAAAAAAAAAAAACXAgAAZHJz&#10;L2Rvd25yZXYueG1sUEsFBgAAAAAEAAQA9QAAAIsDAAAAAA==&#10;" fillcolor="black" stroked="f"/>
            <v:line id="Line 1994" o:spid="_x0000_s1680" style="position:absolute;visibility:visible" from="82,15125" to="45459,1513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T6J4MIAAADcAAAADwAAAGRycy9kb3ducmV2LnhtbERPz2vCMBS+C/sfwhN207QOXe2MZcjE&#10;edtcCzs+mmcbbF5Kk2n33y+HgceP7/emGG0nrjR441hBOk9AENdOG24UlF/7WQbCB2SNnWNS8Ese&#10;iu3DZIO5djf+pOspNCKGsM9RQRtCn0vp65Ys+rnriSN3doPFEOHQSD3gLYbbTi6SZCUtGo4NLfa0&#10;a6m+nH6sAvOxOiyPz9W6km+HkH5nl8zYUqnH6fj6AiLQGO7if/e7VvC0jmvjmXgE5PYP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hT6J4MIAAADcAAAADwAAAAAAAAAAAAAA&#10;AAChAgAAZHJzL2Rvd25yZXYueG1sUEsFBgAAAAAEAAQA+QAAAJADAAAAAA==&#10;" strokeweight="0"/>
            <v:rect id="Rectangle 1995" o:spid="_x0000_s1681" style="position:absolute;left:82;top:15125;width:45377;height:8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WQHWxwAA&#10;ANwAAAAPAAAAZHJzL2Rvd25yZXYueG1sRI9PawIxFMTvhX6H8ArealbbirsaRQuCl0L9c9Dbc/Pc&#10;Xdy8rEnUbT99IxQ8DjPzG2Y8bU0truR8ZVlBr5uAIM6trrhQsN0sXocgfEDWWFsmBT/kYTp5fhpj&#10;pu2NV3Rdh0JECPsMFZQhNJmUPi/JoO/ahjh6R+sMhihdIbXDW4SbWvaTZCANVhwXSmzos6T8tL4Y&#10;BfN0OD9/v/PX7+qwp/3ucProu0Spzks7G4EI1IZH+L+91Are0hTuZ+IRkJM/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hFkB1scAAADcAAAADwAAAAAAAAAAAAAAAACXAgAAZHJz&#10;L2Rvd25yZXYueG1sUEsFBgAAAAAEAAQA9QAAAIsDAAAAAA==&#10;" fillcolor="black" stroked="f"/>
            <v:line id="Line 1996" o:spid="_x0000_s1682" style="position:absolute;visibility:visible" from="82,16211" to="45459,1621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jdBMEAAADcAAAADwAAAGRycy9kb3ducmV2LnhtbERPy4rCMBTdC/MP4Q6401Tx0alGGURx&#10;3Kmj4PLS3GmDzU1pota/N4sBl4fzni9bW4k7Nd44VjDoJyCIc6cNFwpOv5teCsIHZI2VY1LwJA/L&#10;xUdnjpl2Dz7Q/RgKEUPYZ6igDKHOpPR5SRZ939XEkftzjcUQYVNI3eAjhttKDpNkIi0ajg0l1rQq&#10;Kb8eb1aB2U+24930/HWW620YXNJrauxJqe5n+z0DEagNb/G/+0crGCVxfjwTj4BcvA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T6N0EwQAAANwAAAAPAAAAAAAAAAAAAAAA&#10;AKECAABkcnMvZG93bnJldi54bWxQSwUGAAAAAAQABAD5AAAAjwMAAAAA&#10;" strokeweight="0"/>
            <v:rect id="Rectangle 1997" o:spid="_x0000_s1683" style="position:absolute;left:82;top:16211;width:45377;height:83;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j1UyxQAA&#10;ANwAAAAPAAAAZHJzL2Rvd25yZXYueG1sRI9BawIxFITvBf9DeIXeaqJo0dUoKhR6Ear2UG/Pzevu&#10;4uZlTVJd/fVNQfA4zMw3zHTe2lqcyYfKsYZeV4Egzp2puNDwtXt/HYEIEdlg7Zg0XCnAfNZ5mmJm&#10;3IU3dN7GQiQIhww1lDE2mZQhL8li6LqGOHk/zluMSfpCGo+XBLe17Cv1Ji1WnBZKbGhVUn7c/loN&#10;y/Foefoc8Pq2Oexp/304Dvteaf3y3C4mICK18RG+tz+MhoHqwf+ZdATk7A8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KPVTLFAAAA3AAAAA8AAAAAAAAAAAAAAAAAlwIAAGRycy9k&#10;b3ducmV2LnhtbFBLBQYAAAAABAAEAPUAAACJAwAAAAA=&#10;" fillcolor="black" stroked="f"/>
            <v:line id="Line 1998" o:spid="_x0000_s1684" style="position:absolute;visibility:visible" from="82,17291" to="45459,1729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Hbm6MUAAADcAAAADwAAAGRycy9kb3ducmV2LnhtbESPQWvCQBSE74X+h+UJvdWNUm2MWaWU&#10;Fu3NRgMeH9lnsph9G7Jbjf/eLRR6HGbmGyZfD7YVF+q9caxgMk5AEFdOG64VHPafzykIH5A1to5J&#10;wY08rFePDzlm2l35my5FqEWEsM9QQRNCl0npq4Ys+rHriKN3cr3FEGVfS93jNcJtK6dJMpcWDceF&#10;Bjt6b6g6Fz9WgdnNN7Ov13JRyo9NmBzTc2rsQamn0fC2BBFoCP/hv/ZWK3hJpvB7Jh4BuboD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zHbm6MUAAADcAAAADwAAAAAAAAAA&#10;AAAAAAChAgAAZHJzL2Rvd25yZXYueG1sUEsFBgAAAAAEAAQA+QAAAJMDAAAAAA==&#10;" strokeweight="0"/>
            <v:rect id="Rectangle 1999" o:spid="_x0000_s1685" style="position:absolute;left:82;top:17291;width:45377;height:82;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EW7exgAA&#10;ANwAAAAPAAAAZHJzL2Rvd25yZXYueG1sRI9PawIxFMTvQr9DeEJvmmit6NYotVDoRah/Dnp7bl53&#10;Fzcv2yTVrZ++EQoeh5n5DTNbtLYWZ/Khcqxh0FcgiHNnKi407LbvvQmIEJEN1o5Jwy8FWMwfOjPM&#10;jLvwms6bWIgE4ZChhjLGJpMy5CVZDH3XECfvy3mLMUlfSOPxkuC2lkOlxtJixWmhxIbeSspPmx+r&#10;YTmdLL8/R7y6ro8HOuyPp+ehV1o/dtvXFxCR2ngP/7c/jIaReoLbmXQE5PwP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NEW7exgAAANwAAAAPAAAAAAAAAAAAAAAAAJcCAABkcnMv&#10;ZG93bnJldi54bWxQSwUGAAAAAAQABAD1AAAAigMAAAAA&#10;" fillcolor="black" stroked="f">
              <o:lock v:ext="edit" aspectratio="t"/>
            </v:rect>
            <v:line id="Line 2000" o:spid="_x0000_s1686" style="position:absolute;visibility:visible" from="82,18370" to="45459,1837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NPbB8QAAADcAAAADwAAAGRycy9kb3ducmV2LnhtbESPT4vCMBTE74LfIbwFb5q6uFqrUWRx&#10;cb35Fzw+mrdtsHkpTVa7334jCB6HmfkNM1+2thI3arxxrGA4SEAQ504bLhScjl/9FIQPyBorx6Tg&#10;jzwsF93OHDPt7ryn2yEUIkLYZ6igDKHOpPR5SRb9wNXE0ftxjcUQZVNI3eA9wm0l35NkLC0ajgsl&#10;1vRZUn49/FoFZjfefGwn5+lZrjdheEmvqbEnpXpv7WoGIlAbXuFn+1srGCUjeJyJR0Au/g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s09sHxAAAANwAAAAPAAAAAAAAAAAA&#10;AAAAAKECAABkcnMvZG93bnJldi54bWxQSwUGAAAAAAQABAD5AAAAkgMAAAAA&#10;" strokeweight="0"/>
            <v:rect id="Rectangle 2001" o:spid="_x0000_s1687" style="position:absolute;left:82;top:18370;width:45377;height:83;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tFMxxQAA&#10;ANwAAAAPAAAAZHJzL2Rvd25yZXYueG1sRI9BawIxFITvQv9DeAVvmlS02K1RqiB4Ear2UG/Pzevu&#10;4uZlm0Rd/fVNQfA4zMw3zGTW2lqcyYfKsYaXvgJBnDtTcaHha7fsjUGEiGywdkwarhRgNn3qTDAz&#10;7sIbOm9jIRKEQ4YayhibTMqQl2Qx9F1DnLwf5y3GJH0hjcdLgttaDpR6lRYrTgslNrQoKT9uT1bD&#10;/G08//0c8vq2Oexp/304jgZead19bj/eQURq4yN8b6+MhqEawf+ZdATk9A8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20UzHFAAAA3AAAAA8AAAAAAAAAAAAAAAAAlwIAAGRycy9k&#10;b3ducmV2LnhtbFBLBQYAAAAABAAEAPUAAACJAwAAAAA=&#10;" fillcolor="black" stroked="f"/>
            <v:line id="Line 2002" o:spid="_x0000_s1688" style="position:absolute;visibility:visible" from="82,19450" to="45459,1945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03g68UAAADcAAAADwAAAGRycy9kb3ducmV2LnhtbESPT2vCQBTE74LfYXmCN90oNqapq0hp&#10;UW+tf6DHR/Y1Wcy+Ddmtpt/eFQSPw8z8hlmsOluLC7XeOFYwGScgiAunDZcKjofPUQbCB2SNtWNS&#10;8E8eVst+b4G5dlf+pss+lCJC2OeooAqhyaX0RUUW/dg1xNH7da3FEGVbSt3iNcJtLadJkkqLhuNC&#10;hQ29V1Sc939WgflKNy+7+en1JD82YfKTnTNjj0oNB936DUSgLjzDj/ZWK5glKdzPxCMglzc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s03g68UAAADcAAAADwAAAAAAAAAA&#10;AAAAAAChAgAAZHJzL2Rvd25yZXYueG1sUEsFBgAAAAAEAAQA+QAAAJMDAAAAAA==&#10;" strokeweight="0"/>
            <v:rect id="Rectangle 2003" o:spid="_x0000_s1689" style="position:absolute;left:82;top:19450;width:45377;height:82;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KmjdxgAA&#10;ANwAAAAPAAAAZHJzL2Rvd25yZXYueG1sRI9BawIxFITvQv9DeEJvmihq7dYotSB4Eartod6em9fd&#10;xc3LNkl19dc3gtDjMDPfMLNFa2txIh8qxxoGfQWCOHem4kLD58eqNwURIrLB2jFpuFCAxfyhM8PM&#10;uDNv6bSLhUgQDhlqKGNsMilDXpLF0HcNcfK+nbcYk/SFNB7PCW5rOVRqIi1WnBZKbOitpPy4+7Ua&#10;ls/T5c/7iDfX7WFP+6/DcTz0SuvHbvv6AiJSG//D9/baaBipJ7idSUdAzv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yKmjdxgAAANwAAAAPAAAAAAAAAAAAAAAAAJcCAABkcnMv&#10;ZG93bnJldi54bWxQSwUGAAAAAAQABAD1AAAAigMAAAAA&#10;" fillcolor="black" stroked="f"/>
            <v:line id="Line 2004" o:spid="_x0000_s1690" style="position:absolute;visibility:visible" from="82,20529" to="45459,2053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Z7RAsEAAADcAAAADwAAAGRycy9kb3ducmV2LnhtbERPy4rCMBTdC/MP4Q6401Tx0alGGURx&#10;3Kmj4PLS3GmDzU1pota/N4sBl4fzni9bW4k7Nd44VjDoJyCIc6cNFwpOv5teCsIHZI2VY1LwJA/L&#10;xUdnjpl2Dz7Q/RgKEUPYZ6igDKHOpPR5SRZ939XEkftzjcUQYVNI3eAjhttKDpNkIi0ajg0l1rQq&#10;Kb8eb1aB2U+24930/HWW620YXNJrauxJqe5n+z0DEagNb/G/+0crGCVxbTwTj4BcvA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tntECwQAAANwAAAAPAAAAAAAAAAAAAAAA&#10;AKECAABkcnMvZG93bnJldi54bWxQSwUGAAAAAAQABAD5AAAAjwMAAAAA&#10;" strokeweight="0"/>
            <v:rect id="Rectangle 2005" o:spid="_x0000_s1691" style="position:absolute;left:82;top:20529;width:45377;height:83;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Vk0xgAA&#10;ANwAAAAPAAAAZHJzL2Rvd25yZXYueG1sRI9PawIxFMTvhX6H8Aq91aSiRVejVKHQi1D/HPT23Dx3&#10;Fzcva5Lq6qdvCoLHYWZ+w4ynra3FmXyoHGt47ygQxLkzFRcaNuuvtwGIEJEN1o5Jw5UCTCfPT2PM&#10;jLvwks6rWIgE4ZChhjLGJpMy5CVZDB3XECfv4LzFmKQvpPF4SXBby65SH9JixWmhxIbmJeXH1a/V&#10;MBsOZqefHi9uy/2Odtv9sd/1SuvXl/ZzBCJSGx/he/vbaOipIfyfSUdATv4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s+Vk0xgAAANwAAAAPAAAAAAAAAAAAAAAAAJcCAABkcnMv&#10;ZG93bnJldi54bWxQSwUGAAAAAAQABAD1AAAAigMAAAAA&#10;" fillcolor="black" stroked="f"/>
            <v:line id="Line 2006" o:spid="_x0000_s1692" style="position:absolute;visibility:visible" from="82,21609" to="45459,2161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1jFL2cIAAADcAAAADwAAAGRycy9kb3ducmV2LnhtbERPz2vCMBS+C/sfwht407SiruuMMkRx&#10;3lynsOOjeWuDzUtpotb/3hwGHj++34tVbxtxpc4bxwrScQKCuHTacKXg+LMdZSB8QNbYOCYFd/Kw&#10;Wr4MFphrd+NvuhahEjGEfY4K6hDaXEpf1mTRj11LHLk/11kMEXaV1B3eYrht5CRJ5tKi4dhQY0vr&#10;mspzcbEKzGG+m+3fTu8nudmF9Dc7Z8YelRq+9p8fIAL14Sn+d39pBdM0zo9n4hGQywc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1jFL2cIAAADcAAAADwAAAAAAAAAAAAAA&#10;AAChAgAAZHJzL2Rvd25yZXYueG1sUEsFBgAAAAAEAAQA+QAAAJADAAAAAA==&#10;" strokeweight="0"/>
            <v:rect id="Rectangle 2007" o:spid="_x0000_s1693" style="position:absolute;left:82;top:21609;width:45377;height:88;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VsPvxgAA&#10;ANwAAAAPAAAAZHJzL2Rvd25yZXYueG1sRI9PawIxFMTvQr9DeIXeNLuiRVej1ELBi+C/g96em9fd&#10;xc3LNom67advBMHjMDO/Yabz1tTiSs5XlhWkvQQEcW51xYWC/e6rOwLhA7LG2jIp+CUP89lLZ4qZ&#10;tjfe0HUbChEh7DNUUIbQZFL6vCSDvmcb4uh9W2cwROkKqR3eItzUsp8k79JgxXGhxIY+S8rP24tR&#10;sBiPFj/rAa/+NqcjHQ+n87DvEqXeXtuPCYhAbXiGH+2lVjBIU7ifiUdAzv4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XVsPvxgAAANwAAAAPAAAAAAAAAAAAAAAAAJcCAABkcnMv&#10;ZG93bnJldi54bWxQSwUGAAAAAAQABAD1AAAAigMAAAAA&#10;" fillcolor="black" stroked="f"/>
            <v:line id="Line 2008" o:spid="_x0000_s1694" style="position:absolute;visibility:visible" from="82,22694" to="45459,2270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a9wNcQAAADcAAAADwAAAGRycy9kb3ducmV2LnhtbESPT2vCQBTE7wW/w/IEb3UTsRqjq0hp&#10;0d78Cx4f2WeymH0bsltNv71bKPQ4zMxvmMWqs7W4U+uNYwXpMAFBXDhtuFRwOn6+ZiB8QNZYOyYF&#10;P+Rhtey9LDDX7sF7uh9CKSKEfY4KqhCaXEpfVGTRD11DHL2ray2GKNtS6hYfEW5rOUqSibRoOC5U&#10;2NB7RcXt8G0VmN1k8/Y1Pc/O8mMT0kt2y4w9KTXod+s5iEBd+A//tbdawTgdwe+ZeATk8gk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Jr3A1xAAAANwAAAAPAAAAAAAAAAAA&#10;AAAAAKECAABkcnMvZG93bnJldi54bWxQSwUGAAAAAAQABAD5AAAAkgMAAAAA&#10;" strokeweight="0"/>
            <v:rect id="Rectangle 2009" o:spid="_x0000_s1695" style="position:absolute;left:82;top:22694;width:45377;height:83;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yPgDxwAA&#10;ANwAAAAPAAAAZHJzL2Rvd25yZXYueG1sRI9Ba8JAFITvQv/D8gq96UarxaZZpRYEL0K1PdTbM/ua&#10;hGTfprurRn99VxA8DjPzDZPNO9OIIzlfWVYwHCQgiHOrKy4UfH8t+1MQPiBrbCyTgjN5mM8eehmm&#10;2p54Q8dtKESEsE9RQRlCm0rp85IM+oFtiaP3a53BEKUrpHZ4inDTyFGSvEiDFceFElv6KCmvtwej&#10;YPE6Xfx9jnl92ex3tPvZ15ORS5R6euze30AE6sI9fGuvtILx8BmuZ+IRkLN/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SMj4A8cAAADcAAAADwAAAAAAAAAAAAAAAACXAgAAZHJz&#10;L2Rvd25yZXYueG1sUEsFBgAAAAAEAAQA9QAAAIsDAAAAAA==&#10;" fillcolor="black" stroked="f"/>
          </v:group>
        </w:pict>
      </w:r>
    </w:p>
    <w:p w:rsidR="00EE4112" w:rsidRDefault="00EE4112" w:rsidP="00EE4112">
      <w:pPr>
        <w:rPr>
          <w:color w:val="800080"/>
          <w:u w:val="single"/>
        </w:rPr>
      </w:pPr>
    </w:p>
    <w:p w:rsidR="00EE4112" w:rsidRDefault="00EE4112" w:rsidP="00EE4112">
      <w:pPr>
        <w:rPr>
          <w:color w:val="800080"/>
          <w:u w:val="single"/>
        </w:rPr>
      </w:pPr>
    </w:p>
    <w:p w:rsidR="00EE4112" w:rsidRDefault="00EE4112" w:rsidP="00EE4112">
      <w:pPr>
        <w:rPr>
          <w:color w:val="800080"/>
          <w:u w:val="single"/>
        </w:rPr>
      </w:pPr>
    </w:p>
    <w:p w:rsidR="00EE4112" w:rsidRDefault="00EE4112" w:rsidP="00EE4112">
      <w:pPr>
        <w:rPr>
          <w:color w:val="800080"/>
          <w:u w:val="single"/>
        </w:rPr>
      </w:pPr>
    </w:p>
    <w:p w:rsidR="00EE4112" w:rsidRDefault="00EE4112" w:rsidP="00EE4112">
      <w:pPr>
        <w:rPr>
          <w:color w:val="800080"/>
          <w:u w:val="single"/>
        </w:rPr>
      </w:pPr>
    </w:p>
    <w:p w:rsidR="00EE4112" w:rsidRPr="00D04828" w:rsidRDefault="00EE4112" w:rsidP="00EE4112">
      <w:pPr>
        <w:rPr>
          <w:color w:val="800080"/>
          <w:u w:val="single"/>
        </w:rPr>
      </w:pPr>
    </w:p>
    <w:p w:rsidR="00EE4112" w:rsidRDefault="00EE4112" w:rsidP="00EE4112">
      <w:pPr>
        <w:rPr>
          <w:color w:val="800080"/>
        </w:rPr>
      </w:pPr>
    </w:p>
    <w:p w:rsidR="00EE4112" w:rsidRDefault="00EE4112" w:rsidP="00EE4112">
      <w:pPr>
        <w:rPr>
          <w:color w:val="800080"/>
        </w:rPr>
      </w:pPr>
    </w:p>
    <w:p w:rsidR="00EE4112" w:rsidRDefault="00EE4112" w:rsidP="00EE4112">
      <w:pPr>
        <w:rPr>
          <w:color w:val="800080"/>
        </w:rPr>
      </w:pPr>
    </w:p>
    <w:p w:rsidR="00EE4112" w:rsidRDefault="00EE4112" w:rsidP="00EE4112">
      <w:pPr>
        <w:rPr>
          <w:color w:val="800080"/>
        </w:rPr>
      </w:pPr>
    </w:p>
    <w:p w:rsidR="00EE4112" w:rsidRDefault="00EE4112" w:rsidP="00EE4112">
      <w:pPr>
        <w:rPr>
          <w:color w:val="800080"/>
        </w:rPr>
      </w:pPr>
    </w:p>
    <w:p w:rsidR="00EE4112" w:rsidRDefault="00EE4112" w:rsidP="00EE4112">
      <w:pPr>
        <w:rPr>
          <w:color w:val="800080"/>
        </w:rPr>
      </w:pPr>
    </w:p>
    <w:p w:rsidR="00EE4112" w:rsidRDefault="00EE4112" w:rsidP="00EE4112">
      <w:pPr>
        <w:rPr>
          <w:color w:val="800080"/>
        </w:rPr>
      </w:pPr>
    </w:p>
    <w:p w:rsidR="00EE4112" w:rsidRDefault="00EE4112" w:rsidP="00EE4112">
      <w:pPr>
        <w:rPr>
          <w:color w:val="800080"/>
        </w:rPr>
      </w:pPr>
    </w:p>
    <w:p w:rsidR="00EE4112" w:rsidRDefault="00EE4112" w:rsidP="00EE4112">
      <w:pPr>
        <w:rPr>
          <w:color w:val="800080"/>
        </w:rPr>
      </w:pPr>
    </w:p>
    <w:p w:rsidR="00EE4112" w:rsidRDefault="00EE4112" w:rsidP="00EE4112">
      <w:pPr>
        <w:rPr>
          <w:color w:val="800080"/>
        </w:rPr>
      </w:pPr>
    </w:p>
    <w:p w:rsidR="00EE4112" w:rsidRDefault="00EE4112" w:rsidP="00EE4112">
      <w:pPr>
        <w:rPr>
          <w:color w:val="800080"/>
        </w:rPr>
      </w:pPr>
    </w:p>
    <w:p w:rsidR="00EE4112" w:rsidRDefault="00EE4112" w:rsidP="00EE4112">
      <w:pPr>
        <w:rPr>
          <w:color w:val="800080"/>
        </w:rPr>
      </w:pPr>
    </w:p>
    <w:p w:rsidR="00EE4112" w:rsidRDefault="00EE4112" w:rsidP="00EE4112">
      <w:pPr>
        <w:rPr>
          <w:color w:val="800080"/>
        </w:rPr>
      </w:pPr>
    </w:p>
    <w:p w:rsidR="00EE4112" w:rsidRDefault="00EE4112" w:rsidP="00EE4112">
      <w:pPr>
        <w:rPr>
          <w:color w:val="800080"/>
        </w:rPr>
      </w:pPr>
    </w:p>
    <w:p w:rsidR="00EE4112" w:rsidRDefault="00EE4112" w:rsidP="00EE4112">
      <w:pPr>
        <w:rPr>
          <w:color w:val="800080"/>
        </w:rPr>
      </w:pPr>
    </w:p>
    <w:p w:rsidR="00EE4112" w:rsidRDefault="00EE4112" w:rsidP="00EE4112">
      <w:pPr>
        <w:rPr>
          <w:color w:val="800080"/>
        </w:rPr>
      </w:pPr>
    </w:p>
    <w:p w:rsidR="00EE4112" w:rsidRPr="00D04828" w:rsidRDefault="00EE4112" w:rsidP="00EE4112">
      <w:pPr>
        <w:rPr>
          <w:color w:val="800080"/>
        </w:rPr>
      </w:pPr>
    </w:p>
    <w:p w:rsidR="00EE4112" w:rsidRPr="00D04828" w:rsidRDefault="00EE4112" w:rsidP="00EE4112">
      <w:pPr>
        <w:rPr>
          <w:color w:val="800080"/>
        </w:rPr>
      </w:pPr>
    </w:p>
    <w:p w:rsidR="00EE4112" w:rsidRPr="00D04828" w:rsidRDefault="00EE4112" w:rsidP="00EE4112">
      <w:pPr>
        <w:rPr>
          <w:color w:val="800080"/>
        </w:rPr>
      </w:pPr>
    </w:p>
    <w:p w:rsidR="00376091" w:rsidRDefault="00376091" w:rsidP="0093143E"/>
    <w:p w:rsidR="00376091" w:rsidRDefault="00376091" w:rsidP="0093143E"/>
    <w:p w:rsidR="00376091" w:rsidRDefault="00376091" w:rsidP="0093143E"/>
    <w:p w:rsidR="00B20AE6" w:rsidRPr="00EE4112" w:rsidRDefault="003C2E8C" w:rsidP="0093143E">
      <w:pPr>
        <w:rPr>
          <w:u w:val="single"/>
        </w:rPr>
      </w:pPr>
      <w:r w:rsidRPr="00EE4112">
        <w:rPr>
          <w:noProof/>
          <w:u w:val="single"/>
          <w:lang w:val="nl-NL" w:eastAsia="nl-NL"/>
        </w:rPr>
        <w:drawing>
          <wp:anchor distT="0" distB="0" distL="114300" distR="114300" simplePos="0" relativeHeight="251652608" behindDoc="0" locked="0" layoutInCell="1" allowOverlap="1">
            <wp:simplePos x="0" y="0"/>
            <wp:positionH relativeFrom="column">
              <wp:posOffset>88265</wp:posOffset>
            </wp:positionH>
            <wp:positionV relativeFrom="paragraph">
              <wp:posOffset>481330</wp:posOffset>
            </wp:positionV>
            <wp:extent cx="5534660" cy="2029460"/>
            <wp:effectExtent l="19050" t="0" r="8890" b="0"/>
            <wp:wrapTopAndBottom/>
            <wp:docPr id="394" name="Afbeelding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pic:cNvPicPr>
                      <a:picLocks noChangeAspect="1" noChangeArrowheads="1"/>
                    </pic:cNvPicPr>
                  </pic:nvPicPr>
                  <pic:blipFill>
                    <a:blip r:embed="rId27" cstate="print"/>
                    <a:srcRect/>
                    <a:stretch>
                      <a:fillRect/>
                    </a:stretch>
                  </pic:blipFill>
                  <pic:spPr bwMode="auto">
                    <a:xfrm>
                      <a:off x="0" y="0"/>
                      <a:ext cx="5534660" cy="2029460"/>
                    </a:xfrm>
                    <a:prstGeom prst="rect">
                      <a:avLst/>
                    </a:prstGeom>
                    <a:noFill/>
                    <a:ln w="9525">
                      <a:noFill/>
                      <a:miter lim="800000"/>
                      <a:headEnd/>
                      <a:tailEnd/>
                    </a:ln>
                  </pic:spPr>
                </pic:pic>
              </a:graphicData>
            </a:graphic>
          </wp:anchor>
        </w:drawing>
      </w:r>
      <w:r w:rsidR="00B20AE6" w:rsidRPr="00EE4112">
        <w:rPr>
          <w:u w:val="single"/>
        </w:rPr>
        <w:t>Voorbeeld: Lifecycleplanning StUF</w:t>
      </w:r>
    </w:p>
    <w:p w:rsidR="00B20AE6" w:rsidRPr="00D04828" w:rsidRDefault="00B20AE6" w:rsidP="0093143E"/>
    <w:p w:rsidR="00B20AE6" w:rsidRPr="00D04828" w:rsidRDefault="00B20AE6" w:rsidP="0093143E">
      <w:r w:rsidRPr="00D04828">
        <w:t xml:space="preserve"> </w:t>
      </w:r>
    </w:p>
    <w:p w:rsidR="00B20AE6" w:rsidRPr="00D04828" w:rsidRDefault="00B20AE6" w:rsidP="0093143E"/>
    <w:p w:rsidR="00B40970" w:rsidRPr="00D04828" w:rsidRDefault="00B40970" w:rsidP="0093143E">
      <w:pPr>
        <w:pStyle w:val="Koptekst"/>
        <w:rPr>
          <w:lang w:val="nl-NL"/>
        </w:rPr>
      </w:pPr>
    </w:p>
    <w:p w:rsidR="00B40970" w:rsidRPr="00D04828" w:rsidRDefault="00B40970" w:rsidP="0093143E">
      <w:pPr>
        <w:pStyle w:val="Koptekst"/>
        <w:rPr>
          <w:lang w:val="nl-NL"/>
        </w:rPr>
      </w:pPr>
    </w:p>
    <w:p w:rsidR="00B40970" w:rsidRPr="00D04828" w:rsidRDefault="00B40970" w:rsidP="0093143E">
      <w:pPr>
        <w:pStyle w:val="Koptekst"/>
        <w:rPr>
          <w:lang w:val="nl-NL"/>
        </w:rPr>
      </w:pPr>
    </w:p>
    <w:p w:rsidR="00B40970" w:rsidRPr="00D04828" w:rsidRDefault="00B40970" w:rsidP="0093143E">
      <w:pPr>
        <w:pStyle w:val="Koptekst"/>
        <w:rPr>
          <w:lang w:val="nl-NL"/>
        </w:rPr>
      </w:pPr>
    </w:p>
    <w:p w:rsidR="00B40970" w:rsidRPr="00D04828" w:rsidRDefault="00B40970" w:rsidP="0093143E">
      <w:pPr>
        <w:pStyle w:val="Koptekst"/>
        <w:rPr>
          <w:lang w:val="nl-NL"/>
        </w:rPr>
      </w:pPr>
    </w:p>
    <w:p w:rsidR="00B40970" w:rsidRPr="00D04828" w:rsidRDefault="00B40970" w:rsidP="0093143E">
      <w:pPr>
        <w:pStyle w:val="Koptekst"/>
        <w:rPr>
          <w:lang w:val="nl-NL"/>
        </w:rPr>
      </w:pPr>
    </w:p>
    <w:p w:rsidR="00B40970" w:rsidRPr="00D04828" w:rsidRDefault="00B40970" w:rsidP="0093143E">
      <w:pPr>
        <w:pStyle w:val="Koptekst"/>
        <w:rPr>
          <w:lang w:val="nl-NL"/>
        </w:rPr>
      </w:pPr>
    </w:p>
    <w:p w:rsidR="00B40970" w:rsidRPr="00D04828" w:rsidRDefault="00B40970" w:rsidP="0093143E">
      <w:pPr>
        <w:pStyle w:val="Koptekst"/>
        <w:rPr>
          <w:lang w:val="nl-NL"/>
        </w:rPr>
      </w:pPr>
    </w:p>
    <w:p w:rsidR="00B20AE6" w:rsidRPr="00D04828" w:rsidRDefault="00B20AE6" w:rsidP="0093143E">
      <w:pPr>
        <w:pStyle w:val="Koptekst"/>
        <w:rPr>
          <w:lang w:val="nl-NL"/>
        </w:rPr>
      </w:pPr>
      <w:r w:rsidRPr="00D04828">
        <w:rPr>
          <w:lang w:val="nl-NL"/>
        </w:rPr>
        <w:t>Voorbeeld StUF Matrix</w:t>
      </w:r>
    </w:p>
    <w:p w:rsidR="00B20AE6" w:rsidRPr="00D04828" w:rsidRDefault="00B20AE6" w:rsidP="0093143E">
      <w:pPr>
        <w:pStyle w:val="Koptekst"/>
        <w:rPr>
          <w:lang w:val="nl-NL"/>
        </w:rPr>
      </w:pPr>
    </w:p>
    <w:p w:rsidR="00B20AE6" w:rsidRPr="00D04828" w:rsidRDefault="003C2E8C" w:rsidP="0093143E">
      <w:pPr>
        <w:pStyle w:val="Koptekst"/>
        <w:rPr>
          <w:lang w:val="nl-NL"/>
        </w:rPr>
      </w:pPr>
      <w:r>
        <w:rPr>
          <w:noProof/>
          <w:lang w:val="nl-NL" w:eastAsia="nl-NL"/>
        </w:rPr>
        <w:drawing>
          <wp:anchor distT="0" distB="0" distL="114300" distR="114300" simplePos="0" relativeHeight="251659776" behindDoc="0" locked="0" layoutInCell="1" allowOverlap="1">
            <wp:simplePos x="0" y="0"/>
            <wp:positionH relativeFrom="column">
              <wp:posOffset>0</wp:posOffset>
            </wp:positionH>
            <wp:positionV relativeFrom="paragraph">
              <wp:posOffset>0</wp:posOffset>
            </wp:positionV>
            <wp:extent cx="5967095" cy="3665855"/>
            <wp:effectExtent l="19050" t="0" r="0" b="0"/>
            <wp:wrapTopAndBottom/>
            <wp:docPr id="598" name="Afbeelding 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8"/>
                    <pic:cNvPicPr>
                      <a:picLocks noChangeAspect="1" noChangeArrowheads="1"/>
                    </pic:cNvPicPr>
                  </pic:nvPicPr>
                  <pic:blipFill>
                    <a:blip r:embed="rId28" cstate="print"/>
                    <a:srcRect/>
                    <a:stretch>
                      <a:fillRect/>
                    </a:stretch>
                  </pic:blipFill>
                  <pic:spPr bwMode="auto">
                    <a:xfrm>
                      <a:off x="0" y="0"/>
                      <a:ext cx="5967095" cy="3665855"/>
                    </a:xfrm>
                    <a:prstGeom prst="rect">
                      <a:avLst/>
                    </a:prstGeom>
                    <a:noFill/>
                    <a:ln w="9525">
                      <a:noFill/>
                      <a:miter lim="800000"/>
                      <a:headEnd/>
                      <a:tailEnd/>
                    </a:ln>
                  </pic:spPr>
                </pic:pic>
              </a:graphicData>
            </a:graphic>
          </wp:anchor>
        </w:drawing>
      </w:r>
    </w:p>
    <w:p w:rsidR="00377B57" w:rsidRDefault="00377B57" w:rsidP="0093143E">
      <w:pPr>
        <w:rPr>
          <w:lang w:val="nl-NL"/>
        </w:rPr>
      </w:pPr>
      <w:r>
        <w:rPr>
          <w:lang w:val="nl-NL"/>
        </w:rPr>
        <w:br w:type="page"/>
      </w:r>
    </w:p>
    <w:p w:rsidR="00161636" w:rsidRDefault="00377B57">
      <w:moveFromRangeStart w:id="2738" w:author="Jan Campschroer" w:date="2014-08-11T21:50:00Z" w:name="move395557141"/>
      <w:moveFrom w:id="2739" w:author="Jan Campschroer" w:date="2014-08-11T21:50:00Z">
        <w:r w:rsidRPr="00086099" w:rsidDel="00E3505D">
          <w:lastRenderedPageBreak/>
          <w:t>Bijlage H: Voorwaarden gebruik StUF forum als informatievoorzie</w:t>
        </w:r>
        <w:r w:rsidR="00F64B88" w:rsidRPr="00086099" w:rsidDel="00E3505D">
          <w:t>nin</w:t>
        </w:r>
        <w:r w:rsidRPr="00086099" w:rsidDel="00E3505D">
          <w:t xml:space="preserve">g ter ondersteuning van het eigen beheer </w:t>
        </w:r>
      </w:moveFrom>
    </w:p>
    <w:p w:rsidR="00B20AE6" w:rsidDel="00E3505D" w:rsidRDefault="00B20AE6" w:rsidP="0093143E">
      <w:pPr>
        <w:rPr>
          <w:lang w:val="nl-NL"/>
        </w:rPr>
      </w:pPr>
    </w:p>
    <w:p w:rsidR="00377B57" w:rsidDel="00E3505D" w:rsidRDefault="00377B57" w:rsidP="0093143E">
      <w:pPr>
        <w:rPr>
          <w:lang w:val="nl-NL"/>
        </w:rPr>
      </w:pPr>
    </w:p>
    <w:p w:rsidR="00377B57" w:rsidRPr="00377B57" w:rsidDel="00E3505D" w:rsidRDefault="00377B57" w:rsidP="0093143E">
      <w:pPr>
        <w:rPr>
          <w:lang w:val="nl-NL"/>
        </w:rPr>
      </w:pPr>
      <w:moveFrom w:id="2740" w:author="Jan Campschroer" w:date="2014-08-11T21:50:00Z">
        <w:r w:rsidRPr="00377B57" w:rsidDel="00E3505D">
          <w:rPr>
            <w:lang w:val="nl-NL"/>
          </w:rPr>
          <w:t>Het beheer van StUF wordt gefaciliteerd door het StUF forum. Ter ondersteuning kan daartoe ook door beheerorganisaties van StUF deelstandaarden/sectormodellen (anders dan KING) gebruik worden gemaakt van het online StUF forum. Hiervoor gelden de volgende door KING gestelde voorwaarden:</w:t>
        </w:r>
      </w:moveFrom>
    </w:p>
    <w:p w:rsidR="00377B57" w:rsidRPr="00377B57" w:rsidDel="00E3505D" w:rsidRDefault="00377B57" w:rsidP="0093143E">
      <w:pPr>
        <w:rPr>
          <w:lang w:val="nl-NL"/>
        </w:rPr>
      </w:pPr>
    </w:p>
    <w:p w:rsidR="00377B57" w:rsidRPr="00377B57" w:rsidDel="00E3505D" w:rsidRDefault="00377B57" w:rsidP="0093143E">
      <w:pPr>
        <w:rPr>
          <w:lang w:val="nl-NL"/>
        </w:rPr>
      </w:pPr>
      <w:moveFrom w:id="2741" w:author="Jan Campschroer" w:date="2014-08-11T21:50:00Z">
        <w:r w:rsidRPr="00377B57" w:rsidDel="00E3505D">
          <w:rPr>
            <w:lang w:val="nl-NL"/>
          </w:rPr>
          <w:t>a) het StUF forum (http://www.kinggemeenten.nl/gem</w:t>
        </w:r>
        <w:r w:rsidR="00495A1E" w:rsidDel="00E3505D">
          <w:rPr>
            <w:lang w:val="nl-NL"/>
          </w:rPr>
          <w:t>ma/gegevens-en-berichten-(stuf)</w:t>
        </w:r>
        <w:r w:rsidRPr="00377B57" w:rsidDel="00E3505D">
          <w:rPr>
            <w:lang w:val="nl-NL"/>
          </w:rPr>
          <w:t>) wordt  gebruikt voor het beheer, support en (door)ontwikkeling van de StUF deelstandaard/het sectormodel;</w:t>
        </w:r>
      </w:moveFrom>
    </w:p>
    <w:p w:rsidR="00377B57" w:rsidRPr="00377B57" w:rsidDel="00E3505D" w:rsidRDefault="00377B57" w:rsidP="0093143E">
      <w:pPr>
        <w:rPr>
          <w:lang w:val="nl-NL"/>
        </w:rPr>
      </w:pPr>
      <w:moveFrom w:id="2742" w:author="Jan Campschroer" w:date="2014-08-11T21:50:00Z">
        <w:r w:rsidRPr="00377B57" w:rsidDel="00E3505D">
          <w:rPr>
            <w:lang w:val="nl-NL"/>
          </w:rPr>
          <w:t xml:space="preserve"> </w:t>
        </w:r>
      </w:moveFrom>
    </w:p>
    <w:p w:rsidR="00377B57" w:rsidRPr="00377B57" w:rsidDel="00E3505D" w:rsidRDefault="00377B57" w:rsidP="0093143E">
      <w:pPr>
        <w:rPr>
          <w:lang w:val="nl-NL"/>
        </w:rPr>
      </w:pPr>
      <w:moveFrom w:id="2743" w:author="Jan Campschroer" w:date="2014-08-11T21:50:00Z">
        <w:r w:rsidRPr="00377B57" w:rsidDel="00E3505D">
          <w:rPr>
            <w:lang w:val="nl-NL"/>
          </w:rPr>
          <w:t>b) de desbetreffende beheerorganisatie richt het aan hun toegewezen deel op het StUF forum analoog in aan die van de reeds bestaande StUF deelstandaarden/sectormodellen;</w:t>
        </w:r>
      </w:moveFrom>
    </w:p>
    <w:p w:rsidR="00377B57" w:rsidRPr="00377B57" w:rsidDel="00E3505D" w:rsidRDefault="00377B57" w:rsidP="0093143E">
      <w:pPr>
        <w:rPr>
          <w:lang w:val="nl-NL"/>
        </w:rPr>
      </w:pPr>
      <w:moveFrom w:id="2744" w:author="Jan Campschroer" w:date="2014-08-11T21:50:00Z">
        <w:r w:rsidRPr="00377B57" w:rsidDel="00E3505D">
          <w:rPr>
            <w:lang w:val="nl-NL"/>
          </w:rPr>
          <w:t xml:space="preserve"> </w:t>
        </w:r>
      </w:moveFrom>
    </w:p>
    <w:p w:rsidR="00377B57" w:rsidRPr="00377B57" w:rsidDel="00E3505D" w:rsidRDefault="00377B57" w:rsidP="0093143E">
      <w:pPr>
        <w:rPr>
          <w:lang w:val="nl-NL"/>
        </w:rPr>
      </w:pPr>
      <w:moveFrom w:id="2745" w:author="Jan Campschroer" w:date="2014-08-11T21:50:00Z">
        <w:r w:rsidRPr="00377B57" w:rsidDel="00E3505D">
          <w:rPr>
            <w:lang w:val="nl-NL"/>
          </w:rPr>
          <w:t>c) de desbetreffende beheerorganisatie is/blijft verantwoordelijk voor StUF deelstandaard/sectormodel;</w:t>
        </w:r>
      </w:moveFrom>
    </w:p>
    <w:p w:rsidR="00377B57" w:rsidRPr="00377B57" w:rsidDel="00E3505D" w:rsidRDefault="00377B57" w:rsidP="0093143E">
      <w:pPr>
        <w:rPr>
          <w:lang w:val="nl-NL"/>
        </w:rPr>
      </w:pPr>
      <w:moveFrom w:id="2746" w:author="Jan Campschroer" w:date="2014-08-11T21:50:00Z">
        <w:r w:rsidRPr="00377B57" w:rsidDel="00E3505D">
          <w:rPr>
            <w:lang w:val="nl-NL"/>
          </w:rPr>
          <w:t xml:space="preserve"> </w:t>
        </w:r>
      </w:moveFrom>
    </w:p>
    <w:p w:rsidR="00377B57" w:rsidRPr="00377B57" w:rsidDel="00E3505D" w:rsidRDefault="00377B57" w:rsidP="0093143E">
      <w:pPr>
        <w:rPr>
          <w:lang w:val="nl-NL"/>
        </w:rPr>
      </w:pPr>
      <w:moveFrom w:id="2747" w:author="Jan Campschroer" w:date="2014-08-11T21:50:00Z">
        <w:r w:rsidRPr="00377B57" w:rsidDel="00E3505D">
          <w:rPr>
            <w:lang w:val="nl-NL"/>
          </w:rPr>
          <w:t>d) de desbetreffende beheerorganisatie het beheer zoveel mogelijk inricht analoog aan het StUF Beheermodel;</w:t>
        </w:r>
      </w:moveFrom>
    </w:p>
    <w:p w:rsidR="00377B57" w:rsidRPr="00377B57" w:rsidDel="00E3505D" w:rsidRDefault="00377B57" w:rsidP="0093143E">
      <w:pPr>
        <w:rPr>
          <w:lang w:val="nl-NL"/>
        </w:rPr>
      </w:pPr>
      <w:moveFrom w:id="2748" w:author="Jan Campschroer" w:date="2014-08-11T21:50:00Z">
        <w:r w:rsidRPr="00377B57" w:rsidDel="00E3505D">
          <w:rPr>
            <w:lang w:val="nl-NL"/>
          </w:rPr>
          <w:t xml:space="preserve"> </w:t>
        </w:r>
      </w:moveFrom>
    </w:p>
    <w:p w:rsidR="00377B57" w:rsidRPr="00377B57" w:rsidDel="00E3505D" w:rsidRDefault="00377B57" w:rsidP="0093143E">
      <w:pPr>
        <w:rPr>
          <w:lang w:val="nl-NL"/>
        </w:rPr>
      </w:pPr>
      <w:moveFrom w:id="2749" w:author="Jan Campschroer" w:date="2014-08-11T21:50:00Z">
        <w:r w:rsidRPr="00377B57" w:rsidDel="00E3505D">
          <w:rPr>
            <w:lang w:val="nl-NL"/>
          </w:rPr>
          <w:t>e) de desbetreffende beheerorganisatie is verantwoordelijk voor het opvolgen van de discussies, beantwoording van vragen en het contentbeheer op het aan hun toegewezen deel op het StUF forum;</w:t>
        </w:r>
      </w:moveFrom>
    </w:p>
    <w:p w:rsidR="00377B57" w:rsidRPr="00377B57" w:rsidDel="00E3505D" w:rsidRDefault="00377B57" w:rsidP="0093143E">
      <w:pPr>
        <w:rPr>
          <w:lang w:val="nl-NL"/>
        </w:rPr>
      </w:pPr>
      <w:moveFrom w:id="2750" w:author="Jan Campschroer" w:date="2014-08-11T21:50:00Z">
        <w:r w:rsidRPr="00377B57" w:rsidDel="00E3505D">
          <w:rPr>
            <w:lang w:val="nl-NL"/>
          </w:rPr>
          <w:t xml:space="preserve"> </w:t>
        </w:r>
      </w:moveFrom>
    </w:p>
    <w:p w:rsidR="00377B57" w:rsidRPr="00377B57" w:rsidDel="00E3505D" w:rsidRDefault="00377B57" w:rsidP="0093143E">
      <w:pPr>
        <w:rPr>
          <w:lang w:val="nl-NL"/>
        </w:rPr>
      </w:pPr>
      <w:moveFrom w:id="2751" w:author="Jan Campschroer" w:date="2014-08-11T21:50:00Z">
        <w:r w:rsidRPr="00377B57" w:rsidDel="00E3505D">
          <w:rPr>
            <w:lang w:val="nl-NL"/>
          </w:rPr>
          <w:t>f) de desbetreffende beheerorganisatie communiceert wie (in persoon) verantwoordelijk is voor het beheer van de StUF standaard/het sectormodel.</w:t>
        </w:r>
      </w:moveFrom>
    </w:p>
    <w:moveFromRangeEnd w:id="2738"/>
    <w:p w:rsidR="00377B57" w:rsidRPr="00D04828" w:rsidRDefault="00377B57" w:rsidP="0093143E">
      <w:pPr>
        <w:rPr>
          <w:del w:id="2752" w:author="Jan Campschroer" w:date="2014-08-11T21:50:00Z"/>
          <w:lang w:val="nl-NL"/>
        </w:rPr>
      </w:pPr>
    </w:p>
    <w:sectPr w:rsidR="00377B57" w:rsidRPr="00D04828" w:rsidSect="00CE06A6">
      <w:headerReference w:type="default" r:id="rId29"/>
      <w:footerReference w:type="even" r:id="rId30"/>
      <w:footerReference w:type="default" r:id="rId31"/>
      <w:pgSz w:w="11906" w:h="16838" w:code="9"/>
      <w:pgMar w:top="1021" w:right="1418" w:bottom="1412" w:left="1418" w:header="709" w:footer="709" w:gutter="0"/>
      <w:cols w:space="708"/>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81" w:author="Jan Campschroer" w:date="2014-09-10T08:35:00Z" w:initials="jc">
    <w:p w:rsidR="00FA29CE" w:rsidRDefault="00FA29CE">
      <w:pPr>
        <w:pStyle w:val="Tekstopmerking"/>
      </w:pPr>
      <w:r>
        <w:rPr>
          <w:rStyle w:val="Verwijzingopmerking"/>
        </w:rPr>
        <w:annotationRef/>
      </w:r>
      <w:r>
        <w:t>StUF Familie of GBS Familie (van Gegevens en Bericht Standaarden) of GEMMA Familie (omdat er ook een sterke relatie is met de referentiearchitectuur en de SWC?</w:t>
      </w:r>
    </w:p>
    <w:p w:rsidR="00FA29CE" w:rsidRDefault="00FA29CE">
      <w:pPr>
        <w:pStyle w:val="Tekstopmerking"/>
      </w:pPr>
      <w:r>
        <w:t>In de tekst gebruik ik nog even StUF Familie. In de plaat (zie figuur 1 geef ik wat opties. Graag een beargumenteerde voorkeur uitspreken.</w:t>
      </w:r>
    </w:p>
  </w:comment>
  <w:comment w:id="259" w:author="Jan Campschroer" w:date="2014-09-10T08:35:00Z" w:initials="jc">
    <w:p w:rsidR="00FA29CE" w:rsidRDefault="00FA29CE">
      <w:pPr>
        <w:pStyle w:val="Tekstopmerking"/>
      </w:pPr>
      <w:r>
        <w:rPr>
          <w:rStyle w:val="Verwijzingopmerking"/>
        </w:rPr>
        <w:annotationRef/>
      </w:r>
      <w:r>
        <w:t>Toch? OF BZK ook nog?</w:t>
      </w:r>
    </w:p>
  </w:comment>
  <w:comment w:id="431" w:author="Jan Campschroer" w:date="2014-09-10T08:35:00Z" w:initials="jc">
    <w:p w:rsidR="00DC74C2" w:rsidRDefault="00DC74C2">
      <w:pPr>
        <w:pStyle w:val="Tekstopmerking"/>
      </w:pPr>
      <w:r>
        <w:rPr>
          <w:rStyle w:val="Verwijzingopmerking"/>
        </w:rPr>
        <w:annotationRef/>
      </w:r>
      <w:r w:rsidR="00855D17">
        <w:t>Naam nog vast te stellen.</w:t>
      </w:r>
    </w:p>
  </w:comment>
  <w:comment w:id="581" w:author="Jan Campschroer" w:date="2014-09-10T08:35:00Z" w:initials="jc">
    <w:p w:rsidR="00FA29CE" w:rsidRDefault="00FA29CE">
      <w:pPr>
        <w:pStyle w:val="Tekstopmerking"/>
      </w:pPr>
      <w:r>
        <w:rPr>
          <w:rStyle w:val="Verwijzingopmerking"/>
        </w:rPr>
        <w:annotationRef/>
      </w:r>
      <w:r>
        <w:t>Ik vraag me af of je dit ook berichtcatalogus moet noemen. Ik kom in de knoei moet de definitie van berichtcatalogus.  Is dat nu met of zonder beschri</w:t>
      </w:r>
      <w:r w:rsidR="00855D17">
        <w:t>j</w:t>
      </w:r>
      <w:r>
        <w:t>vend document? En wat is het verschil met een koppelvlak dan nog?</w:t>
      </w:r>
    </w:p>
  </w:comment>
  <w:comment w:id="596" w:author="Jan Campschroer" w:date="2014-09-10T08:35:00Z" w:initials="jc">
    <w:p w:rsidR="00FA29CE" w:rsidRDefault="00FA29CE" w:rsidP="00EA7D21">
      <w:pPr>
        <w:pStyle w:val="Tekstopmerking"/>
      </w:pPr>
      <w:r>
        <w:rPr>
          <w:rStyle w:val="Verwijzingopmerking"/>
        </w:rPr>
        <w:annotationRef/>
      </w:r>
      <w:r>
        <w:t>Ik vraag me af of je dit ook berichtcatalogus moet noemen. Ik kom in de knoei met de definitie van berichtcatalogus.  Is dat nu met of zonder beschrivend document? En wat is het verschil met een koppelvlak dan nog?</w:t>
      </w:r>
    </w:p>
  </w:comment>
  <w:comment w:id="664" w:author="Jan Campschroer" w:date="2014-09-10T08:35:00Z" w:initials="jc">
    <w:p w:rsidR="00101F48" w:rsidRDefault="00101F48">
      <w:pPr>
        <w:pStyle w:val="Tekstopmerking"/>
      </w:pPr>
      <w:r>
        <w:rPr>
          <w:rStyle w:val="Verwijzingopmerking"/>
        </w:rPr>
        <w:annotationRef/>
      </w:r>
      <w:r w:rsidR="00855D17">
        <w:t xml:space="preserve">Met deze definitie is dit in mijn ogen eigenlijk een </w:t>
      </w:r>
      <w:r w:rsidR="00855D17">
        <w:t>totaal verkeerd</w:t>
      </w:r>
      <w:r w:rsidR="00855D17">
        <w:t xml:space="preserve"> woord</w:t>
      </w:r>
      <w:r w:rsidR="00855D17">
        <w:t xml:space="preserve">. Maar we hebben het al wel in gebruik. </w:t>
      </w:r>
    </w:p>
  </w:comment>
  <w:comment w:id="725" w:author="Jan Campschroer" w:date="2014-09-10T08:35:00Z" w:initials="jc">
    <w:p w:rsidR="00FA29CE" w:rsidRDefault="00FA29CE">
      <w:pPr>
        <w:pStyle w:val="Tekstopmerking"/>
      </w:pPr>
      <w:r>
        <w:rPr>
          <w:rStyle w:val="Verwijzingopmerking"/>
        </w:rPr>
        <w:annotationRef/>
      </w:r>
      <w:r>
        <w:t xml:space="preserve">Had ik ook als een soort aanvullend document op kunnen nemen. Omdat het ook heel technische (XLT) documenten zou kunnen bevatten in combinatie met bijbehorende ontwerpdocumentatie vooralsnog even apart onderkend. </w:t>
      </w:r>
    </w:p>
  </w:comment>
  <w:comment w:id="764" w:author="Jan Campschroer" w:date="2014-09-10T08:35:00Z" w:initials="jc">
    <w:p w:rsidR="00FA29CE" w:rsidRDefault="00FA29CE">
      <w:pPr>
        <w:pStyle w:val="Tekstopmerking"/>
      </w:pPr>
      <w:r>
        <w:rPr>
          <w:rStyle w:val="Verwijzingopmerking"/>
        </w:rPr>
        <w:annotationRef/>
      </w:r>
      <w:r>
        <w:t>Deze term heb ik - in analogie met voorgaande - bedacht om deze onderdelen op informatie aspect te kunnen plaatsen.</w:t>
      </w:r>
    </w:p>
  </w:comment>
  <w:comment w:id="780" w:author="Jan Campschroer" w:date="2014-09-10T08:35:00Z" w:initials="jc">
    <w:p w:rsidR="00FA29CE" w:rsidRDefault="00FA29CE">
      <w:pPr>
        <w:pStyle w:val="Tekstopmerking"/>
      </w:pPr>
      <w:r>
        <w:rPr>
          <w:rStyle w:val="Verwijzingopmerking"/>
        </w:rPr>
        <w:annotationRef/>
      </w:r>
      <w:r>
        <w:t>goede woord? Ik denk hier dus bijvoorbeeld aan het informatiemodel voor historie, maar ook aan zaken als datums etc. In feite het informatiemodel voor de gemeente onafhankelijke gegevens en objecten elementen uit de berichtenstandaard.</w:t>
      </w:r>
    </w:p>
  </w:comment>
  <w:comment w:id="889" w:author="Jan Campschroer" w:date="2014-09-10T08:35:00Z" w:initials="jc">
    <w:p w:rsidR="00FA29CE" w:rsidRDefault="00FA29CE">
      <w:pPr>
        <w:pStyle w:val="Tekstopmerking"/>
      </w:pPr>
      <w:r>
        <w:rPr>
          <w:rStyle w:val="Verwijzingopmerking"/>
        </w:rPr>
        <w:annotationRef/>
      </w:r>
      <w:r>
        <w:t>Zou je  hier ook niet een aantal eisen moeten stellen aan deze beheerder en aan het beheerproces van deze beheerder? EN moet je dat niet bij tijd en wijle controleren? Ook vanwege het feit dat StUF (welke onderdelen, welke  versies??) op de ptolu-lijst staat.</w:t>
      </w:r>
    </w:p>
  </w:comment>
  <w:comment w:id="1062" w:author="Jan Campschroer" w:date="2014-09-10T08:35:00Z" w:initials="jc">
    <w:p w:rsidR="00FA29CE" w:rsidRDefault="00FA29CE">
      <w:pPr>
        <w:pStyle w:val="Tekstopmerking"/>
      </w:pPr>
      <w:r>
        <w:rPr>
          <w:rStyle w:val="Verwijzingopmerking"/>
        </w:rPr>
        <w:annotationRef/>
      </w:r>
      <w:r>
        <w:t xml:space="preserve">Is dit een taak van de voorzitter, van de afzonderlijke leden, of is dit gewoon een (potentieel) agendapunt op elke vergadering van de regiegroep? </w:t>
      </w:r>
    </w:p>
  </w:comment>
  <w:comment w:id="1078" w:author="Jan Campschroer" w:date="2014-09-10T08:35:00Z" w:initials="jc">
    <w:p w:rsidR="00FA29CE" w:rsidRDefault="00FA29CE">
      <w:pPr>
        <w:pStyle w:val="Tekstopmerking"/>
      </w:pPr>
      <w:r>
        <w:rPr>
          <w:rStyle w:val="Verwijzingopmerking"/>
        </w:rPr>
        <w:annotationRef/>
      </w:r>
      <w:r>
        <w:t>NIEUW !! is dit oké?? Betekent nogal wat.</w:t>
      </w:r>
    </w:p>
  </w:comment>
  <w:comment w:id="1339" w:author="Jan Campschroer" w:date="2014-09-10T08:35:00Z" w:initials="jc">
    <w:p w:rsidR="00FA29CE" w:rsidRDefault="00FA29CE" w:rsidP="006E14B3">
      <w:pPr>
        <w:pStyle w:val="Tekstopmerking"/>
      </w:pPr>
      <w:r>
        <w:rPr>
          <w:rStyle w:val="Verwijzingopmerking"/>
        </w:rPr>
        <w:annotationRef/>
      </w:r>
      <w:r>
        <w:t>Dit is onhandig. Soms breng je een nieuwe versie uit, maar bliven bepaalde subonderdelen gelijk.Ik zou dit omdraaien. Van elke StUF onderdel versie moet je aangeven welke versie van welke sub-onderdelen je het gebruikt.</w:t>
      </w:r>
    </w:p>
    <w:p w:rsidR="00FA29CE" w:rsidRDefault="00FA29CE" w:rsidP="006E14B3">
      <w:pPr>
        <w:pStyle w:val="Tekstopmerking"/>
      </w:pPr>
      <w:r>
        <w:t xml:space="preserve">Het lijkt er op dat het versienummer wordt gebruikt om versies die in één configuratie gebruikt worden, bij elkaar te harken. Ik zou het versienummer willen gebruiken als identifcatie van de versie. D.w.z. ter onderscheid binnen één onderdeel. </w:t>
      </w:r>
    </w:p>
    <w:p w:rsidR="00FA29CE" w:rsidRDefault="00FA29CE" w:rsidP="006E14B3">
      <w:pPr>
        <w:pStyle w:val="Tekstopmerking"/>
      </w:pPr>
      <w:r>
        <w:t>Op deze manier zit er te veel betekenis in het versienummer. We weten onderhand toch wel dat dat een 'bad practice' is.</w:t>
      </w:r>
    </w:p>
  </w:comment>
  <w:comment w:id="1345" w:author="Jan Campschroer" w:date="2014-09-10T08:35:00Z" w:initials="jc">
    <w:p w:rsidR="00FA29CE" w:rsidRDefault="00FA29CE">
      <w:pPr>
        <w:pStyle w:val="Tekstopmerking"/>
      </w:pPr>
      <w:r>
        <w:rPr>
          <w:rStyle w:val="Verwijzingopmerking"/>
        </w:rPr>
        <w:annotationRef/>
      </w:r>
      <w:r>
        <w:t>De meeste StUF onderdelen zijn combinaties. Wat doe je dan met de combi's?</w:t>
      </w:r>
    </w:p>
  </w:comment>
  <w:comment w:id="1441" w:author="Jan Campschroer" w:date="2014-09-10T08:35:00Z" w:initials="jc">
    <w:p w:rsidR="00FA29CE" w:rsidRDefault="00FA29CE">
      <w:pPr>
        <w:pStyle w:val="Tekstopmerking"/>
      </w:pPr>
      <w:r>
        <w:rPr>
          <w:rStyle w:val="Verwijzingopmerking"/>
        </w:rPr>
        <w:annotationRef/>
      </w:r>
      <w:r>
        <w:t>Wat wordt hier bedoeld? Waarom is dat hier relevant?</w:t>
      </w:r>
    </w:p>
  </w:comment>
  <w:comment w:id="1605" w:author="Jan Campschroer" w:date="2014-09-10T08:35:00Z" w:initials="jc">
    <w:p w:rsidR="00FA29CE" w:rsidRDefault="00FA29CE">
      <w:pPr>
        <w:pStyle w:val="Tekstopmerking"/>
      </w:pPr>
      <w:r>
        <w:rPr>
          <w:rStyle w:val="Verwijzingopmerking"/>
        </w:rPr>
        <w:annotationRef/>
      </w:r>
      <w:r>
        <w:t xml:space="preserve">weglaten? Wat heb je aan dat onderscheid? </w:t>
      </w:r>
    </w:p>
  </w:comment>
  <w:comment w:id="1665" w:author="Jan Campschroer" w:date="2014-09-10T08:35:00Z" w:initials="jc">
    <w:p w:rsidR="00FA29CE" w:rsidRDefault="00FA29CE">
      <w:pPr>
        <w:pStyle w:val="Tekstopmerking"/>
      </w:pPr>
      <w:r>
        <w:rPr>
          <w:rStyle w:val="Verwijzingopmerking"/>
        </w:rPr>
        <w:annotationRef/>
      </w:r>
      <w:r>
        <w:t>IS dat inderdaad zo?</w:t>
      </w:r>
    </w:p>
  </w:comment>
  <w:comment w:id="1804" w:author="Jan Campschroer" w:date="2014-09-10T08:35:00Z" w:initials="jc">
    <w:p w:rsidR="00FA29CE" w:rsidRDefault="00FA29CE">
      <w:pPr>
        <w:pStyle w:val="Tekstopmerking"/>
      </w:pPr>
      <w:r>
        <w:rPr>
          <w:rStyle w:val="Verwijzingopmerking"/>
        </w:rPr>
        <w:annotationRef/>
      </w:r>
      <w:r>
        <w:t>Hoezo 'dus"?</w:t>
      </w:r>
    </w:p>
  </w:comment>
  <w:comment w:id="1910" w:author="Jan Campschroer" w:date="2014-09-10T08:35:00Z" w:initials="jc">
    <w:p w:rsidR="00FA29CE" w:rsidRDefault="00FA29CE">
      <w:pPr>
        <w:pStyle w:val="Tekstopmerking"/>
      </w:pPr>
      <w:r>
        <w:rPr>
          <w:rStyle w:val="Verwijzingopmerking"/>
        </w:rPr>
        <w:annotationRef/>
      </w:r>
      <w:r>
        <w:t xml:space="preserve">Moet je zoiets ook niet afspreken met gemeenten? </w:t>
      </w:r>
    </w:p>
  </w:comment>
  <w:comment w:id="1941" w:author="Jan Campschroer" w:date="2014-09-10T08:35:00Z" w:initials="jc">
    <w:p w:rsidR="00FA29CE" w:rsidRDefault="00FA29CE">
      <w:pPr>
        <w:pStyle w:val="Tekstopmerking"/>
      </w:pPr>
      <w:r>
        <w:rPr>
          <w:rStyle w:val="Verwijzingopmerking"/>
        </w:rPr>
        <w:annotationRef/>
      </w:r>
      <w:r>
        <w:t xml:space="preserve">Wat is het verschil? </w:t>
      </w:r>
    </w:p>
  </w:comment>
  <w:comment w:id="2002" w:author="Jan Campschroer" w:date="2014-09-10T08:35:00Z" w:initials="jc">
    <w:p w:rsidR="00FA29CE" w:rsidRDefault="00FA29CE">
      <w:pPr>
        <w:pStyle w:val="Tekstopmerking"/>
      </w:pPr>
      <w:r>
        <w:rPr>
          <w:rStyle w:val="Verwijzingopmerking"/>
        </w:rPr>
        <w:annotationRef/>
      </w:r>
      <w:r>
        <w:t>?</w:t>
      </w:r>
    </w:p>
  </w:comment>
  <w:comment w:id="2048" w:author="Jan Campschroer" w:date="2014-09-10T08:35:00Z" w:initials="jc">
    <w:p w:rsidR="00FA29CE" w:rsidRDefault="00FA29CE">
      <w:pPr>
        <w:pStyle w:val="Tekstopmerking"/>
      </w:pPr>
      <w:r>
        <w:rPr>
          <w:rStyle w:val="Verwijzingopmerking"/>
        </w:rPr>
        <w:annotationRef/>
      </w:r>
      <w:r>
        <w:t xml:space="preserve">Geen specifieke onderdelen uit de te beheren onderdelen overnemen.  </w:t>
      </w:r>
    </w:p>
    <w:p w:rsidR="00FA29CE" w:rsidRDefault="00FA29CE">
      <w:pPr>
        <w:pStyle w:val="Tekstopmerking"/>
      </w:pPr>
    </w:p>
    <w:p w:rsidR="00FA29CE" w:rsidRDefault="00FA29CE">
      <w:pPr>
        <w:pStyle w:val="Tekstopmerking"/>
      </w:pPr>
      <w:r>
        <w:t xml:space="preserve">Mogelijk zoiets? </w:t>
      </w:r>
    </w:p>
    <w:p w:rsidR="00FA29CE" w:rsidRDefault="00FA29CE">
      <w:pPr>
        <w:pStyle w:val="Tekstopmerking"/>
      </w:pPr>
      <w:r w:rsidRPr="00426018">
        <w:t>De onderlaag kan gezien worden als een toolbox waarvan de onderdelen (tools) gebruikt kunnen worden in het construeren van sectormodellen of berichtcatalogi. Het gebruik van deze onderdelen is soms verplicht en soms optioneel. Deze onderdelen moeten zodanig zijn dat het gebruik ervan in een koppelvlak nooit kritiek is voor de werking daarvan. Zouden ze dat wel zijn, dan zouden zulke onderdelen de interoperabiliteit sterk schade toebrengen. Dat betekent dat sommige tools alleen gebruikt kunnen worden in (goed gedocumenteerde) extensies.</w:t>
      </w:r>
    </w:p>
    <w:p w:rsidR="00FA29CE" w:rsidRDefault="00FA29CE">
      <w:pPr>
        <w:pStyle w:val="Tekstopmerking"/>
      </w:pPr>
    </w:p>
    <w:p w:rsidR="00FA29CE" w:rsidRDefault="00FA29CE">
      <w:pPr>
        <w:pStyle w:val="Tekstopmerking"/>
      </w:pPr>
    </w:p>
  </w:comment>
  <w:comment w:id="2066" w:author="Jan Campschroer" w:date="2014-09-10T08:35:00Z" w:initials="jc">
    <w:p w:rsidR="00FA29CE" w:rsidRDefault="00FA29CE">
      <w:pPr>
        <w:pStyle w:val="Tekstopmerking"/>
      </w:pPr>
      <w:r>
        <w:rPr>
          <w:rStyle w:val="Verwijzingopmerking"/>
        </w:rPr>
        <w:annotationRef/>
      </w:r>
      <w:r>
        <w:t>@Peter. Hoe verloopt dit proces nu?</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5D17" w:rsidRDefault="00855D17" w:rsidP="0093143E">
      <w:r>
        <w:separator/>
      </w:r>
    </w:p>
  </w:endnote>
  <w:endnote w:type="continuationSeparator" w:id="0">
    <w:p w:rsidR="00855D17" w:rsidRDefault="00855D17" w:rsidP="0093143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9CE" w:rsidRDefault="00FA29CE" w:rsidP="0093143E">
    <w:pPr>
      <w:pStyle w:val="Voettekst"/>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35</w:t>
    </w:r>
    <w:r>
      <w:rPr>
        <w:rStyle w:val="Paginanummer"/>
      </w:rPr>
      <w:fldChar w:fldCharType="end"/>
    </w:r>
  </w:p>
  <w:p w:rsidR="00FA29CE" w:rsidRDefault="00FA29CE" w:rsidP="0093143E">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9CE" w:rsidRDefault="00FA29CE" w:rsidP="0093143E">
    <w:pPr>
      <w:pStyle w:val="Voettekst"/>
      <w:rPr>
        <w:rStyle w:val="Paginanummer"/>
      </w:rPr>
    </w:pPr>
  </w:p>
  <w:p w:rsidR="00FA29CE" w:rsidRPr="00CE06A6" w:rsidRDefault="00FA29CE" w:rsidP="0093143E">
    <w:pPr>
      <w:pStyle w:val="Voettekst"/>
      <w:rPr>
        <w:lang w:val="nl-NL"/>
      </w:rPr>
    </w:pPr>
    <w:r>
      <w:rPr>
        <w:lang w:val="nl-NL"/>
      </w:rPr>
      <w:t>KING</w:t>
    </w:r>
    <w:r>
      <w:rPr>
        <w:lang w:val="nl-NL"/>
      </w:rPr>
      <w:tab/>
    </w:r>
    <w:r w:rsidRPr="00CE06A6">
      <w:rPr>
        <w:lang w:val="nl-NL"/>
      </w:rPr>
      <w:t xml:space="preserve">- </w:t>
    </w:r>
    <w:r w:rsidRPr="00CE06A6">
      <w:rPr>
        <w:lang w:val="nl-NL"/>
      </w:rPr>
      <w:fldChar w:fldCharType="begin"/>
    </w:r>
    <w:r w:rsidRPr="00CE06A6">
      <w:rPr>
        <w:lang w:val="nl-NL"/>
      </w:rPr>
      <w:instrText xml:space="preserve"> PAGE </w:instrText>
    </w:r>
    <w:r w:rsidRPr="00CE06A6">
      <w:rPr>
        <w:lang w:val="nl-NL"/>
      </w:rPr>
      <w:fldChar w:fldCharType="separate"/>
    </w:r>
    <w:r w:rsidR="005D7C6E">
      <w:rPr>
        <w:noProof/>
        <w:lang w:val="nl-NL"/>
      </w:rPr>
      <w:t>23</w:t>
    </w:r>
    <w:r w:rsidRPr="00CE06A6">
      <w:rPr>
        <w:lang w:val="nl-NL"/>
      </w:rPr>
      <w:fldChar w:fldCharType="end"/>
    </w:r>
    <w:r w:rsidRPr="00CE06A6">
      <w:rPr>
        <w:lang w:val="nl-NL"/>
      </w:rPr>
      <w:t xml:space="preserve"> -</w:t>
    </w:r>
    <w:r>
      <w:rPr>
        <w:lang w:val="nl-NL"/>
      </w:rPr>
      <w:tab/>
    </w:r>
    <w:del w:id="2753" w:author="Jan Campschroer" w:date="2014-08-15T11:18:00Z">
      <w:r w:rsidDel="002B03FD">
        <w:rPr>
          <w:lang w:val="nl-NL"/>
        </w:rPr>
        <w:delText>Beheer en onderhoud StUF</w:delText>
      </w:r>
    </w:del>
    <w:ins w:id="2754" w:author="Jan Campschroer" w:date="2014-08-15T11:18:00Z">
      <w:r>
        <w:rPr>
          <w:lang w:val="nl-NL"/>
        </w:rPr>
        <w:t>StUF Beheermodel v01.23</w:t>
      </w:r>
    </w:ins>
    <w:r>
      <w:rPr>
        <w:lang w:val="nl-NL"/>
      </w:rPr>
      <w:tab/>
    </w:r>
    <w:r w:rsidRPr="00CE06A6">
      <w:rPr>
        <w:lang w:val="nl-NL"/>
      </w:rPr>
      <w:tab/>
    </w:r>
    <w:r w:rsidRPr="00CE06A6">
      <w:rPr>
        <w:lang w:val="nl-NL"/>
      </w:rPr>
      <w:tab/>
    </w:r>
    <w:r w:rsidRPr="00CE06A6">
      <w:rPr>
        <w:lang w:val="nl-NL"/>
      </w:rPr>
      <w:tab/>
    </w:r>
    <w:r w:rsidRPr="00CE06A6">
      <w:rPr>
        <w:lang w:val="nl-NL"/>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5D17" w:rsidRDefault="00855D17" w:rsidP="0093143E">
      <w:r>
        <w:separator/>
      </w:r>
    </w:p>
  </w:footnote>
  <w:footnote w:type="continuationSeparator" w:id="0">
    <w:p w:rsidR="00855D17" w:rsidRDefault="00855D17" w:rsidP="0093143E">
      <w:r>
        <w:continuationSeparator/>
      </w:r>
    </w:p>
  </w:footnote>
  <w:footnote w:id="1">
    <w:p w:rsidR="00FA29CE" w:rsidRPr="00B63A97" w:rsidRDefault="00FA29CE" w:rsidP="0093143E">
      <w:pPr>
        <w:pStyle w:val="Voetnoottekst"/>
        <w:rPr>
          <w:lang w:val="nl-NL"/>
        </w:rPr>
      </w:pPr>
      <w:r>
        <w:rPr>
          <w:rStyle w:val="Voetnootmarkering"/>
        </w:rPr>
        <w:footnoteRef/>
      </w:r>
      <w:r>
        <w:t xml:space="preserve"> </w:t>
      </w:r>
      <w:ins w:id="229" w:author="Jan Campschroer" w:date="2014-08-11T20:35:00Z">
        <w:r>
          <w:t xml:space="preserve">In de </w:t>
        </w:r>
      </w:ins>
      <w:ins w:id="230" w:author="Jan Campschroer" w:date="2014-08-11T20:41:00Z">
        <w:r>
          <w:fldChar w:fldCharType="begin"/>
        </w:r>
        <w:r>
          <w:instrText xml:space="preserve"> HYPERLINK "https://www.softwarecatalogus.nl/" </w:instrText>
        </w:r>
        <w:r>
          <w:fldChar w:fldCharType="separate"/>
        </w:r>
        <w:r w:rsidRPr="00FF4FC1">
          <w:rPr>
            <w:rStyle w:val="Hyperlink"/>
          </w:rPr>
          <w:t>Softwarecatalogus</w:t>
        </w:r>
        <w:r>
          <w:fldChar w:fldCharType="end"/>
        </w:r>
      </w:ins>
      <w:ins w:id="231" w:author="Jan Campschroer" w:date="2014-08-11T20:35:00Z">
        <w:r>
          <w:t xml:space="preserve"> is te zien in welke </w:t>
        </w:r>
      </w:ins>
      <w:del w:id="232" w:author="Jan Campschroer" w:date="2014-08-11T20:35:00Z">
        <w:r w:rsidRPr="00B63A97" w:rsidDel="00780D03">
          <w:delText xml:space="preserve">KING publiceert een productoverzicht </w:delText>
        </w:r>
        <w:r w:rsidDel="00780D03">
          <w:delText xml:space="preserve">van </w:delText>
        </w:r>
      </w:del>
      <w:r>
        <w:t>(software)</w:t>
      </w:r>
      <w:r w:rsidRPr="00D04828">
        <w:t xml:space="preserve">oplossingen </w:t>
      </w:r>
      <w:ins w:id="233" w:author="Jan Campschroer" w:date="2014-08-11T20:36:00Z">
        <w:r>
          <w:t xml:space="preserve">welke onderdelen van </w:t>
        </w:r>
      </w:ins>
      <w:del w:id="234" w:author="Jan Campschroer" w:date="2014-08-11T20:36:00Z">
        <w:r w:rsidDel="00780D03">
          <w:delText xml:space="preserve">waarin </w:delText>
        </w:r>
      </w:del>
      <w:del w:id="235" w:author="Jan Campschroer" w:date="2014-08-11T20:41:00Z">
        <w:r w:rsidDel="00FF4FC1">
          <w:delText xml:space="preserve">de </w:delText>
        </w:r>
      </w:del>
      <w:r w:rsidRPr="00D04828">
        <w:t>StUF</w:t>
      </w:r>
      <w:del w:id="236" w:author="Jan Campschroer" w:date="2014-08-11T20:41:00Z">
        <w:r w:rsidRPr="00D04828" w:rsidDel="00FF4FC1">
          <w:delText xml:space="preserve"> standaard</w:delText>
        </w:r>
      </w:del>
      <w:r w:rsidRPr="00D04828">
        <w:t xml:space="preserve"> </w:t>
      </w:r>
      <w:ins w:id="237" w:author="Jan Campschroer" w:date="2014-08-11T20:36:00Z">
        <w:r>
          <w:t xml:space="preserve">zijn </w:t>
        </w:r>
      </w:ins>
      <w:del w:id="238" w:author="Jan Campschroer" w:date="2014-08-11T20:36:00Z">
        <w:r w:rsidDel="00780D03">
          <w:delText xml:space="preserve">is </w:delText>
        </w:r>
      </w:del>
      <w:r>
        <w:t>ingebouwd</w:t>
      </w:r>
      <w:r w:rsidRPr="00D04828">
        <w:t>.</w:t>
      </w:r>
    </w:p>
  </w:footnote>
  <w:footnote w:id="2">
    <w:p w:rsidR="00FA29CE" w:rsidRPr="006C2B4E" w:rsidRDefault="00FA29CE">
      <w:pPr>
        <w:pStyle w:val="Voetnoottekst"/>
        <w:rPr>
          <w:lang w:val="nl-NL"/>
        </w:rPr>
      </w:pPr>
      <w:ins w:id="306" w:author="Jan Campschroer" w:date="2014-08-11T21:40:00Z">
        <w:r>
          <w:rPr>
            <w:rStyle w:val="Voetnootmarkering"/>
          </w:rPr>
          <w:footnoteRef/>
        </w:r>
        <w:r>
          <w:t xml:space="preserve"> </w:t>
        </w:r>
      </w:ins>
      <w:moveToRangeStart w:id="307" w:author="Jan Campschroer" w:date="2014-08-11T21:40:00Z" w:name="move395556582"/>
      <w:moveTo w:id="308" w:author="Jan Campschroer" w:date="2014-08-11T21:40:00Z">
        <w:r w:rsidRPr="00D04828">
          <w:t>Voor het opstellen van dit document is gebruik gemaakt van het standaard ASL raamwerk.</w:t>
        </w:r>
      </w:moveTo>
      <w:moveToRangeEnd w:id="307"/>
      <w:ins w:id="309" w:author="Jan Campschroer" w:date="2014-08-13T19:28:00Z">
        <w:r>
          <w:t xml:space="preserve"> Zie </w:t>
        </w:r>
        <w:r>
          <w:fldChar w:fldCharType="begin"/>
        </w:r>
        <w:r>
          <w:instrText xml:space="preserve"> REF _Ref395721465 \h </w:instrText>
        </w:r>
      </w:ins>
      <w:r>
        <w:fldChar w:fldCharType="separate"/>
      </w:r>
      <w:ins w:id="310" w:author="Jan Campschroer" w:date="2014-08-13T19:28:00Z">
        <w:r w:rsidRPr="00086099">
          <w:t>Bijlage F: ASL raamwerk en StUF beheer en onderhoud</w:t>
        </w:r>
        <w:r>
          <w:fldChar w:fldCharType="end"/>
        </w:r>
      </w:ins>
    </w:p>
  </w:footnote>
  <w:footnote w:id="3">
    <w:p w:rsidR="00FA29CE" w:rsidRPr="001F53B9" w:rsidRDefault="00FA29CE">
      <w:pPr>
        <w:pStyle w:val="Voetnoottekst"/>
        <w:rPr>
          <w:lang w:val="nl-NL"/>
        </w:rPr>
      </w:pPr>
      <w:ins w:id="368" w:author="Jan Campschroer" w:date="2014-08-11T21:58:00Z">
        <w:r>
          <w:rPr>
            <w:rStyle w:val="Voetnootmarkering"/>
          </w:rPr>
          <w:footnoteRef/>
        </w:r>
        <w:r>
          <w:t xml:space="preserve"> </w:t>
        </w:r>
        <w:r>
          <w:rPr>
            <w:lang w:val="nl-NL"/>
          </w:rPr>
          <w:t xml:space="preserve">In verband met andere </w:t>
        </w:r>
      </w:ins>
      <w:ins w:id="369" w:author="Jan Campschroer" w:date="2014-08-11T22:00:00Z">
        <w:r>
          <w:rPr>
            <w:lang w:val="nl-NL"/>
          </w:rPr>
          <w:t>veranderings</w:t>
        </w:r>
      </w:ins>
      <w:ins w:id="370" w:author="Jan Campschroer" w:date="2014-08-11T21:58:00Z">
        <w:r>
          <w:rPr>
            <w:lang w:val="nl-NL"/>
          </w:rPr>
          <w:t xml:space="preserve">dynamiek </w:t>
        </w:r>
      </w:ins>
      <w:ins w:id="371" w:author="Jan Campschroer" w:date="2014-08-11T21:59:00Z">
        <w:r>
          <w:rPr>
            <w:lang w:val="nl-NL"/>
          </w:rPr>
          <w:t>zijn deze niet in dit document opgenomen</w:t>
        </w:r>
      </w:ins>
      <w:ins w:id="372" w:author="Jan Campschroer" w:date="2014-08-11T22:00:00Z">
        <w:r>
          <w:rPr>
            <w:lang w:val="nl-NL"/>
          </w:rPr>
          <w:t>.</w:t>
        </w:r>
      </w:ins>
    </w:p>
  </w:footnote>
  <w:footnote w:id="4">
    <w:p w:rsidR="00FA29CE" w:rsidRPr="0072479A" w:rsidDel="00E83A49" w:rsidRDefault="00FA29CE" w:rsidP="0093143E">
      <w:pPr>
        <w:pStyle w:val="Voetnoottekst"/>
        <w:rPr>
          <w:del w:id="1746" w:author="Jan Campschroer" w:date="2014-08-15T11:48:00Z"/>
          <w:lang w:val="nl-NL"/>
        </w:rPr>
      </w:pPr>
      <w:ins w:id="1747" w:author="Henri Korver" w:date="2014-05-23T10:15:00Z">
        <w:del w:id="1748" w:author="Jan Campschroer" w:date="2014-08-15T11:48:00Z">
          <w:r w:rsidDel="00E83A49">
            <w:rPr>
              <w:rStyle w:val="Voetnootmarkering"/>
            </w:rPr>
            <w:footnoteRef/>
          </w:r>
          <w:r w:rsidDel="00E83A49">
            <w:delText xml:space="preserve"> </w:delText>
          </w:r>
          <w:r w:rsidDel="00E83A49">
            <w:rPr>
              <w:lang w:val="nl-NL"/>
            </w:rPr>
            <w:delText xml:space="preserve">Zie </w:delText>
          </w:r>
        </w:del>
      </w:ins>
      <w:ins w:id="1749" w:author="Henri Korver" w:date="2014-05-23T10:17:00Z">
        <w:del w:id="1750" w:author="Jan Campschroer" w:date="2014-08-15T11:48:00Z">
          <w:r w:rsidDel="00E83A49">
            <w:rPr>
              <w:lang w:val="nl-NL"/>
            </w:rPr>
            <w:fldChar w:fldCharType="begin"/>
          </w:r>
          <w:r w:rsidDel="00E83A49">
            <w:rPr>
              <w:lang w:val="nl-NL"/>
            </w:rPr>
            <w:delInstrText xml:space="preserve"> REF _Ref388603552 \h </w:delInstrText>
          </w:r>
        </w:del>
      </w:ins>
      <w:del w:id="1751" w:author="Jan Campschroer" w:date="2014-08-15T11:48:00Z">
        <w:r w:rsidDel="00E83A49">
          <w:rPr>
            <w:lang w:val="nl-NL"/>
          </w:rPr>
        </w:r>
        <w:r w:rsidDel="00E83A49">
          <w:rPr>
            <w:lang w:val="nl-NL"/>
          </w:rPr>
          <w:fldChar w:fldCharType="separate"/>
        </w:r>
      </w:del>
      <w:ins w:id="1752" w:author="Henri Korver" w:date="2014-05-23T10:46:00Z">
        <w:del w:id="1753" w:author="Jan Campschroer" w:date="2014-08-15T11:48:00Z">
          <w:r w:rsidRPr="00086099" w:rsidDel="00E83A49">
            <w:rPr>
              <w:color w:val="FF6600"/>
              <w:lang w:val="nl-NL"/>
            </w:rPr>
            <w:delText>Bijlage D: Versienummering StUF onderdelen</w:delText>
          </w:r>
        </w:del>
      </w:ins>
      <w:ins w:id="1754" w:author="Henri Korver" w:date="2014-05-23T10:17:00Z">
        <w:del w:id="1755" w:author="Jan Campschroer" w:date="2014-08-15T11:48:00Z">
          <w:r w:rsidDel="00E83A49">
            <w:rPr>
              <w:lang w:val="nl-NL"/>
            </w:rPr>
            <w:fldChar w:fldCharType="end"/>
          </w:r>
          <w:r w:rsidDel="00E83A49">
            <w:rPr>
              <w:lang w:val="nl-NL"/>
            </w:rPr>
            <w:delText xml:space="preserve"> voor meer informatie over versienummering.</w:delText>
          </w:r>
        </w:del>
      </w:ins>
    </w:p>
  </w:footnote>
  <w:footnote w:id="5">
    <w:p w:rsidR="00FA29CE" w:rsidRPr="009F0128" w:rsidDel="0038793A" w:rsidRDefault="00FA29CE" w:rsidP="0093143E">
      <w:pPr>
        <w:pStyle w:val="Voetnoottekst"/>
        <w:rPr>
          <w:del w:id="2688" w:author="Jan Campschroer" w:date="2014-08-08T20:24:00Z"/>
          <w:lang w:val="nl-NL"/>
        </w:rPr>
      </w:pPr>
      <w:del w:id="2689" w:author="Jan Campschroer" w:date="2014-08-08T20:24:00Z">
        <w:r w:rsidDel="0038793A">
          <w:rPr>
            <w:rStyle w:val="Voetnootmarkering"/>
          </w:rPr>
          <w:footnoteRef/>
        </w:r>
        <w:r w:rsidDel="0038793A">
          <w:delText xml:space="preserve"> </w:delText>
        </w:r>
        <w:r w:rsidDel="0038793A">
          <w:rPr>
            <w:lang w:val="nl-NL"/>
          </w:rPr>
          <w:delText>Onder voorbehoud. BAG-berichtcatalogus is momenteel in behandeling bij de StUF Expert- en StUF Regiegroep.</w:delText>
        </w:r>
      </w:del>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9CE" w:rsidRDefault="00FA29CE" w:rsidP="0093143E">
    <w:pPr>
      <w:pStyle w:val="Koptekst"/>
    </w:pPr>
    <w:r>
      <w:tab/>
    </w:r>
    <w:r>
      <w:tab/>
    </w:r>
    <w:r>
      <w:rPr>
        <w:noProof/>
        <w:lang w:val="nl-NL" w:eastAsia="nl-NL"/>
      </w:rPr>
      <w:drawing>
        <wp:inline distT="0" distB="0" distL="0" distR="0">
          <wp:extent cx="1638935" cy="816610"/>
          <wp:effectExtent l="19050" t="0" r="0" b="0"/>
          <wp:docPr id="2" name="Afbeelding 2" descr="logo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72dpi"/>
                  <pic:cNvPicPr>
                    <a:picLocks noChangeAspect="1" noChangeArrowheads="1"/>
                  </pic:cNvPicPr>
                </pic:nvPicPr>
                <pic:blipFill>
                  <a:blip r:embed="rId1"/>
                  <a:srcRect/>
                  <a:stretch>
                    <a:fillRect/>
                  </a:stretch>
                </pic:blipFill>
                <pic:spPr bwMode="auto">
                  <a:xfrm>
                    <a:off x="0" y="0"/>
                    <a:ext cx="1638935" cy="81661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multilevel"/>
    <w:tmpl w:val="0000000F"/>
    <w:name w:val="WW8Num15"/>
    <w:lvl w:ilvl="0">
      <w:start w:val="1"/>
      <w:numFmt w:val="decimal"/>
      <w:lvlText w:val="%1."/>
      <w:lvlJc w:val="left"/>
      <w:pPr>
        <w:tabs>
          <w:tab w:val="num" w:pos="360"/>
        </w:tabs>
      </w:pPr>
    </w:lvl>
    <w:lvl w:ilvl="1">
      <w:start w:val="4"/>
      <w:numFmt w:val="decimal"/>
      <w:lvlText w:val="%2."/>
      <w:lvlJc w:val="left"/>
      <w:pPr>
        <w:tabs>
          <w:tab w:val="num" w:pos="720"/>
        </w:tabs>
      </w:pPr>
    </w:lvl>
    <w:lvl w:ilvl="2">
      <w:start w:val="1"/>
      <w:numFmt w:val="decimal"/>
      <w:lvlText w:val="%1.%2.%3."/>
      <w:lvlJc w:val="left"/>
      <w:pPr>
        <w:tabs>
          <w:tab w:val="num" w:pos="1224"/>
        </w:tabs>
      </w:pPr>
    </w:lvl>
    <w:lvl w:ilvl="3">
      <w:start w:val="1"/>
      <w:numFmt w:val="decimal"/>
      <w:lvlText w:val="%1.%2.%3.%4."/>
      <w:lvlJc w:val="left"/>
      <w:pPr>
        <w:tabs>
          <w:tab w:val="num" w:pos="1728"/>
        </w:tabs>
      </w:pPr>
    </w:lvl>
    <w:lvl w:ilvl="4">
      <w:start w:val="1"/>
      <w:numFmt w:val="decimal"/>
      <w:lvlText w:val="%1.%2.%3.%4.%5."/>
      <w:lvlJc w:val="left"/>
      <w:pPr>
        <w:tabs>
          <w:tab w:val="num" w:pos="2232"/>
        </w:tabs>
      </w:pPr>
    </w:lvl>
    <w:lvl w:ilvl="5">
      <w:start w:val="1"/>
      <w:numFmt w:val="decimal"/>
      <w:lvlText w:val="%1.%2.%3.%4.%5.%6."/>
      <w:lvlJc w:val="left"/>
      <w:pPr>
        <w:tabs>
          <w:tab w:val="num" w:pos="2736"/>
        </w:tabs>
      </w:pPr>
    </w:lvl>
    <w:lvl w:ilvl="6">
      <w:start w:val="1"/>
      <w:numFmt w:val="decimal"/>
      <w:lvlText w:val="%1.%2.%3.%4.%5.%6.%7."/>
      <w:lvlJc w:val="left"/>
      <w:pPr>
        <w:tabs>
          <w:tab w:val="num" w:pos="3240"/>
        </w:tabs>
      </w:pPr>
    </w:lvl>
    <w:lvl w:ilvl="7">
      <w:start w:val="1"/>
      <w:numFmt w:val="decimal"/>
      <w:lvlText w:val="%1.%2.%3.%4.%5.%6.%7.%8."/>
      <w:lvlJc w:val="left"/>
      <w:pPr>
        <w:tabs>
          <w:tab w:val="num" w:pos="3744"/>
        </w:tabs>
      </w:pPr>
    </w:lvl>
    <w:lvl w:ilvl="8">
      <w:start w:val="1"/>
      <w:numFmt w:val="decimal"/>
      <w:lvlText w:val="%1.%2.%3.%4.%5.%6.%7.%8.%9."/>
      <w:lvlJc w:val="left"/>
      <w:pPr>
        <w:tabs>
          <w:tab w:val="num" w:pos="4320"/>
        </w:tabs>
      </w:pPr>
    </w:lvl>
  </w:abstractNum>
  <w:abstractNum w:abstractNumId="1">
    <w:nsid w:val="00000016"/>
    <w:multiLevelType w:val="multilevel"/>
    <w:tmpl w:val="00000016"/>
    <w:name w:val="WW8Num22"/>
    <w:lvl w:ilvl="0">
      <w:numFmt w:val="bullet"/>
      <w:lvlText w:val="-"/>
      <w:lvlJc w:val="left"/>
      <w:pPr>
        <w:tabs>
          <w:tab w:val="num" w:pos="1068"/>
        </w:tabs>
      </w:pPr>
      <w:rPr>
        <w:rFonts w:ascii="Arial" w:hAnsi="Arial"/>
        <w:sz w:val="16"/>
      </w:rPr>
    </w:lvl>
    <w:lvl w:ilvl="1">
      <w:start w:val="1"/>
      <w:numFmt w:val="bullet"/>
      <w:lvlText w:val="o"/>
      <w:lvlJc w:val="left"/>
      <w:pPr>
        <w:tabs>
          <w:tab w:val="num" w:pos="1440"/>
        </w:tabs>
      </w:pPr>
      <w:rPr>
        <w:rFonts w:ascii="Courier New" w:hAnsi="Courier New" w:cs="Arial"/>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cs="Arial"/>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cs="Arial"/>
      </w:rPr>
    </w:lvl>
    <w:lvl w:ilvl="8">
      <w:start w:val="1"/>
      <w:numFmt w:val="bullet"/>
      <w:lvlText w:val=""/>
      <w:lvlJc w:val="left"/>
      <w:pPr>
        <w:tabs>
          <w:tab w:val="num" w:pos="6480"/>
        </w:tabs>
      </w:pPr>
      <w:rPr>
        <w:rFonts w:ascii="Wingdings" w:hAnsi="Wingdings"/>
      </w:rPr>
    </w:lvl>
  </w:abstractNum>
  <w:abstractNum w:abstractNumId="2">
    <w:nsid w:val="004A475D"/>
    <w:multiLevelType w:val="hybridMultilevel"/>
    <w:tmpl w:val="F1968CCE"/>
    <w:lvl w:ilvl="0" w:tplc="7264F0A8">
      <w:start w:val="13"/>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0531FF6"/>
    <w:multiLevelType w:val="hybridMultilevel"/>
    <w:tmpl w:val="99DE80F0"/>
    <w:lvl w:ilvl="0" w:tplc="7264F0A8">
      <w:start w:val="13"/>
      <w:numFmt w:val="bullet"/>
      <w:lvlText w:val="-"/>
      <w:lvlJc w:val="left"/>
      <w:pPr>
        <w:ind w:left="360" w:hanging="360"/>
      </w:pPr>
      <w:rPr>
        <w:rFonts w:ascii="Arial" w:eastAsia="Times New Roman" w:hAnsi="Arial" w:cs="Aria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022B6588"/>
    <w:multiLevelType w:val="hybridMultilevel"/>
    <w:tmpl w:val="9BFC9820"/>
    <w:lvl w:ilvl="0" w:tplc="7264F0A8">
      <w:start w:val="13"/>
      <w:numFmt w:val="bullet"/>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033D6E10"/>
    <w:multiLevelType w:val="multilevel"/>
    <w:tmpl w:val="0413001F"/>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057628A5"/>
    <w:multiLevelType w:val="hybridMultilevel"/>
    <w:tmpl w:val="DA380F4A"/>
    <w:lvl w:ilvl="0" w:tplc="04130001">
      <w:start w:val="1"/>
      <w:numFmt w:val="bullet"/>
      <w:lvlText w:val=""/>
      <w:lvlJc w:val="left"/>
      <w:pPr>
        <w:tabs>
          <w:tab w:val="num" w:pos="720"/>
        </w:tabs>
        <w:ind w:left="720" w:hanging="360"/>
      </w:pPr>
      <w:rPr>
        <w:rFonts w:ascii="Symbol" w:hAnsi="Symbol" w:hint="default"/>
      </w:rPr>
    </w:lvl>
    <w:lvl w:ilvl="1" w:tplc="04130019">
      <w:start w:val="1"/>
      <w:numFmt w:val="lowerLetter"/>
      <w:lvlText w:val="%2."/>
      <w:lvlJc w:val="left"/>
      <w:pPr>
        <w:tabs>
          <w:tab w:val="num" w:pos="1080"/>
        </w:tabs>
        <w:ind w:left="1080" w:hanging="360"/>
      </w:pPr>
    </w:lvl>
    <w:lvl w:ilvl="2" w:tplc="0413001B">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7">
    <w:nsid w:val="05D44928"/>
    <w:multiLevelType w:val="hybridMultilevel"/>
    <w:tmpl w:val="DA380F4A"/>
    <w:lvl w:ilvl="0" w:tplc="04130001">
      <w:start w:val="1"/>
      <w:numFmt w:val="bullet"/>
      <w:lvlText w:val=""/>
      <w:lvlJc w:val="left"/>
      <w:pPr>
        <w:tabs>
          <w:tab w:val="num" w:pos="720"/>
        </w:tabs>
        <w:ind w:left="720" w:hanging="360"/>
      </w:pPr>
      <w:rPr>
        <w:rFonts w:ascii="Symbol" w:hAnsi="Symbol"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nsid w:val="068E2540"/>
    <w:multiLevelType w:val="hybridMultilevel"/>
    <w:tmpl w:val="C7F0FED4"/>
    <w:lvl w:ilvl="0" w:tplc="EE806E02">
      <w:start w:val="1"/>
      <w:numFmt w:val="decimal"/>
      <w:lvlText w:val="O%1."/>
      <w:lvlJc w:val="left"/>
      <w:pPr>
        <w:ind w:left="360" w:hanging="360"/>
      </w:pPr>
      <w:rPr>
        <w:rFonts w:hint="default"/>
        <w:color w:val="auto"/>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nsid w:val="0DF05644"/>
    <w:multiLevelType w:val="hybridMultilevel"/>
    <w:tmpl w:val="6BF406AA"/>
    <w:lvl w:ilvl="0" w:tplc="7264F0A8">
      <w:start w:val="13"/>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0E3D7070"/>
    <w:multiLevelType w:val="hybridMultilevel"/>
    <w:tmpl w:val="6C42B636"/>
    <w:lvl w:ilvl="0" w:tplc="7264F0A8">
      <w:start w:val="13"/>
      <w:numFmt w:val="bullet"/>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nsid w:val="0F916B07"/>
    <w:multiLevelType w:val="hybridMultilevel"/>
    <w:tmpl w:val="9790D8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101A5D5A"/>
    <w:multiLevelType w:val="hybridMultilevel"/>
    <w:tmpl w:val="4838E444"/>
    <w:lvl w:ilvl="0" w:tplc="BCA6D698">
      <w:start w:val="1"/>
      <w:numFmt w:val="decimal"/>
      <w:lvlText w:val="V%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nsid w:val="10874156"/>
    <w:multiLevelType w:val="hybridMultilevel"/>
    <w:tmpl w:val="A1D4CD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140250AE"/>
    <w:multiLevelType w:val="multilevel"/>
    <w:tmpl w:val="9E70AA10"/>
    <w:lvl w:ilvl="0">
      <w:start w:val="1"/>
      <w:numFmt w:val="decimal"/>
      <w:pStyle w:val="Kop1"/>
      <w:lvlText w:val="%1."/>
      <w:lvlJc w:val="left"/>
      <w:pPr>
        <w:tabs>
          <w:tab w:val="num" w:pos="567"/>
        </w:tabs>
        <w:ind w:left="567" w:hanging="567"/>
      </w:pPr>
      <w:rPr>
        <w:rFonts w:hint="default"/>
        <w:b/>
        <w:i w:val="0"/>
        <w:color w:val="auto"/>
        <w:sz w:val="24"/>
        <w:szCs w:val="24"/>
      </w:rPr>
    </w:lvl>
    <w:lvl w:ilvl="1">
      <w:start w:val="1"/>
      <w:numFmt w:val="decimal"/>
      <w:pStyle w:val="Kop2"/>
      <w:lvlText w:val="%1.%2"/>
      <w:lvlJc w:val="left"/>
      <w:pPr>
        <w:tabs>
          <w:tab w:val="num" w:pos="567"/>
        </w:tabs>
        <w:ind w:left="567" w:hanging="567"/>
      </w:pPr>
      <w:rPr>
        <w:rFonts w:ascii="Arial" w:hAnsi="Arial" w:hint="default"/>
        <w:b/>
        <w:i/>
        <w:spacing w:val="0"/>
        <w:position w:val="0"/>
        <w:sz w:val="22"/>
        <w:szCs w:val="22"/>
      </w:rPr>
    </w:lvl>
    <w:lvl w:ilvl="2">
      <w:start w:val="1"/>
      <w:numFmt w:val="decimal"/>
      <w:pStyle w:val="Kop3"/>
      <w:lvlText w:val="%1.%2.%3"/>
      <w:lvlJc w:val="left"/>
      <w:pPr>
        <w:tabs>
          <w:tab w:val="num" w:pos="851"/>
        </w:tabs>
        <w:ind w:left="851" w:hanging="851"/>
      </w:pPr>
      <w:rPr>
        <w:rFonts w:ascii="Arial" w:hAnsi="Arial" w:hint="default"/>
        <w:b w:val="0"/>
        <w:i/>
        <w:sz w:val="22"/>
        <w:szCs w:val="22"/>
      </w:rPr>
    </w:lvl>
    <w:lvl w:ilvl="3">
      <w:start w:val="1"/>
      <w:numFmt w:val="decimal"/>
      <w:pStyle w:val="Kop4"/>
      <w:lvlText w:val="%2.%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5">
    <w:nsid w:val="15994AC5"/>
    <w:multiLevelType w:val="hybridMultilevel"/>
    <w:tmpl w:val="0E54FA5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nsid w:val="15FB7EF0"/>
    <w:multiLevelType w:val="hybridMultilevel"/>
    <w:tmpl w:val="F7F0586E"/>
    <w:lvl w:ilvl="0" w:tplc="00D2BEFE">
      <w:start w:val="1"/>
      <w:numFmt w:val="decimal"/>
      <w:lvlText w:val="%1."/>
      <w:lvlJc w:val="left"/>
      <w:pPr>
        <w:ind w:left="360" w:hanging="360"/>
      </w:pPr>
      <w:rPr>
        <w:rFonts w:hint="default"/>
        <w:color w:val="auto"/>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nsid w:val="16E45611"/>
    <w:multiLevelType w:val="multilevel"/>
    <w:tmpl w:val="68A60D9C"/>
    <w:lvl w:ilvl="0">
      <w:start w:val="1"/>
      <w:numFmt w:val="decimal"/>
      <w:lvlText w:val="%1."/>
      <w:lvlJc w:val="left"/>
      <w:pPr>
        <w:tabs>
          <w:tab w:val="num" w:pos="360"/>
        </w:tabs>
        <w:ind w:left="360" w:hanging="360"/>
      </w:pPr>
      <w:rPr>
        <w:rFonts w:hint="default"/>
      </w:rPr>
    </w:lvl>
    <w:lvl w:ilvl="1">
      <w:start w:val="23"/>
      <w:numFmt w:val="decimal"/>
      <w:lvlText w:val="%2."/>
      <w:lvlJc w:val="left"/>
      <w:pPr>
        <w:tabs>
          <w:tab w:val="num" w:pos="720"/>
        </w:tabs>
        <w:ind w:left="720" w:hanging="360"/>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189710BC"/>
    <w:multiLevelType w:val="hybridMultilevel"/>
    <w:tmpl w:val="79F2C1C2"/>
    <w:lvl w:ilvl="0" w:tplc="E01EA2C8">
      <w:start w:val="1"/>
      <w:numFmt w:val="decimal"/>
      <w:lvlText w:val="G%1."/>
      <w:lvlJc w:val="left"/>
      <w:pPr>
        <w:ind w:left="360" w:hanging="360"/>
      </w:pPr>
      <w:rPr>
        <w:rFonts w:hint="default"/>
        <w:color w:val="auto"/>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9">
    <w:nsid w:val="19144854"/>
    <w:multiLevelType w:val="hybridMultilevel"/>
    <w:tmpl w:val="1E805E54"/>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7">
      <w:start w:val="1"/>
      <w:numFmt w:val="bullet"/>
      <w:lvlText w:val=""/>
      <w:lvlJc w:val="left"/>
      <w:pPr>
        <w:tabs>
          <w:tab w:val="num" w:pos="2160"/>
        </w:tabs>
        <w:ind w:left="2160" w:hanging="360"/>
      </w:pPr>
      <w:rPr>
        <w:rFonts w:ascii="Wingdings" w:hAnsi="Wingdings" w:hint="default"/>
        <w:sz w:val="16"/>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0">
    <w:nsid w:val="1B6B00A7"/>
    <w:multiLevelType w:val="hybridMultilevel"/>
    <w:tmpl w:val="6B24E1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1E4A2524"/>
    <w:multiLevelType w:val="hybridMultilevel"/>
    <w:tmpl w:val="16ECCAD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2">
    <w:nsid w:val="256707EC"/>
    <w:multiLevelType w:val="hybridMultilevel"/>
    <w:tmpl w:val="3EB650C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nsid w:val="28697884"/>
    <w:multiLevelType w:val="hybridMultilevel"/>
    <w:tmpl w:val="569877CE"/>
    <w:lvl w:ilvl="0" w:tplc="7264F0A8">
      <w:start w:val="13"/>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nsid w:val="28C36CB8"/>
    <w:multiLevelType w:val="hybridMultilevel"/>
    <w:tmpl w:val="E9FC0A8A"/>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372"/>
        </w:tabs>
        <w:ind w:left="372" w:hanging="360"/>
      </w:pPr>
      <w:rPr>
        <w:rFonts w:ascii="Courier New" w:hAnsi="Courier New" w:hint="default"/>
      </w:rPr>
    </w:lvl>
    <w:lvl w:ilvl="2" w:tplc="04130005">
      <w:start w:val="1"/>
      <w:numFmt w:val="bullet"/>
      <w:lvlText w:val=""/>
      <w:lvlJc w:val="left"/>
      <w:pPr>
        <w:tabs>
          <w:tab w:val="num" w:pos="1092"/>
        </w:tabs>
        <w:ind w:left="1092" w:hanging="360"/>
      </w:pPr>
      <w:rPr>
        <w:rFonts w:ascii="Wingdings" w:hAnsi="Wingdings" w:hint="default"/>
      </w:rPr>
    </w:lvl>
    <w:lvl w:ilvl="3" w:tplc="04130001" w:tentative="1">
      <w:start w:val="1"/>
      <w:numFmt w:val="bullet"/>
      <w:lvlText w:val=""/>
      <w:lvlJc w:val="left"/>
      <w:pPr>
        <w:tabs>
          <w:tab w:val="num" w:pos="1812"/>
        </w:tabs>
        <w:ind w:left="1812" w:hanging="360"/>
      </w:pPr>
      <w:rPr>
        <w:rFonts w:ascii="Symbol" w:hAnsi="Symbol" w:hint="default"/>
      </w:rPr>
    </w:lvl>
    <w:lvl w:ilvl="4" w:tplc="04130003" w:tentative="1">
      <w:start w:val="1"/>
      <w:numFmt w:val="bullet"/>
      <w:lvlText w:val="o"/>
      <w:lvlJc w:val="left"/>
      <w:pPr>
        <w:tabs>
          <w:tab w:val="num" w:pos="2532"/>
        </w:tabs>
        <w:ind w:left="2532" w:hanging="360"/>
      </w:pPr>
      <w:rPr>
        <w:rFonts w:ascii="Courier New" w:hAnsi="Courier New" w:hint="default"/>
      </w:rPr>
    </w:lvl>
    <w:lvl w:ilvl="5" w:tplc="04130005" w:tentative="1">
      <w:start w:val="1"/>
      <w:numFmt w:val="bullet"/>
      <w:lvlText w:val=""/>
      <w:lvlJc w:val="left"/>
      <w:pPr>
        <w:tabs>
          <w:tab w:val="num" w:pos="3252"/>
        </w:tabs>
        <w:ind w:left="3252" w:hanging="360"/>
      </w:pPr>
      <w:rPr>
        <w:rFonts w:ascii="Wingdings" w:hAnsi="Wingdings" w:hint="default"/>
      </w:rPr>
    </w:lvl>
    <w:lvl w:ilvl="6" w:tplc="04130001" w:tentative="1">
      <w:start w:val="1"/>
      <w:numFmt w:val="bullet"/>
      <w:lvlText w:val=""/>
      <w:lvlJc w:val="left"/>
      <w:pPr>
        <w:tabs>
          <w:tab w:val="num" w:pos="3972"/>
        </w:tabs>
        <w:ind w:left="3972" w:hanging="360"/>
      </w:pPr>
      <w:rPr>
        <w:rFonts w:ascii="Symbol" w:hAnsi="Symbol" w:hint="default"/>
      </w:rPr>
    </w:lvl>
    <w:lvl w:ilvl="7" w:tplc="04130003" w:tentative="1">
      <w:start w:val="1"/>
      <w:numFmt w:val="bullet"/>
      <w:lvlText w:val="o"/>
      <w:lvlJc w:val="left"/>
      <w:pPr>
        <w:tabs>
          <w:tab w:val="num" w:pos="4692"/>
        </w:tabs>
        <w:ind w:left="4692" w:hanging="360"/>
      </w:pPr>
      <w:rPr>
        <w:rFonts w:ascii="Courier New" w:hAnsi="Courier New" w:hint="default"/>
      </w:rPr>
    </w:lvl>
    <w:lvl w:ilvl="8" w:tplc="04130005" w:tentative="1">
      <w:start w:val="1"/>
      <w:numFmt w:val="bullet"/>
      <w:lvlText w:val=""/>
      <w:lvlJc w:val="left"/>
      <w:pPr>
        <w:tabs>
          <w:tab w:val="num" w:pos="5412"/>
        </w:tabs>
        <w:ind w:left="5412" w:hanging="360"/>
      </w:pPr>
      <w:rPr>
        <w:rFonts w:ascii="Wingdings" w:hAnsi="Wingdings" w:hint="default"/>
      </w:rPr>
    </w:lvl>
  </w:abstractNum>
  <w:abstractNum w:abstractNumId="25">
    <w:nsid w:val="2BEC2685"/>
    <w:multiLevelType w:val="hybridMultilevel"/>
    <w:tmpl w:val="F8349FAE"/>
    <w:lvl w:ilvl="0" w:tplc="7264F0A8">
      <w:start w:val="13"/>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2DAC5AF2"/>
    <w:multiLevelType w:val="hybridMultilevel"/>
    <w:tmpl w:val="975C45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nsid w:val="2DB06BC6"/>
    <w:multiLevelType w:val="hybridMultilevel"/>
    <w:tmpl w:val="4FD86494"/>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Wingdings"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Wingdings"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8">
    <w:nsid w:val="2EC33A29"/>
    <w:multiLevelType w:val="hybridMultilevel"/>
    <w:tmpl w:val="0E54FA5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9">
    <w:nsid w:val="3050235F"/>
    <w:multiLevelType w:val="hybridMultilevel"/>
    <w:tmpl w:val="E9FC0A8A"/>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372"/>
        </w:tabs>
        <w:ind w:left="372" w:hanging="360"/>
      </w:pPr>
      <w:rPr>
        <w:rFonts w:ascii="Courier New" w:hAnsi="Courier New" w:hint="default"/>
      </w:rPr>
    </w:lvl>
    <w:lvl w:ilvl="2" w:tplc="04130005">
      <w:start w:val="1"/>
      <w:numFmt w:val="bullet"/>
      <w:lvlText w:val=""/>
      <w:lvlJc w:val="left"/>
      <w:pPr>
        <w:tabs>
          <w:tab w:val="num" w:pos="1092"/>
        </w:tabs>
        <w:ind w:left="1092" w:hanging="360"/>
      </w:pPr>
      <w:rPr>
        <w:rFonts w:ascii="Wingdings" w:hAnsi="Wingdings" w:hint="default"/>
      </w:rPr>
    </w:lvl>
    <w:lvl w:ilvl="3" w:tplc="04130001" w:tentative="1">
      <w:start w:val="1"/>
      <w:numFmt w:val="bullet"/>
      <w:lvlText w:val=""/>
      <w:lvlJc w:val="left"/>
      <w:pPr>
        <w:tabs>
          <w:tab w:val="num" w:pos="1812"/>
        </w:tabs>
        <w:ind w:left="1812" w:hanging="360"/>
      </w:pPr>
      <w:rPr>
        <w:rFonts w:ascii="Symbol" w:hAnsi="Symbol" w:hint="default"/>
      </w:rPr>
    </w:lvl>
    <w:lvl w:ilvl="4" w:tplc="04130003" w:tentative="1">
      <w:start w:val="1"/>
      <w:numFmt w:val="bullet"/>
      <w:lvlText w:val="o"/>
      <w:lvlJc w:val="left"/>
      <w:pPr>
        <w:tabs>
          <w:tab w:val="num" w:pos="2532"/>
        </w:tabs>
        <w:ind w:left="2532" w:hanging="360"/>
      </w:pPr>
      <w:rPr>
        <w:rFonts w:ascii="Courier New" w:hAnsi="Courier New" w:hint="default"/>
      </w:rPr>
    </w:lvl>
    <w:lvl w:ilvl="5" w:tplc="04130005" w:tentative="1">
      <w:start w:val="1"/>
      <w:numFmt w:val="bullet"/>
      <w:lvlText w:val=""/>
      <w:lvlJc w:val="left"/>
      <w:pPr>
        <w:tabs>
          <w:tab w:val="num" w:pos="3252"/>
        </w:tabs>
        <w:ind w:left="3252" w:hanging="360"/>
      </w:pPr>
      <w:rPr>
        <w:rFonts w:ascii="Wingdings" w:hAnsi="Wingdings" w:hint="default"/>
      </w:rPr>
    </w:lvl>
    <w:lvl w:ilvl="6" w:tplc="04130001" w:tentative="1">
      <w:start w:val="1"/>
      <w:numFmt w:val="bullet"/>
      <w:lvlText w:val=""/>
      <w:lvlJc w:val="left"/>
      <w:pPr>
        <w:tabs>
          <w:tab w:val="num" w:pos="3972"/>
        </w:tabs>
        <w:ind w:left="3972" w:hanging="360"/>
      </w:pPr>
      <w:rPr>
        <w:rFonts w:ascii="Symbol" w:hAnsi="Symbol" w:hint="default"/>
      </w:rPr>
    </w:lvl>
    <w:lvl w:ilvl="7" w:tplc="04130003" w:tentative="1">
      <w:start w:val="1"/>
      <w:numFmt w:val="bullet"/>
      <w:lvlText w:val="o"/>
      <w:lvlJc w:val="left"/>
      <w:pPr>
        <w:tabs>
          <w:tab w:val="num" w:pos="4692"/>
        </w:tabs>
        <w:ind w:left="4692" w:hanging="360"/>
      </w:pPr>
      <w:rPr>
        <w:rFonts w:ascii="Courier New" w:hAnsi="Courier New" w:hint="default"/>
      </w:rPr>
    </w:lvl>
    <w:lvl w:ilvl="8" w:tplc="04130005" w:tentative="1">
      <w:start w:val="1"/>
      <w:numFmt w:val="bullet"/>
      <w:lvlText w:val=""/>
      <w:lvlJc w:val="left"/>
      <w:pPr>
        <w:tabs>
          <w:tab w:val="num" w:pos="5412"/>
        </w:tabs>
        <w:ind w:left="5412" w:hanging="360"/>
      </w:pPr>
      <w:rPr>
        <w:rFonts w:ascii="Wingdings" w:hAnsi="Wingdings" w:hint="default"/>
      </w:rPr>
    </w:lvl>
  </w:abstractNum>
  <w:abstractNum w:abstractNumId="30">
    <w:nsid w:val="30D22653"/>
    <w:multiLevelType w:val="hybridMultilevel"/>
    <w:tmpl w:val="E390C54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1">
    <w:nsid w:val="358E4E72"/>
    <w:multiLevelType w:val="hybridMultilevel"/>
    <w:tmpl w:val="68AE6652"/>
    <w:lvl w:ilvl="0" w:tplc="04130003">
      <w:start w:val="1"/>
      <w:numFmt w:val="bullet"/>
      <w:lvlText w:val="o"/>
      <w:lvlJc w:val="left"/>
      <w:pPr>
        <w:tabs>
          <w:tab w:val="num" w:pos="1080"/>
        </w:tabs>
        <w:ind w:left="1080" w:hanging="360"/>
      </w:pPr>
      <w:rPr>
        <w:rFonts w:ascii="Courier New" w:hAnsi="Courier New" w:hint="default"/>
      </w:rPr>
    </w:lvl>
    <w:lvl w:ilvl="1" w:tplc="04130003" w:tentative="1">
      <w:start w:val="1"/>
      <w:numFmt w:val="bullet"/>
      <w:lvlText w:val="o"/>
      <w:lvlJc w:val="left"/>
      <w:pPr>
        <w:tabs>
          <w:tab w:val="num" w:pos="1800"/>
        </w:tabs>
        <w:ind w:left="1800" w:hanging="360"/>
      </w:pPr>
      <w:rPr>
        <w:rFonts w:ascii="Courier New" w:hAnsi="Courier New" w:hint="default"/>
      </w:rPr>
    </w:lvl>
    <w:lvl w:ilvl="2" w:tplc="04130005" w:tentative="1">
      <w:start w:val="1"/>
      <w:numFmt w:val="bullet"/>
      <w:lvlText w:val=""/>
      <w:lvlJc w:val="left"/>
      <w:pPr>
        <w:tabs>
          <w:tab w:val="num" w:pos="2520"/>
        </w:tabs>
        <w:ind w:left="2520" w:hanging="360"/>
      </w:pPr>
      <w:rPr>
        <w:rFonts w:ascii="Wingdings" w:hAnsi="Wingdings" w:hint="default"/>
      </w:rPr>
    </w:lvl>
    <w:lvl w:ilvl="3" w:tplc="04130001" w:tentative="1">
      <w:start w:val="1"/>
      <w:numFmt w:val="bullet"/>
      <w:lvlText w:val=""/>
      <w:lvlJc w:val="left"/>
      <w:pPr>
        <w:tabs>
          <w:tab w:val="num" w:pos="3240"/>
        </w:tabs>
        <w:ind w:left="3240" w:hanging="360"/>
      </w:pPr>
      <w:rPr>
        <w:rFonts w:ascii="Symbol" w:hAnsi="Symbol" w:hint="default"/>
      </w:rPr>
    </w:lvl>
    <w:lvl w:ilvl="4" w:tplc="04130003" w:tentative="1">
      <w:start w:val="1"/>
      <w:numFmt w:val="bullet"/>
      <w:lvlText w:val="o"/>
      <w:lvlJc w:val="left"/>
      <w:pPr>
        <w:tabs>
          <w:tab w:val="num" w:pos="3960"/>
        </w:tabs>
        <w:ind w:left="3960" w:hanging="360"/>
      </w:pPr>
      <w:rPr>
        <w:rFonts w:ascii="Courier New" w:hAnsi="Courier New" w:hint="default"/>
      </w:rPr>
    </w:lvl>
    <w:lvl w:ilvl="5" w:tplc="04130005" w:tentative="1">
      <w:start w:val="1"/>
      <w:numFmt w:val="bullet"/>
      <w:lvlText w:val=""/>
      <w:lvlJc w:val="left"/>
      <w:pPr>
        <w:tabs>
          <w:tab w:val="num" w:pos="4680"/>
        </w:tabs>
        <w:ind w:left="4680" w:hanging="360"/>
      </w:pPr>
      <w:rPr>
        <w:rFonts w:ascii="Wingdings" w:hAnsi="Wingdings" w:hint="default"/>
      </w:rPr>
    </w:lvl>
    <w:lvl w:ilvl="6" w:tplc="04130001" w:tentative="1">
      <w:start w:val="1"/>
      <w:numFmt w:val="bullet"/>
      <w:lvlText w:val=""/>
      <w:lvlJc w:val="left"/>
      <w:pPr>
        <w:tabs>
          <w:tab w:val="num" w:pos="5400"/>
        </w:tabs>
        <w:ind w:left="5400" w:hanging="360"/>
      </w:pPr>
      <w:rPr>
        <w:rFonts w:ascii="Symbol" w:hAnsi="Symbol" w:hint="default"/>
      </w:rPr>
    </w:lvl>
    <w:lvl w:ilvl="7" w:tplc="04130003" w:tentative="1">
      <w:start w:val="1"/>
      <w:numFmt w:val="bullet"/>
      <w:lvlText w:val="o"/>
      <w:lvlJc w:val="left"/>
      <w:pPr>
        <w:tabs>
          <w:tab w:val="num" w:pos="6120"/>
        </w:tabs>
        <w:ind w:left="6120" w:hanging="360"/>
      </w:pPr>
      <w:rPr>
        <w:rFonts w:ascii="Courier New" w:hAnsi="Courier New" w:hint="default"/>
      </w:rPr>
    </w:lvl>
    <w:lvl w:ilvl="8" w:tplc="04130005" w:tentative="1">
      <w:start w:val="1"/>
      <w:numFmt w:val="bullet"/>
      <w:lvlText w:val=""/>
      <w:lvlJc w:val="left"/>
      <w:pPr>
        <w:tabs>
          <w:tab w:val="num" w:pos="6840"/>
        </w:tabs>
        <w:ind w:left="6840" w:hanging="360"/>
      </w:pPr>
      <w:rPr>
        <w:rFonts w:ascii="Wingdings" w:hAnsi="Wingdings" w:hint="default"/>
      </w:rPr>
    </w:lvl>
  </w:abstractNum>
  <w:abstractNum w:abstractNumId="32">
    <w:nsid w:val="359F5DB1"/>
    <w:multiLevelType w:val="multilevel"/>
    <w:tmpl w:val="0FF8E83C"/>
    <w:lvl w:ilvl="0">
      <w:start w:val="1"/>
      <w:numFmt w:val="decimal"/>
      <w:lvlText w:val="%1."/>
      <w:lvlJc w:val="left"/>
      <w:pPr>
        <w:tabs>
          <w:tab w:val="num" w:pos="360"/>
        </w:tabs>
        <w:ind w:left="360" w:hanging="360"/>
      </w:pPr>
      <w:rPr>
        <w:rFonts w:hint="default"/>
      </w:rPr>
    </w:lvl>
    <w:lvl w:ilvl="1">
      <w:start w:val="4"/>
      <w:numFmt w:val="decimal"/>
      <w:lvlText w:val="%2."/>
      <w:lvlJc w:val="left"/>
      <w:pPr>
        <w:tabs>
          <w:tab w:val="num" w:pos="720"/>
        </w:tabs>
        <w:ind w:left="720" w:hanging="360"/>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35D74217"/>
    <w:multiLevelType w:val="hybridMultilevel"/>
    <w:tmpl w:val="C538830A"/>
    <w:lvl w:ilvl="0" w:tplc="87380290">
      <w:start w:val="1"/>
      <w:numFmt w:val="decimal"/>
      <w:lvlText w:val="P%1."/>
      <w:lvlJc w:val="left"/>
      <w:pPr>
        <w:ind w:left="360" w:hanging="360"/>
      </w:pPr>
      <w:rPr>
        <w:rFonts w:hint="default"/>
        <w:color w:val="auto"/>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4">
    <w:nsid w:val="395415BB"/>
    <w:multiLevelType w:val="hybridMultilevel"/>
    <w:tmpl w:val="D478965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5">
    <w:nsid w:val="3E9C362A"/>
    <w:multiLevelType w:val="multilevel"/>
    <w:tmpl w:val="9B6CE342"/>
    <w:lvl w:ilvl="0">
      <w:start w:val="1"/>
      <w:numFmt w:val="decimal"/>
      <w:lvlText w:val="%1."/>
      <w:lvlJc w:val="left"/>
      <w:pPr>
        <w:tabs>
          <w:tab w:val="num" w:pos="567"/>
        </w:tabs>
        <w:ind w:left="567" w:hanging="567"/>
      </w:pPr>
      <w:rPr>
        <w:rFonts w:hint="default"/>
        <w:b/>
        <w:i w:val="0"/>
        <w:color w:val="auto"/>
        <w:sz w:val="24"/>
        <w:szCs w:val="24"/>
      </w:rPr>
    </w:lvl>
    <w:lvl w:ilvl="1">
      <w:start w:val="1"/>
      <w:numFmt w:val="decimal"/>
      <w:lvlText w:val="%1.%2"/>
      <w:lvlJc w:val="left"/>
      <w:pPr>
        <w:tabs>
          <w:tab w:val="num" w:pos="567"/>
        </w:tabs>
        <w:ind w:left="567" w:hanging="567"/>
      </w:pPr>
      <w:rPr>
        <w:rFonts w:ascii="Arial" w:hAnsi="Arial" w:hint="default"/>
        <w:b/>
        <w:i/>
        <w:spacing w:val="0"/>
        <w:position w:val="0"/>
        <w:sz w:val="22"/>
        <w:szCs w:val="22"/>
      </w:rPr>
    </w:lvl>
    <w:lvl w:ilvl="2">
      <w:start w:val="1"/>
      <w:numFmt w:val="decimal"/>
      <w:lvlText w:val="%1.%2.%3"/>
      <w:lvlJc w:val="left"/>
      <w:pPr>
        <w:tabs>
          <w:tab w:val="num" w:pos="851"/>
        </w:tabs>
        <w:ind w:left="851" w:hanging="851"/>
      </w:pPr>
      <w:rPr>
        <w:rFonts w:ascii="Arial" w:hAnsi="Arial" w:hint="default"/>
        <w:b w:val="0"/>
        <w:i/>
        <w:sz w:val="22"/>
        <w:szCs w:val="22"/>
      </w:rPr>
    </w:lvl>
    <w:lvl w:ilvl="3">
      <w:start w:val="1"/>
      <w:numFmt w:val="decimal"/>
      <w:lvlText w:val="%2.%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3F5C7C09"/>
    <w:multiLevelType w:val="hybridMultilevel"/>
    <w:tmpl w:val="E9FC0A8A"/>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372"/>
        </w:tabs>
        <w:ind w:left="372" w:hanging="360"/>
      </w:pPr>
      <w:rPr>
        <w:rFonts w:ascii="Courier New" w:hAnsi="Courier New" w:hint="default"/>
      </w:rPr>
    </w:lvl>
    <w:lvl w:ilvl="2" w:tplc="04130005">
      <w:start w:val="1"/>
      <w:numFmt w:val="bullet"/>
      <w:lvlText w:val=""/>
      <w:lvlJc w:val="left"/>
      <w:pPr>
        <w:tabs>
          <w:tab w:val="num" w:pos="1092"/>
        </w:tabs>
        <w:ind w:left="1092" w:hanging="360"/>
      </w:pPr>
      <w:rPr>
        <w:rFonts w:ascii="Wingdings" w:hAnsi="Wingdings" w:hint="default"/>
      </w:rPr>
    </w:lvl>
    <w:lvl w:ilvl="3" w:tplc="04130001" w:tentative="1">
      <w:start w:val="1"/>
      <w:numFmt w:val="bullet"/>
      <w:lvlText w:val=""/>
      <w:lvlJc w:val="left"/>
      <w:pPr>
        <w:tabs>
          <w:tab w:val="num" w:pos="1812"/>
        </w:tabs>
        <w:ind w:left="1812" w:hanging="360"/>
      </w:pPr>
      <w:rPr>
        <w:rFonts w:ascii="Symbol" w:hAnsi="Symbol" w:hint="default"/>
      </w:rPr>
    </w:lvl>
    <w:lvl w:ilvl="4" w:tplc="04130003" w:tentative="1">
      <w:start w:val="1"/>
      <w:numFmt w:val="bullet"/>
      <w:lvlText w:val="o"/>
      <w:lvlJc w:val="left"/>
      <w:pPr>
        <w:tabs>
          <w:tab w:val="num" w:pos="2532"/>
        </w:tabs>
        <w:ind w:left="2532" w:hanging="360"/>
      </w:pPr>
      <w:rPr>
        <w:rFonts w:ascii="Courier New" w:hAnsi="Courier New" w:hint="default"/>
      </w:rPr>
    </w:lvl>
    <w:lvl w:ilvl="5" w:tplc="04130005" w:tentative="1">
      <w:start w:val="1"/>
      <w:numFmt w:val="bullet"/>
      <w:lvlText w:val=""/>
      <w:lvlJc w:val="left"/>
      <w:pPr>
        <w:tabs>
          <w:tab w:val="num" w:pos="3252"/>
        </w:tabs>
        <w:ind w:left="3252" w:hanging="360"/>
      </w:pPr>
      <w:rPr>
        <w:rFonts w:ascii="Wingdings" w:hAnsi="Wingdings" w:hint="default"/>
      </w:rPr>
    </w:lvl>
    <w:lvl w:ilvl="6" w:tplc="04130001" w:tentative="1">
      <w:start w:val="1"/>
      <w:numFmt w:val="bullet"/>
      <w:lvlText w:val=""/>
      <w:lvlJc w:val="left"/>
      <w:pPr>
        <w:tabs>
          <w:tab w:val="num" w:pos="3972"/>
        </w:tabs>
        <w:ind w:left="3972" w:hanging="360"/>
      </w:pPr>
      <w:rPr>
        <w:rFonts w:ascii="Symbol" w:hAnsi="Symbol" w:hint="default"/>
      </w:rPr>
    </w:lvl>
    <w:lvl w:ilvl="7" w:tplc="04130003" w:tentative="1">
      <w:start w:val="1"/>
      <w:numFmt w:val="bullet"/>
      <w:lvlText w:val="o"/>
      <w:lvlJc w:val="left"/>
      <w:pPr>
        <w:tabs>
          <w:tab w:val="num" w:pos="4692"/>
        </w:tabs>
        <w:ind w:left="4692" w:hanging="360"/>
      </w:pPr>
      <w:rPr>
        <w:rFonts w:ascii="Courier New" w:hAnsi="Courier New" w:hint="default"/>
      </w:rPr>
    </w:lvl>
    <w:lvl w:ilvl="8" w:tplc="04130005" w:tentative="1">
      <w:start w:val="1"/>
      <w:numFmt w:val="bullet"/>
      <w:lvlText w:val=""/>
      <w:lvlJc w:val="left"/>
      <w:pPr>
        <w:tabs>
          <w:tab w:val="num" w:pos="5412"/>
        </w:tabs>
        <w:ind w:left="5412" w:hanging="360"/>
      </w:pPr>
      <w:rPr>
        <w:rFonts w:ascii="Wingdings" w:hAnsi="Wingdings" w:hint="default"/>
      </w:rPr>
    </w:lvl>
  </w:abstractNum>
  <w:abstractNum w:abstractNumId="37">
    <w:nsid w:val="41CA2157"/>
    <w:multiLevelType w:val="hybridMultilevel"/>
    <w:tmpl w:val="671028D8"/>
    <w:lvl w:ilvl="0" w:tplc="7264F0A8">
      <w:start w:val="13"/>
      <w:numFmt w:val="bullet"/>
      <w:lvlText w:val="-"/>
      <w:lvlJc w:val="left"/>
      <w:pPr>
        <w:ind w:left="720" w:hanging="360"/>
      </w:pPr>
      <w:rPr>
        <w:rFonts w:ascii="Arial" w:eastAsia="Times New Roman"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nsid w:val="42A31664"/>
    <w:multiLevelType w:val="hybridMultilevel"/>
    <w:tmpl w:val="44BA0D5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9">
    <w:nsid w:val="44E66A01"/>
    <w:multiLevelType w:val="hybridMultilevel"/>
    <w:tmpl w:val="1484669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0">
    <w:nsid w:val="45B26DA1"/>
    <w:multiLevelType w:val="hybridMultilevel"/>
    <w:tmpl w:val="25F203F2"/>
    <w:lvl w:ilvl="0" w:tplc="00D2BEFE">
      <w:start w:val="1"/>
      <w:numFmt w:val="decimal"/>
      <w:lvlText w:val="%1."/>
      <w:lvlJc w:val="left"/>
      <w:pPr>
        <w:ind w:left="720" w:hanging="360"/>
      </w:pPr>
      <w:rPr>
        <w:rFonts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nsid w:val="469A3477"/>
    <w:multiLevelType w:val="hybridMultilevel"/>
    <w:tmpl w:val="E4704E60"/>
    <w:lvl w:ilvl="0" w:tplc="00D2BEFE">
      <w:start w:val="1"/>
      <w:numFmt w:val="decimal"/>
      <w:lvlText w:val="%1."/>
      <w:lvlJc w:val="left"/>
      <w:pPr>
        <w:ind w:left="720" w:hanging="360"/>
      </w:pPr>
      <w:rPr>
        <w:rFonts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2">
    <w:nsid w:val="4A085A0F"/>
    <w:multiLevelType w:val="hybridMultilevel"/>
    <w:tmpl w:val="D93A206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3">
    <w:nsid w:val="4AE7455E"/>
    <w:multiLevelType w:val="hybridMultilevel"/>
    <w:tmpl w:val="C144F174"/>
    <w:lvl w:ilvl="0" w:tplc="1A44E4A2">
      <w:start w:val="1"/>
      <w:numFmt w:val="decimal"/>
      <w:lvlText w:val="R%1."/>
      <w:lvlJc w:val="left"/>
      <w:pPr>
        <w:ind w:left="360" w:hanging="360"/>
      </w:pPr>
      <w:rPr>
        <w:rFonts w:hint="default"/>
        <w:color w:val="auto"/>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4">
    <w:nsid w:val="4B414B89"/>
    <w:multiLevelType w:val="hybridMultilevel"/>
    <w:tmpl w:val="3AE6E1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5">
    <w:nsid w:val="4F583142"/>
    <w:multiLevelType w:val="hybridMultilevel"/>
    <w:tmpl w:val="ED50A7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6">
    <w:nsid w:val="506623D1"/>
    <w:multiLevelType w:val="hybridMultilevel"/>
    <w:tmpl w:val="9EE6680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7">
    <w:nsid w:val="50A1753E"/>
    <w:multiLevelType w:val="hybridMultilevel"/>
    <w:tmpl w:val="C798B992"/>
    <w:lvl w:ilvl="0" w:tplc="2EA01186">
      <w:start w:val="1"/>
      <w:numFmt w:val="decimal"/>
      <w:lvlText w:val="S%1."/>
      <w:lvlJc w:val="left"/>
      <w:pPr>
        <w:ind w:left="360" w:hanging="360"/>
      </w:pPr>
      <w:rPr>
        <w:rFonts w:hint="default"/>
        <w:color w:val="auto"/>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8">
    <w:nsid w:val="55961EEC"/>
    <w:multiLevelType w:val="hybridMultilevel"/>
    <w:tmpl w:val="F6F4B162"/>
    <w:lvl w:ilvl="0" w:tplc="7264F0A8">
      <w:start w:val="13"/>
      <w:numFmt w:val="bullet"/>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9">
    <w:nsid w:val="574D7D1B"/>
    <w:multiLevelType w:val="hybridMultilevel"/>
    <w:tmpl w:val="E94E1A8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0">
    <w:nsid w:val="58E21DAC"/>
    <w:multiLevelType w:val="hybridMultilevel"/>
    <w:tmpl w:val="1166C602"/>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1">
    <w:nsid w:val="5D9B5409"/>
    <w:multiLevelType w:val="hybridMultilevel"/>
    <w:tmpl w:val="635AE3C4"/>
    <w:lvl w:ilvl="0" w:tplc="7264F0A8">
      <w:start w:val="13"/>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2">
    <w:nsid w:val="64E0360C"/>
    <w:multiLevelType w:val="hybridMultilevel"/>
    <w:tmpl w:val="4132A9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3">
    <w:nsid w:val="6E307C7D"/>
    <w:multiLevelType w:val="hybridMultilevel"/>
    <w:tmpl w:val="25F808EA"/>
    <w:lvl w:ilvl="0" w:tplc="00D2BEFE">
      <w:start w:val="1"/>
      <w:numFmt w:val="decimal"/>
      <w:lvlText w:val="%1."/>
      <w:lvlJc w:val="left"/>
      <w:pPr>
        <w:ind w:left="720" w:hanging="360"/>
      </w:pPr>
      <w:rPr>
        <w:rFonts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4">
    <w:nsid w:val="6E3E11D2"/>
    <w:multiLevelType w:val="hybridMultilevel"/>
    <w:tmpl w:val="C0609EA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5">
    <w:nsid w:val="71C318CC"/>
    <w:multiLevelType w:val="hybridMultilevel"/>
    <w:tmpl w:val="0E60B98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6">
    <w:nsid w:val="724876DC"/>
    <w:multiLevelType w:val="hybridMultilevel"/>
    <w:tmpl w:val="F29E619E"/>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788"/>
        </w:tabs>
        <w:ind w:left="1788" w:hanging="360"/>
      </w:pPr>
      <w:rPr>
        <w:rFonts w:ascii="Courier New" w:hAnsi="Courier New" w:hint="default"/>
      </w:rPr>
    </w:lvl>
    <w:lvl w:ilvl="2" w:tplc="04130005" w:tentative="1">
      <w:start w:val="1"/>
      <w:numFmt w:val="bullet"/>
      <w:lvlText w:val=""/>
      <w:lvlJc w:val="left"/>
      <w:pPr>
        <w:tabs>
          <w:tab w:val="num" w:pos="2508"/>
        </w:tabs>
        <w:ind w:left="2508" w:hanging="360"/>
      </w:pPr>
      <w:rPr>
        <w:rFonts w:ascii="Wingdings" w:hAnsi="Wingdings" w:hint="default"/>
      </w:rPr>
    </w:lvl>
    <w:lvl w:ilvl="3" w:tplc="04130001" w:tentative="1">
      <w:start w:val="1"/>
      <w:numFmt w:val="bullet"/>
      <w:lvlText w:val=""/>
      <w:lvlJc w:val="left"/>
      <w:pPr>
        <w:tabs>
          <w:tab w:val="num" w:pos="3228"/>
        </w:tabs>
        <w:ind w:left="3228" w:hanging="360"/>
      </w:pPr>
      <w:rPr>
        <w:rFonts w:ascii="Symbol" w:hAnsi="Symbol" w:hint="default"/>
      </w:rPr>
    </w:lvl>
    <w:lvl w:ilvl="4" w:tplc="04130003" w:tentative="1">
      <w:start w:val="1"/>
      <w:numFmt w:val="bullet"/>
      <w:lvlText w:val="o"/>
      <w:lvlJc w:val="left"/>
      <w:pPr>
        <w:tabs>
          <w:tab w:val="num" w:pos="3948"/>
        </w:tabs>
        <w:ind w:left="3948" w:hanging="360"/>
      </w:pPr>
      <w:rPr>
        <w:rFonts w:ascii="Courier New" w:hAnsi="Courier New" w:hint="default"/>
      </w:rPr>
    </w:lvl>
    <w:lvl w:ilvl="5" w:tplc="04130005" w:tentative="1">
      <w:start w:val="1"/>
      <w:numFmt w:val="bullet"/>
      <w:lvlText w:val=""/>
      <w:lvlJc w:val="left"/>
      <w:pPr>
        <w:tabs>
          <w:tab w:val="num" w:pos="4668"/>
        </w:tabs>
        <w:ind w:left="4668" w:hanging="360"/>
      </w:pPr>
      <w:rPr>
        <w:rFonts w:ascii="Wingdings" w:hAnsi="Wingdings" w:hint="default"/>
      </w:rPr>
    </w:lvl>
    <w:lvl w:ilvl="6" w:tplc="04130001" w:tentative="1">
      <w:start w:val="1"/>
      <w:numFmt w:val="bullet"/>
      <w:lvlText w:val=""/>
      <w:lvlJc w:val="left"/>
      <w:pPr>
        <w:tabs>
          <w:tab w:val="num" w:pos="5388"/>
        </w:tabs>
        <w:ind w:left="5388" w:hanging="360"/>
      </w:pPr>
      <w:rPr>
        <w:rFonts w:ascii="Symbol" w:hAnsi="Symbol" w:hint="default"/>
      </w:rPr>
    </w:lvl>
    <w:lvl w:ilvl="7" w:tplc="04130003" w:tentative="1">
      <w:start w:val="1"/>
      <w:numFmt w:val="bullet"/>
      <w:lvlText w:val="o"/>
      <w:lvlJc w:val="left"/>
      <w:pPr>
        <w:tabs>
          <w:tab w:val="num" w:pos="6108"/>
        </w:tabs>
        <w:ind w:left="6108" w:hanging="360"/>
      </w:pPr>
      <w:rPr>
        <w:rFonts w:ascii="Courier New" w:hAnsi="Courier New" w:hint="default"/>
      </w:rPr>
    </w:lvl>
    <w:lvl w:ilvl="8" w:tplc="04130005" w:tentative="1">
      <w:start w:val="1"/>
      <w:numFmt w:val="bullet"/>
      <w:lvlText w:val=""/>
      <w:lvlJc w:val="left"/>
      <w:pPr>
        <w:tabs>
          <w:tab w:val="num" w:pos="6828"/>
        </w:tabs>
        <w:ind w:left="6828" w:hanging="360"/>
      </w:pPr>
      <w:rPr>
        <w:rFonts w:ascii="Wingdings" w:hAnsi="Wingdings" w:hint="default"/>
      </w:rPr>
    </w:lvl>
  </w:abstractNum>
  <w:abstractNum w:abstractNumId="57">
    <w:nsid w:val="7495540E"/>
    <w:multiLevelType w:val="multilevel"/>
    <w:tmpl w:val="77CA04E6"/>
    <w:lvl w:ilvl="0">
      <w:start w:val="1"/>
      <w:numFmt w:val="decimal"/>
      <w:lvlText w:val="%1."/>
      <w:lvlJc w:val="left"/>
      <w:pPr>
        <w:tabs>
          <w:tab w:val="num" w:pos="360"/>
        </w:tabs>
        <w:ind w:left="360" w:hanging="360"/>
      </w:pPr>
      <w:rPr>
        <w:rFonts w:hint="default"/>
      </w:rPr>
    </w:lvl>
    <w:lvl w:ilvl="1">
      <w:start w:val="26"/>
      <w:numFmt w:val="decimal"/>
      <w:lvlText w:val="%2."/>
      <w:lvlJc w:val="left"/>
      <w:pPr>
        <w:tabs>
          <w:tab w:val="num" w:pos="720"/>
        </w:tabs>
        <w:ind w:left="720" w:hanging="360"/>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8">
    <w:nsid w:val="7A706502"/>
    <w:multiLevelType w:val="hybridMultilevel"/>
    <w:tmpl w:val="957416FA"/>
    <w:lvl w:ilvl="0" w:tplc="7264F0A8">
      <w:start w:val="13"/>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9">
    <w:nsid w:val="7AC52697"/>
    <w:multiLevelType w:val="hybridMultilevel"/>
    <w:tmpl w:val="F7F0586E"/>
    <w:lvl w:ilvl="0" w:tplc="00D2BEFE">
      <w:start w:val="1"/>
      <w:numFmt w:val="decimal"/>
      <w:lvlText w:val="%1."/>
      <w:lvlJc w:val="left"/>
      <w:pPr>
        <w:ind w:left="360" w:hanging="360"/>
      </w:pPr>
      <w:rPr>
        <w:rFonts w:hint="default"/>
        <w:color w:val="auto"/>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0">
    <w:nsid w:val="7B8E56CD"/>
    <w:multiLevelType w:val="hybridMultilevel"/>
    <w:tmpl w:val="0D90BE4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1">
    <w:nsid w:val="7F52346A"/>
    <w:multiLevelType w:val="hybridMultilevel"/>
    <w:tmpl w:val="21FE91B2"/>
    <w:lvl w:ilvl="0" w:tplc="7264F0A8">
      <w:start w:val="13"/>
      <w:numFmt w:val="bullet"/>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50"/>
  </w:num>
  <w:num w:numId="2">
    <w:abstractNumId w:val="35"/>
  </w:num>
  <w:num w:numId="3">
    <w:abstractNumId w:val="5"/>
  </w:num>
  <w:num w:numId="4">
    <w:abstractNumId w:val="32"/>
  </w:num>
  <w:num w:numId="5">
    <w:abstractNumId w:val="17"/>
  </w:num>
  <w:num w:numId="6">
    <w:abstractNumId w:val="57"/>
  </w:num>
  <w:num w:numId="7">
    <w:abstractNumId w:val="27"/>
  </w:num>
  <w:num w:numId="8">
    <w:abstractNumId w:val="46"/>
  </w:num>
  <w:num w:numId="9">
    <w:abstractNumId w:val="21"/>
  </w:num>
  <w:num w:numId="10">
    <w:abstractNumId w:val="6"/>
  </w:num>
  <w:num w:numId="11">
    <w:abstractNumId w:val="7"/>
  </w:num>
  <w:num w:numId="12">
    <w:abstractNumId w:val="31"/>
  </w:num>
  <w:num w:numId="13">
    <w:abstractNumId w:val="36"/>
  </w:num>
  <w:num w:numId="14">
    <w:abstractNumId w:val="29"/>
  </w:num>
  <w:num w:numId="15">
    <w:abstractNumId w:val="24"/>
  </w:num>
  <w:num w:numId="16">
    <w:abstractNumId w:val="19"/>
  </w:num>
  <w:num w:numId="17">
    <w:abstractNumId w:val="15"/>
  </w:num>
  <w:num w:numId="18">
    <w:abstractNumId w:val="28"/>
  </w:num>
  <w:num w:numId="19">
    <w:abstractNumId w:val="56"/>
  </w:num>
  <w:num w:numId="20">
    <w:abstractNumId w:val="30"/>
  </w:num>
  <w:num w:numId="21">
    <w:abstractNumId w:val="60"/>
  </w:num>
  <w:num w:numId="22">
    <w:abstractNumId w:val="42"/>
  </w:num>
  <w:num w:numId="23">
    <w:abstractNumId w:val="39"/>
  </w:num>
  <w:num w:numId="24">
    <w:abstractNumId w:val="34"/>
  </w:num>
  <w:num w:numId="25">
    <w:abstractNumId w:val="38"/>
  </w:num>
  <w:num w:numId="26">
    <w:abstractNumId w:val="54"/>
  </w:num>
  <w:num w:numId="27">
    <w:abstractNumId w:val="22"/>
  </w:num>
  <w:num w:numId="28">
    <w:abstractNumId w:val="44"/>
  </w:num>
  <w:num w:numId="29">
    <w:abstractNumId w:val="52"/>
  </w:num>
  <w:num w:numId="30">
    <w:abstractNumId w:val="13"/>
  </w:num>
  <w:num w:numId="31">
    <w:abstractNumId w:val="11"/>
  </w:num>
  <w:num w:numId="32">
    <w:abstractNumId w:val="55"/>
  </w:num>
  <w:num w:numId="33">
    <w:abstractNumId w:val="35"/>
  </w:num>
  <w:num w:numId="34">
    <w:abstractNumId w:val="35"/>
  </w:num>
  <w:num w:numId="35">
    <w:abstractNumId w:val="35"/>
  </w:num>
  <w:num w:numId="36">
    <w:abstractNumId w:val="35"/>
  </w:num>
  <w:num w:numId="37">
    <w:abstractNumId w:val="35"/>
  </w:num>
  <w:num w:numId="38">
    <w:abstractNumId w:val="35"/>
  </w:num>
  <w:num w:numId="39">
    <w:abstractNumId w:val="49"/>
  </w:num>
  <w:num w:numId="40">
    <w:abstractNumId w:val="26"/>
  </w:num>
  <w:num w:numId="41">
    <w:abstractNumId w:val="14"/>
  </w:num>
  <w:num w:numId="42">
    <w:abstractNumId w:val="2"/>
  </w:num>
  <w:num w:numId="43">
    <w:abstractNumId w:val="23"/>
  </w:num>
  <w:num w:numId="44">
    <w:abstractNumId w:val="20"/>
  </w:num>
  <w:num w:numId="45">
    <w:abstractNumId w:val="14"/>
  </w:num>
  <w:num w:numId="46">
    <w:abstractNumId w:val="14"/>
  </w:num>
  <w:num w:numId="47">
    <w:abstractNumId w:val="37"/>
  </w:num>
  <w:num w:numId="48">
    <w:abstractNumId w:val="14"/>
  </w:num>
  <w:num w:numId="49">
    <w:abstractNumId w:val="51"/>
  </w:num>
  <w:num w:numId="50">
    <w:abstractNumId w:val="59"/>
  </w:num>
  <w:num w:numId="51">
    <w:abstractNumId w:val="53"/>
  </w:num>
  <w:num w:numId="52">
    <w:abstractNumId w:val="16"/>
  </w:num>
  <w:num w:numId="53">
    <w:abstractNumId w:val="47"/>
  </w:num>
  <w:num w:numId="54">
    <w:abstractNumId w:val="33"/>
  </w:num>
  <w:num w:numId="55">
    <w:abstractNumId w:val="18"/>
  </w:num>
  <w:num w:numId="56">
    <w:abstractNumId w:val="8"/>
  </w:num>
  <w:num w:numId="57">
    <w:abstractNumId w:val="48"/>
  </w:num>
  <w:num w:numId="58">
    <w:abstractNumId w:val="43"/>
  </w:num>
  <w:num w:numId="59">
    <w:abstractNumId w:val="12"/>
  </w:num>
  <w:num w:numId="60">
    <w:abstractNumId w:val="4"/>
  </w:num>
  <w:num w:numId="61">
    <w:abstractNumId w:val="10"/>
  </w:num>
  <w:num w:numId="62">
    <w:abstractNumId w:val="61"/>
  </w:num>
  <w:num w:numId="63">
    <w:abstractNumId w:val="3"/>
  </w:num>
  <w:num w:numId="64">
    <w:abstractNumId w:val="40"/>
  </w:num>
  <w:num w:numId="65">
    <w:abstractNumId w:val="41"/>
  </w:num>
  <w:num w:numId="66">
    <w:abstractNumId w:val="25"/>
  </w:num>
  <w:num w:numId="67">
    <w:abstractNumId w:val="9"/>
  </w:num>
  <w:num w:numId="68">
    <w:abstractNumId w:val="58"/>
  </w:num>
  <w:num w:numId="69">
    <w:abstractNumId w:val="14"/>
  </w:num>
  <w:num w:numId="70">
    <w:abstractNumId w:val="14"/>
  </w:num>
  <w:num w:numId="71">
    <w:abstractNumId w:val="45"/>
  </w:num>
  <w:numIdMacAtCleanup w:val="6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4338"/>
  </w:hdrShapeDefaults>
  <w:footnotePr>
    <w:footnote w:id="-1"/>
    <w:footnote w:id="0"/>
  </w:footnotePr>
  <w:endnotePr>
    <w:endnote w:id="-1"/>
    <w:endnote w:id="0"/>
  </w:endnotePr>
  <w:compat/>
  <w:rsids>
    <w:rsidRoot w:val="00C21823"/>
    <w:rsid w:val="00003A9C"/>
    <w:rsid w:val="00004883"/>
    <w:rsid w:val="000101F6"/>
    <w:rsid w:val="000125A0"/>
    <w:rsid w:val="000129ED"/>
    <w:rsid w:val="00021210"/>
    <w:rsid w:val="00053D0D"/>
    <w:rsid w:val="0006057F"/>
    <w:rsid w:val="00062FA4"/>
    <w:rsid w:val="0006328C"/>
    <w:rsid w:val="00065221"/>
    <w:rsid w:val="00071C82"/>
    <w:rsid w:val="00075C1A"/>
    <w:rsid w:val="00082D10"/>
    <w:rsid w:val="000852E2"/>
    <w:rsid w:val="00086099"/>
    <w:rsid w:val="00087515"/>
    <w:rsid w:val="00096D54"/>
    <w:rsid w:val="00096E90"/>
    <w:rsid w:val="000A1E25"/>
    <w:rsid w:val="000A425A"/>
    <w:rsid w:val="000A5089"/>
    <w:rsid w:val="000A7CAC"/>
    <w:rsid w:val="000B07D4"/>
    <w:rsid w:val="000B31CB"/>
    <w:rsid w:val="000C1BC7"/>
    <w:rsid w:val="000C27B6"/>
    <w:rsid w:val="000C5512"/>
    <w:rsid w:val="000E3E3B"/>
    <w:rsid w:val="00101F48"/>
    <w:rsid w:val="00110436"/>
    <w:rsid w:val="00122E2C"/>
    <w:rsid w:val="0013088C"/>
    <w:rsid w:val="001558BF"/>
    <w:rsid w:val="001568B0"/>
    <w:rsid w:val="00161636"/>
    <w:rsid w:val="0017039C"/>
    <w:rsid w:val="0017194F"/>
    <w:rsid w:val="00173DAB"/>
    <w:rsid w:val="0017536D"/>
    <w:rsid w:val="0017723E"/>
    <w:rsid w:val="00185744"/>
    <w:rsid w:val="00187220"/>
    <w:rsid w:val="00192D23"/>
    <w:rsid w:val="001A2535"/>
    <w:rsid w:val="001A2D70"/>
    <w:rsid w:val="001A46D2"/>
    <w:rsid w:val="001A6FFB"/>
    <w:rsid w:val="001B1BFE"/>
    <w:rsid w:val="001B230F"/>
    <w:rsid w:val="001C1A78"/>
    <w:rsid w:val="001C2433"/>
    <w:rsid w:val="001C26F6"/>
    <w:rsid w:val="001D4761"/>
    <w:rsid w:val="001D5ACE"/>
    <w:rsid w:val="001E056C"/>
    <w:rsid w:val="001F53B9"/>
    <w:rsid w:val="0020799F"/>
    <w:rsid w:val="00210215"/>
    <w:rsid w:val="00211616"/>
    <w:rsid w:val="002146AD"/>
    <w:rsid w:val="00220232"/>
    <w:rsid w:val="00230941"/>
    <w:rsid w:val="002331AC"/>
    <w:rsid w:val="0023321D"/>
    <w:rsid w:val="002339DC"/>
    <w:rsid w:val="00235E84"/>
    <w:rsid w:val="002416C4"/>
    <w:rsid w:val="00246162"/>
    <w:rsid w:val="00247555"/>
    <w:rsid w:val="002513DA"/>
    <w:rsid w:val="00253A02"/>
    <w:rsid w:val="00261AEB"/>
    <w:rsid w:val="00267CC1"/>
    <w:rsid w:val="002754FD"/>
    <w:rsid w:val="00290A98"/>
    <w:rsid w:val="00295812"/>
    <w:rsid w:val="002A58CC"/>
    <w:rsid w:val="002B03FD"/>
    <w:rsid w:val="002C03EA"/>
    <w:rsid w:val="002C06BA"/>
    <w:rsid w:val="002C081F"/>
    <w:rsid w:val="002C0922"/>
    <w:rsid w:val="002C348B"/>
    <w:rsid w:val="002C438B"/>
    <w:rsid w:val="002D008D"/>
    <w:rsid w:val="002D2122"/>
    <w:rsid w:val="002E7218"/>
    <w:rsid w:val="002E755B"/>
    <w:rsid w:val="002F333F"/>
    <w:rsid w:val="002F471B"/>
    <w:rsid w:val="002F798E"/>
    <w:rsid w:val="00301BFC"/>
    <w:rsid w:val="003030CB"/>
    <w:rsid w:val="00307342"/>
    <w:rsid w:val="003078A4"/>
    <w:rsid w:val="0031476A"/>
    <w:rsid w:val="00314D60"/>
    <w:rsid w:val="003154A1"/>
    <w:rsid w:val="00317F0B"/>
    <w:rsid w:val="00321934"/>
    <w:rsid w:val="00323740"/>
    <w:rsid w:val="00326709"/>
    <w:rsid w:val="003326D9"/>
    <w:rsid w:val="00336130"/>
    <w:rsid w:val="00341DAF"/>
    <w:rsid w:val="003439AC"/>
    <w:rsid w:val="0035066E"/>
    <w:rsid w:val="00356BE4"/>
    <w:rsid w:val="00362394"/>
    <w:rsid w:val="00362A09"/>
    <w:rsid w:val="00362A84"/>
    <w:rsid w:val="00364D4C"/>
    <w:rsid w:val="00371073"/>
    <w:rsid w:val="00373E52"/>
    <w:rsid w:val="00376091"/>
    <w:rsid w:val="003766D7"/>
    <w:rsid w:val="0037673A"/>
    <w:rsid w:val="00377B57"/>
    <w:rsid w:val="00380250"/>
    <w:rsid w:val="0038793A"/>
    <w:rsid w:val="00391954"/>
    <w:rsid w:val="00391A7F"/>
    <w:rsid w:val="00392E4F"/>
    <w:rsid w:val="003A6006"/>
    <w:rsid w:val="003A789A"/>
    <w:rsid w:val="003C2E8C"/>
    <w:rsid w:val="003C7F47"/>
    <w:rsid w:val="003E7480"/>
    <w:rsid w:val="003F0636"/>
    <w:rsid w:val="003F06BD"/>
    <w:rsid w:val="003F09B4"/>
    <w:rsid w:val="003F16FC"/>
    <w:rsid w:val="00412BA9"/>
    <w:rsid w:val="00414E4A"/>
    <w:rsid w:val="0041628E"/>
    <w:rsid w:val="0041647F"/>
    <w:rsid w:val="00422130"/>
    <w:rsid w:val="004232F6"/>
    <w:rsid w:val="004240C1"/>
    <w:rsid w:val="00426018"/>
    <w:rsid w:val="004453B7"/>
    <w:rsid w:val="00451743"/>
    <w:rsid w:val="00464290"/>
    <w:rsid w:val="00470312"/>
    <w:rsid w:val="00484372"/>
    <w:rsid w:val="00490528"/>
    <w:rsid w:val="0049085E"/>
    <w:rsid w:val="00493975"/>
    <w:rsid w:val="00495A1E"/>
    <w:rsid w:val="004B5523"/>
    <w:rsid w:val="004C1623"/>
    <w:rsid w:val="004C1EBE"/>
    <w:rsid w:val="004C23F4"/>
    <w:rsid w:val="004C3A85"/>
    <w:rsid w:val="004E0003"/>
    <w:rsid w:val="004E3177"/>
    <w:rsid w:val="004E6555"/>
    <w:rsid w:val="004F0521"/>
    <w:rsid w:val="004F12B1"/>
    <w:rsid w:val="0050431B"/>
    <w:rsid w:val="00505C21"/>
    <w:rsid w:val="005115AA"/>
    <w:rsid w:val="005212E6"/>
    <w:rsid w:val="005221FD"/>
    <w:rsid w:val="00522E92"/>
    <w:rsid w:val="00526B2D"/>
    <w:rsid w:val="00533FB6"/>
    <w:rsid w:val="0053499C"/>
    <w:rsid w:val="0053736B"/>
    <w:rsid w:val="0054760F"/>
    <w:rsid w:val="00551A29"/>
    <w:rsid w:val="005552CB"/>
    <w:rsid w:val="005564A2"/>
    <w:rsid w:val="00571051"/>
    <w:rsid w:val="00572D78"/>
    <w:rsid w:val="00574893"/>
    <w:rsid w:val="005751E2"/>
    <w:rsid w:val="00584DD5"/>
    <w:rsid w:val="005A146E"/>
    <w:rsid w:val="005A249D"/>
    <w:rsid w:val="005A376A"/>
    <w:rsid w:val="005B11CF"/>
    <w:rsid w:val="005B18C7"/>
    <w:rsid w:val="005C194A"/>
    <w:rsid w:val="005D7C6E"/>
    <w:rsid w:val="005E04C1"/>
    <w:rsid w:val="005E0CB0"/>
    <w:rsid w:val="005E1B31"/>
    <w:rsid w:val="005F0D2F"/>
    <w:rsid w:val="005F32A8"/>
    <w:rsid w:val="00602E03"/>
    <w:rsid w:val="0060393A"/>
    <w:rsid w:val="00604D58"/>
    <w:rsid w:val="006107E0"/>
    <w:rsid w:val="006153D5"/>
    <w:rsid w:val="0062284F"/>
    <w:rsid w:val="00626518"/>
    <w:rsid w:val="00627280"/>
    <w:rsid w:val="00632F13"/>
    <w:rsid w:val="00633BE1"/>
    <w:rsid w:val="00644503"/>
    <w:rsid w:val="00650FA8"/>
    <w:rsid w:val="006562FB"/>
    <w:rsid w:val="00664F4B"/>
    <w:rsid w:val="00670A28"/>
    <w:rsid w:val="00671774"/>
    <w:rsid w:val="006769B2"/>
    <w:rsid w:val="00680131"/>
    <w:rsid w:val="0068117B"/>
    <w:rsid w:val="006841BB"/>
    <w:rsid w:val="0068589E"/>
    <w:rsid w:val="00694D90"/>
    <w:rsid w:val="00697706"/>
    <w:rsid w:val="006A58D7"/>
    <w:rsid w:val="006B1CD6"/>
    <w:rsid w:val="006B7A60"/>
    <w:rsid w:val="006C1BF0"/>
    <w:rsid w:val="006C1EEB"/>
    <w:rsid w:val="006C2B4E"/>
    <w:rsid w:val="006C302D"/>
    <w:rsid w:val="006C55AA"/>
    <w:rsid w:val="006C5D45"/>
    <w:rsid w:val="006C6E57"/>
    <w:rsid w:val="006D2DF2"/>
    <w:rsid w:val="006D43D9"/>
    <w:rsid w:val="006D6794"/>
    <w:rsid w:val="006D6EE6"/>
    <w:rsid w:val="006E14B3"/>
    <w:rsid w:val="006E393C"/>
    <w:rsid w:val="006E5F2B"/>
    <w:rsid w:val="006F0E3E"/>
    <w:rsid w:val="006F18DD"/>
    <w:rsid w:val="006F37EB"/>
    <w:rsid w:val="006F54CE"/>
    <w:rsid w:val="00702F57"/>
    <w:rsid w:val="00706816"/>
    <w:rsid w:val="0071132B"/>
    <w:rsid w:val="00712ADE"/>
    <w:rsid w:val="00717DC4"/>
    <w:rsid w:val="00721013"/>
    <w:rsid w:val="007218C8"/>
    <w:rsid w:val="00723C4E"/>
    <w:rsid w:val="0072479A"/>
    <w:rsid w:val="0072527F"/>
    <w:rsid w:val="0073128C"/>
    <w:rsid w:val="007312E2"/>
    <w:rsid w:val="00740D38"/>
    <w:rsid w:val="00750C26"/>
    <w:rsid w:val="007516ED"/>
    <w:rsid w:val="00752808"/>
    <w:rsid w:val="00756218"/>
    <w:rsid w:val="00761BBF"/>
    <w:rsid w:val="00763856"/>
    <w:rsid w:val="007643DA"/>
    <w:rsid w:val="00766FED"/>
    <w:rsid w:val="00775F0B"/>
    <w:rsid w:val="007762DF"/>
    <w:rsid w:val="00780D03"/>
    <w:rsid w:val="0078348F"/>
    <w:rsid w:val="0078610A"/>
    <w:rsid w:val="0078627F"/>
    <w:rsid w:val="00793B88"/>
    <w:rsid w:val="00793C35"/>
    <w:rsid w:val="00795C91"/>
    <w:rsid w:val="007A1638"/>
    <w:rsid w:val="007A307C"/>
    <w:rsid w:val="007A6888"/>
    <w:rsid w:val="007B21A7"/>
    <w:rsid w:val="007B5EAE"/>
    <w:rsid w:val="007C03C3"/>
    <w:rsid w:val="007D53B1"/>
    <w:rsid w:val="007D5B6E"/>
    <w:rsid w:val="007D70EA"/>
    <w:rsid w:val="007E14CA"/>
    <w:rsid w:val="007F5FBB"/>
    <w:rsid w:val="007F7E44"/>
    <w:rsid w:val="008020E6"/>
    <w:rsid w:val="008022BD"/>
    <w:rsid w:val="00803EBB"/>
    <w:rsid w:val="00806EA7"/>
    <w:rsid w:val="0080725C"/>
    <w:rsid w:val="008140BF"/>
    <w:rsid w:val="00820371"/>
    <w:rsid w:val="008207DF"/>
    <w:rsid w:val="008245CB"/>
    <w:rsid w:val="0082759B"/>
    <w:rsid w:val="008306A0"/>
    <w:rsid w:val="0083081B"/>
    <w:rsid w:val="00831A68"/>
    <w:rsid w:val="00834217"/>
    <w:rsid w:val="008357E5"/>
    <w:rsid w:val="0083610E"/>
    <w:rsid w:val="00842CE8"/>
    <w:rsid w:val="00850184"/>
    <w:rsid w:val="00855D05"/>
    <w:rsid w:val="00855D17"/>
    <w:rsid w:val="00871995"/>
    <w:rsid w:val="00876F27"/>
    <w:rsid w:val="0088336C"/>
    <w:rsid w:val="008A7321"/>
    <w:rsid w:val="008B0D91"/>
    <w:rsid w:val="008B2E01"/>
    <w:rsid w:val="008B4972"/>
    <w:rsid w:val="008C3F93"/>
    <w:rsid w:val="008C6063"/>
    <w:rsid w:val="008C61F0"/>
    <w:rsid w:val="008C6C07"/>
    <w:rsid w:val="008C7243"/>
    <w:rsid w:val="008D0705"/>
    <w:rsid w:val="008D0DB1"/>
    <w:rsid w:val="008D17A6"/>
    <w:rsid w:val="008D30C5"/>
    <w:rsid w:val="008D4F40"/>
    <w:rsid w:val="008D74A3"/>
    <w:rsid w:val="008E0987"/>
    <w:rsid w:val="008F7F1B"/>
    <w:rsid w:val="0092371B"/>
    <w:rsid w:val="00925F42"/>
    <w:rsid w:val="009306A1"/>
    <w:rsid w:val="0093143E"/>
    <w:rsid w:val="009406D3"/>
    <w:rsid w:val="00940F6A"/>
    <w:rsid w:val="0094126D"/>
    <w:rsid w:val="00945EAA"/>
    <w:rsid w:val="00950E0E"/>
    <w:rsid w:val="0095372A"/>
    <w:rsid w:val="009716B5"/>
    <w:rsid w:val="00976518"/>
    <w:rsid w:val="0098047C"/>
    <w:rsid w:val="00981417"/>
    <w:rsid w:val="009839E0"/>
    <w:rsid w:val="009A0D1C"/>
    <w:rsid w:val="009A6C8D"/>
    <w:rsid w:val="009B0446"/>
    <w:rsid w:val="009C0604"/>
    <w:rsid w:val="009C0A04"/>
    <w:rsid w:val="009C1EDC"/>
    <w:rsid w:val="009C4A2A"/>
    <w:rsid w:val="009C630C"/>
    <w:rsid w:val="009C7D25"/>
    <w:rsid w:val="009D215B"/>
    <w:rsid w:val="009D3B67"/>
    <w:rsid w:val="009D53F5"/>
    <w:rsid w:val="009E4EF8"/>
    <w:rsid w:val="009F0128"/>
    <w:rsid w:val="00A05BF6"/>
    <w:rsid w:val="00A062B8"/>
    <w:rsid w:val="00A15927"/>
    <w:rsid w:val="00A20324"/>
    <w:rsid w:val="00A22640"/>
    <w:rsid w:val="00A348D3"/>
    <w:rsid w:val="00A35E47"/>
    <w:rsid w:val="00A4098E"/>
    <w:rsid w:val="00A42AE5"/>
    <w:rsid w:val="00A452DF"/>
    <w:rsid w:val="00A53950"/>
    <w:rsid w:val="00A5726A"/>
    <w:rsid w:val="00A615DA"/>
    <w:rsid w:val="00A619D5"/>
    <w:rsid w:val="00A663BE"/>
    <w:rsid w:val="00A733AA"/>
    <w:rsid w:val="00A81AC7"/>
    <w:rsid w:val="00A87434"/>
    <w:rsid w:val="00A917B6"/>
    <w:rsid w:val="00AB281B"/>
    <w:rsid w:val="00AB48B7"/>
    <w:rsid w:val="00AC3020"/>
    <w:rsid w:val="00AC50F6"/>
    <w:rsid w:val="00AE3C47"/>
    <w:rsid w:val="00AF2A46"/>
    <w:rsid w:val="00AF7374"/>
    <w:rsid w:val="00B05AD3"/>
    <w:rsid w:val="00B063A4"/>
    <w:rsid w:val="00B1108C"/>
    <w:rsid w:val="00B140EA"/>
    <w:rsid w:val="00B166DF"/>
    <w:rsid w:val="00B20045"/>
    <w:rsid w:val="00B201ED"/>
    <w:rsid w:val="00B20AE6"/>
    <w:rsid w:val="00B30820"/>
    <w:rsid w:val="00B37DD2"/>
    <w:rsid w:val="00B40599"/>
    <w:rsid w:val="00B40970"/>
    <w:rsid w:val="00B47571"/>
    <w:rsid w:val="00B63A97"/>
    <w:rsid w:val="00B649A9"/>
    <w:rsid w:val="00B66F28"/>
    <w:rsid w:val="00B70E5F"/>
    <w:rsid w:val="00B844FF"/>
    <w:rsid w:val="00B84AB5"/>
    <w:rsid w:val="00B92065"/>
    <w:rsid w:val="00B93F5E"/>
    <w:rsid w:val="00BA1A59"/>
    <w:rsid w:val="00BC1379"/>
    <w:rsid w:val="00BC35E9"/>
    <w:rsid w:val="00BC48B2"/>
    <w:rsid w:val="00BC5312"/>
    <w:rsid w:val="00BD1EAF"/>
    <w:rsid w:val="00BD3C5A"/>
    <w:rsid w:val="00BD3FAE"/>
    <w:rsid w:val="00BD6A33"/>
    <w:rsid w:val="00BE28F8"/>
    <w:rsid w:val="00BE44D6"/>
    <w:rsid w:val="00BF6EE7"/>
    <w:rsid w:val="00C01F78"/>
    <w:rsid w:val="00C04509"/>
    <w:rsid w:val="00C046BC"/>
    <w:rsid w:val="00C1134A"/>
    <w:rsid w:val="00C17618"/>
    <w:rsid w:val="00C17F07"/>
    <w:rsid w:val="00C21823"/>
    <w:rsid w:val="00C34837"/>
    <w:rsid w:val="00C37464"/>
    <w:rsid w:val="00C43CF8"/>
    <w:rsid w:val="00C44B56"/>
    <w:rsid w:val="00C5017F"/>
    <w:rsid w:val="00C61CCF"/>
    <w:rsid w:val="00C66BB6"/>
    <w:rsid w:val="00C81FD8"/>
    <w:rsid w:val="00C84D19"/>
    <w:rsid w:val="00C93127"/>
    <w:rsid w:val="00CA413E"/>
    <w:rsid w:val="00CB6AF2"/>
    <w:rsid w:val="00CB7394"/>
    <w:rsid w:val="00CC03CA"/>
    <w:rsid w:val="00CC258A"/>
    <w:rsid w:val="00CC2B75"/>
    <w:rsid w:val="00CC4621"/>
    <w:rsid w:val="00CD2FB2"/>
    <w:rsid w:val="00CD32CE"/>
    <w:rsid w:val="00CD441A"/>
    <w:rsid w:val="00CE06A6"/>
    <w:rsid w:val="00CE71CD"/>
    <w:rsid w:val="00CE7DCF"/>
    <w:rsid w:val="00CF02D5"/>
    <w:rsid w:val="00CF08EE"/>
    <w:rsid w:val="00CF523C"/>
    <w:rsid w:val="00CF56DC"/>
    <w:rsid w:val="00CF5A16"/>
    <w:rsid w:val="00D01F34"/>
    <w:rsid w:val="00D04828"/>
    <w:rsid w:val="00D068F5"/>
    <w:rsid w:val="00D15370"/>
    <w:rsid w:val="00D1564D"/>
    <w:rsid w:val="00D17CC4"/>
    <w:rsid w:val="00D3049C"/>
    <w:rsid w:val="00D309AD"/>
    <w:rsid w:val="00D417FB"/>
    <w:rsid w:val="00D51D5A"/>
    <w:rsid w:val="00D52924"/>
    <w:rsid w:val="00D5351C"/>
    <w:rsid w:val="00D535A5"/>
    <w:rsid w:val="00D57895"/>
    <w:rsid w:val="00D6176C"/>
    <w:rsid w:val="00D630AB"/>
    <w:rsid w:val="00D65062"/>
    <w:rsid w:val="00D66BCE"/>
    <w:rsid w:val="00D66D43"/>
    <w:rsid w:val="00D677C5"/>
    <w:rsid w:val="00D810BE"/>
    <w:rsid w:val="00D84871"/>
    <w:rsid w:val="00D86A61"/>
    <w:rsid w:val="00DA5762"/>
    <w:rsid w:val="00DB4DF3"/>
    <w:rsid w:val="00DB5E5A"/>
    <w:rsid w:val="00DB7C85"/>
    <w:rsid w:val="00DC6E4B"/>
    <w:rsid w:val="00DC72D1"/>
    <w:rsid w:val="00DC74C2"/>
    <w:rsid w:val="00DD14FE"/>
    <w:rsid w:val="00DD3D48"/>
    <w:rsid w:val="00DD59D4"/>
    <w:rsid w:val="00DE2DCC"/>
    <w:rsid w:val="00DE61F7"/>
    <w:rsid w:val="00DF1E3F"/>
    <w:rsid w:val="00E02EC6"/>
    <w:rsid w:val="00E05C64"/>
    <w:rsid w:val="00E05D1C"/>
    <w:rsid w:val="00E145D5"/>
    <w:rsid w:val="00E2291E"/>
    <w:rsid w:val="00E31198"/>
    <w:rsid w:val="00E312A5"/>
    <w:rsid w:val="00E33FC9"/>
    <w:rsid w:val="00E3505D"/>
    <w:rsid w:val="00E36733"/>
    <w:rsid w:val="00E378F8"/>
    <w:rsid w:val="00E437E6"/>
    <w:rsid w:val="00E46292"/>
    <w:rsid w:val="00E46B85"/>
    <w:rsid w:val="00E50B6B"/>
    <w:rsid w:val="00E53BEE"/>
    <w:rsid w:val="00E542E1"/>
    <w:rsid w:val="00E54A72"/>
    <w:rsid w:val="00E55940"/>
    <w:rsid w:val="00E55BB9"/>
    <w:rsid w:val="00E7079A"/>
    <w:rsid w:val="00E72A6C"/>
    <w:rsid w:val="00E733AA"/>
    <w:rsid w:val="00E80EA7"/>
    <w:rsid w:val="00E831B2"/>
    <w:rsid w:val="00E83A49"/>
    <w:rsid w:val="00E848BF"/>
    <w:rsid w:val="00E92A3A"/>
    <w:rsid w:val="00EA34E6"/>
    <w:rsid w:val="00EA64B8"/>
    <w:rsid w:val="00EA7D21"/>
    <w:rsid w:val="00EB3C12"/>
    <w:rsid w:val="00EC4A67"/>
    <w:rsid w:val="00ED4781"/>
    <w:rsid w:val="00ED6F58"/>
    <w:rsid w:val="00ED6F6F"/>
    <w:rsid w:val="00EE4112"/>
    <w:rsid w:val="00EE4167"/>
    <w:rsid w:val="00EE6695"/>
    <w:rsid w:val="00F110ED"/>
    <w:rsid w:val="00F1124A"/>
    <w:rsid w:val="00F11302"/>
    <w:rsid w:val="00F34CFF"/>
    <w:rsid w:val="00F44BF5"/>
    <w:rsid w:val="00F570A2"/>
    <w:rsid w:val="00F6055C"/>
    <w:rsid w:val="00F64B88"/>
    <w:rsid w:val="00F65AB6"/>
    <w:rsid w:val="00F70391"/>
    <w:rsid w:val="00F7104A"/>
    <w:rsid w:val="00F72A1D"/>
    <w:rsid w:val="00F7604D"/>
    <w:rsid w:val="00F775B9"/>
    <w:rsid w:val="00F83779"/>
    <w:rsid w:val="00F97F96"/>
    <w:rsid w:val="00FA0974"/>
    <w:rsid w:val="00FA29CE"/>
    <w:rsid w:val="00FA710F"/>
    <w:rsid w:val="00FB10AE"/>
    <w:rsid w:val="00FB40E4"/>
    <w:rsid w:val="00FC0450"/>
    <w:rsid w:val="00FC698F"/>
    <w:rsid w:val="00FD29EF"/>
    <w:rsid w:val="00FD6A26"/>
    <w:rsid w:val="00FE1A75"/>
    <w:rsid w:val="00FF1230"/>
    <w:rsid w:val="00FF1CE0"/>
    <w:rsid w:val="00FF4FC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93143E"/>
    <w:rPr>
      <w:rFonts w:ascii="Arial" w:hAnsi="Arial"/>
      <w:lang w:val="nl" w:eastAsia="en-US"/>
    </w:rPr>
  </w:style>
  <w:style w:type="paragraph" w:styleId="Kop1">
    <w:name w:val="heading 1"/>
    <w:basedOn w:val="Standaard"/>
    <w:next w:val="Standaard"/>
    <w:qFormat/>
    <w:rsid w:val="000C1BC7"/>
    <w:pPr>
      <w:keepNext/>
      <w:numPr>
        <w:numId w:val="41"/>
      </w:numPr>
      <w:spacing w:before="240" w:after="60"/>
      <w:outlineLvl w:val="0"/>
    </w:pPr>
    <w:rPr>
      <w:rFonts w:cs="Arial"/>
      <w:b/>
      <w:bCs/>
      <w:kern w:val="32"/>
      <w:sz w:val="28"/>
      <w:szCs w:val="24"/>
      <w:lang w:val="nl-NL"/>
    </w:rPr>
  </w:style>
  <w:style w:type="paragraph" w:styleId="Kop2">
    <w:name w:val="heading 2"/>
    <w:basedOn w:val="Standaard"/>
    <w:next w:val="Standaard"/>
    <w:qFormat/>
    <w:rsid w:val="0093143E"/>
    <w:pPr>
      <w:keepNext/>
      <w:numPr>
        <w:ilvl w:val="1"/>
        <w:numId w:val="41"/>
      </w:numPr>
      <w:spacing w:before="240" w:after="60"/>
      <w:outlineLvl w:val="1"/>
    </w:pPr>
    <w:rPr>
      <w:rFonts w:cs="Arial"/>
      <w:b/>
      <w:bCs/>
      <w:i/>
      <w:iCs/>
      <w:sz w:val="24"/>
      <w:szCs w:val="28"/>
    </w:rPr>
  </w:style>
  <w:style w:type="paragraph" w:styleId="Kop3">
    <w:name w:val="heading 3"/>
    <w:basedOn w:val="Standaard"/>
    <w:next w:val="Standaard"/>
    <w:qFormat/>
    <w:rsid w:val="008C3F93"/>
    <w:pPr>
      <w:keepNext/>
      <w:numPr>
        <w:ilvl w:val="2"/>
        <w:numId w:val="41"/>
      </w:numPr>
      <w:spacing w:before="240" w:after="60"/>
      <w:outlineLvl w:val="2"/>
    </w:pPr>
    <w:rPr>
      <w:rFonts w:cs="Arial"/>
      <w:b/>
      <w:bCs/>
      <w:sz w:val="22"/>
      <w:szCs w:val="26"/>
    </w:rPr>
  </w:style>
  <w:style w:type="paragraph" w:styleId="Kop4">
    <w:name w:val="heading 4"/>
    <w:basedOn w:val="Standaard"/>
    <w:next w:val="Standaard"/>
    <w:qFormat/>
    <w:rsid w:val="008C3F93"/>
    <w:pPr>
      <w:keepNext/>
      <w:numPr>
        <w:ilvl w:val="3"/>
        <w:numId w:val="4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8C3F93"/>
    <w:pPr>
      <w:numPr>
        <w:ilvl w:val="4"/>
        <w:numId w:val="41"/>
      </w:numPr>
      <w:spacing w:before="240" w:after="60"/>
      <w:outlineLvl w:val="4"/>
    </w:pPr>
    <w:rPr>
      <w:b/>
      <w:bCs/>
      <w:i/>
      <w:iCs/>
      <w:sz w:val="26"/>
      <w:szCs w:val="26"/>
    </w:rPr>
  </w:style>
  <w:style w:type="paragraph" w:styleId="Kop6">
    <w:name w:val="heading 6"/>
    <w:basedOn w:val="Standaard"/>
    <w:next w:val="Standaard"/>
    <w:qFormat/>
    <w:rsid w:val="008C3F93"/>
    <w:pPr>
      <w:numPr>
        <w:ilvl w:val="5"/>
        <w:numId w:val="4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8C3F93"/>
    <w:pPr>
      <w:numPr>
        <w:ilvl w:val="6"/>
        <w:numId w:val="41"/>
      </w:numPr>
      <w:spacing w:before="240" w:after="60"/>
      <w:outlineLvl w:val="6"/>
    </w:pPr>
    <w:rPr>
      <w:rFonts w:ascii="Times New Roman" w:hAnsi="Times New Roman"/>
      <w:sz w:val="24"/>
      <w:szCs w:val="24"/>
    </w:rPr>
  </w:style>
  <w:style w:type="paragraph" w:styleId="Kop8">
    <w:name w:val="heading 8"/>
    <w:basedOn w:val="Standaard"/>
    <w:next w:val="Standaard"/>
    <w:qFormat/>
    <w:rsid w:val="008C3F93"/>
    <w:pPr>
      <w:numPr>
        <w:ilvl w:val="7"/>
        <w:numId w:val="41"/>
      </w:numPr>
      <w:spacing w:before="240" w:after="60"/>
      <w:outlineLvl w:val="7"/>
    </w:pPr>
    <w:rPr>
      <w:rFonts w:ascii="Times New Roman" w:hAnsi="Times New Roman"/>
      <w:i/>
      <w:iCs/>
      <w:sz w:val="24"/>
      <w:szCs w:val="24"/>
    </w:rPr>
  </w:style>
  <w:style w:type="paragraph" w:styleId="Kop9">
    <w:name w:val="heading 9"/>
    <w:basedOn w:val="Standaard"/>
    <w:next w:val="Standaard"/>
    <w:qFormat/>
    <w:rsid w:val="008C3F93"/>
    <w:pPr>
      <w:numPr>
        <w:ilvl w:val="8"/>
        <w:numId w:val="4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aliases w:val="subtitel"/>
    <w:basedOn w:val="Standaard"/>
    <w:link w:val="KoptekstChar"/>
    <w:uiPriority w:val="99"/>
    <w:rsid w:val="008C3F93"/>
    <w:pPr>
      <w:tabs>
        <w:tab w:val="center" w:pos="4536"/>
        <w:tab w:val="right" w:pos="9072"/>
      </w:tabs>
    </w:pPr>
  </w:style>
  <w:style w:type="paragraph" w:styleId="Voettekst">
    <w:name w:val="footer"/>
    <w:basedOn w:val="Standaard"/>
    <w:link w:val="VoettekstChar"/>
    <w:uiPriority w:val="99"/>
    <w:rsid w:val="008C3F93"/>
    <w:pPr>
      <w:tabs>
        <w:tab w:val="center" w:pos="4536"/>
        <w:tab w:val="right" w:pos="9072"/>
      </w:tabs>
    </w:pPr>
  </w:style>
  <w:style w:type="paragraph" w:customStyle="1" w:styleId="Ballontekst1">
    <w:name w:val="Ballontekst1"/>
    <w:basedOn w:val="Standaard"/>
    <w:semiHidden/>
    <w:rsid w:val="008C3F93"/>
    <w:rPr>
      <w:rFonts w:ascii="Tahoma" w:hAnsi="Tahoma" w:cs="Tahoma"/>
      <w:sz w:val="16"/>
      <w:szCs w:val="16"/>
    </w:rPr>
  </w:style>
  <w:style w:type="character" w:styleId="Paginanummer">
    <w:name w:val="page number"/>
    <w:basedOn w:val="Standaardalinea-lettertype"/>
    <w:rsid w:val="008C3F93"/>
  </w:style>
  <w:style w:type="paragraph" w:styleId="Plattetekst">
    <w:name w:val="Body Text"/>
    <w:basedOn w:val="Standaard"/>
    <w:rsid w:val="008C3F93"/>
    <w:rPr>
      <w:sz w:val="22"/>
    </w:rPr>
  </w:style>
  <w:style w:type="paragraph" w:styleId="Inhopg1">
    <w:name w:val="toc 1"/>
    <w:basedOn w:val="Standaard"/>
    <w:next w:val="Standaard"/>
    <w:autoRedefine/>
    <w:uiPriority w:val="39"/>
    <w:rsid w:val="007E14CA"/>
    <w:pPr>
      <w:tabs>
        <w:tab w:val="left" w:pos="400"/>
        <w:tab w:val="left" w:pos="600"/>
        <w:tab w:val="right" w:pos="9072"/>
      </w:tabs>
      <w:ind w:left="1162" w:hanging="1162"/>
    </w:pPr>
    <w:rPr>
      <w:b/>
      <w:noProof/>
      <w:color w:val="800080"/>
      <w:sz w:val="24"/>
      <w:szCs w:val="28"/>
    </w:rPr>
  </w:style>
  <w:style w:type="paragraph" w:styleId="Inhopg2">
    <w:name w:val="toc 2"/>
    <w:basedOn w:val="Standaard"/>
    <w:next w:val="Standaard"/>
    <w:autoRedefine/>
    <w:uiPriority w:val="39"/>
    <w:rsid w:val="007E14CA"/>
    <w:pPr>
      <w:tabs>
        <w:tab w:val="left" w:pos="1000"/>
        <w:tab w:val="right" w:pos="9072"/>
      </w:tabs>
      <w:ind w:left="200"/>
      <w:jc w:val="right"/>
    </w:pPr>
  </w:style>
  <w:style w:type="paragraph" w:styleId="Inhopg3">
    <w:name w:val="toc 3"/>
    <w:basedOn w:val="Standaard"/>
    <w:next w:val="Standaard"/>
    <w:autoRedefine/>
    <w:uiPriority w:val="39"/>
    <w:rsid w:val="008C3F93"/>
    <w:pPr>
      <w:ind w:left="400"/>
    </w:pPr>
  </w:style>
  <w:style w:type="paragraph" w:styleId="Inhopg4">
    <w:name w:val="toc 4"/>
    <w:basedOn w:val="Standaard"/>
    <w:next w:val="Standaard"/>
    <w:autoRedefine/>
    <w:semiHidden/>
    <w:rsid w:val="008C3F93"/>
    <w:pPr>
      <w:ind w:left="600"/>
    </w:pPr>
  </w:style>
  <w:style w:type="paragraph" w:styleId="Inhopg5">
    <w:name w:val="toc 5"/>
    <w:basedOn w:val="Standaard"/>
    <w:next w:val="Standaard"/>
    <w:autoRedefine/>
    <w:semiHidden/>
    <w:rsid w:val="008C3F93"/>
    <w:pPr>
      <w:ind w:left="800"/>
    </w:pPr>
  </w:style>
  <w:style w:type="paragraph" w:styleId="Inhopg6">
    <w:name w:val="toc 6"/>
    <w:basedOn w:val="Standaard"/>
    <w:next w:val="Standaard"/>
    <w:autoRedefine/>
    <w:semiHidden/>
    <w:rsid w:val="008C3F93"/>
    <w:pPr>
      <w:ind w:left="1000"/>
    </w:pPr>
  </w:style>
  <w:style w:type="paragraph" w:styleId="Inhopg7">
    <w:name w:val="toc 7"/>
    <w:basedOn w:val="Standaard"/>
    <w:next w:val="Standaard"/>
    <w:autoRedefine/>
    <w:semiHidden/>
    <w:rsid w:val="008C3F93"/>
    <w:pPr>
      <w:ind w:left="1200"/>
    </w:pPr>
  </w:style>
  <w:style w:type="paragraph" w:styleId="Inhopg8">
    <w:name w:val="toc 8"/>
    <w:basedOn w:val="Standaard"/>
    <w:next w:val="Standaard"/>
    <w:autoRedefine/>
    <w:semiHidden/>
    <w:rsid w:val="008C3F93"/>
    <w:pPr>
      <w:ind w:left="1400"/>
    </w:pPr>
  </w:style>
  <w:style w:type="paragraph" w:styleId="Inhopg9">
    <w:name w:val="toc 9"/>
    <w:basedOn w:val="Standaard"/>
    <w:next w:val="Standaard"/>
    <w:autoRedefine/>
    <w:semiHidden/>
    <w:rsid w:val="008C3F93"/>
    <w:pPr>
      <w:ind w:left="1600"/>
    </w:pPr>
  </w:style>
  <w:style w:type="character" w:styleId="GevolgdeHyperlink">
    <w:name w:val="FollowedHyperlink"/>
    <w:basedOn w:val="Standaardalinea-lettertype"/>
    <w:rsid w:val="008C3F93"/>
    <w:rPr>
      <w:color w:val="800080"/>
      <w:u w:val="single"/>
    </w:rPr>
  </w:style>
  <w:style w:type="paragraph" w:styleId="Voetnoottekst">
    <w:name w:val="footnote text"/>
    <w:basedOn w:val="Standaard"/>
    <w:semiHidden/>
    <w:rsid w:val="008C3F93"/>
  </w:style>
  <w:style w:type="character" w:styleId="Voetnootmarkering">
    <w:name w:val="footnote reference"/>
    <w:basedOn w:val="Standaardalinea-lettertype"/>
    <w:semiHidden/>
    <w:rsid w:val="008C3F93"/>
    <w:rPr>
      <w:vertAlign w:val="superscript"/>
    </w:rPr>
  </w:style>
  <w:style w:type="character" w:styleId="Hyperlink">
    <w:name w:val="Hyperlink"/>
    <w:basedOn w:val="Standaardalinea-lettertype"/>
    <w:uiPriority w:val="99"/>
    <w:rsid w:val="008C3F93"/>
    <w:rPr>
      <w:color w:val="0000FF"/>
      <w:u w:val="single"/>
    </w:rPr>
  </w:style>
  <w:style w:type="paragraph" w:styleId="Plattetekst3">
    <w:name w:val="Body Text 3"/>
    <w:basedOn w:val="Standaard"/>
    <w:rsid w:val="008C3F93"/>
    <w:pPr>
      <w:spacing w:after="120"/>
    </w:pPr>
    <w:rPr>
      <w:sz w:val="16"/>
      <w:szCs w:val="16"/>
    </w:rPr>
  </w:style>
  <w:style w:type="paragraph" w:styleId="HTML-voorafopgemaakt">
    <w:name w:val="HTML Preformatted"/>
    <w:aliases w:val=" vooraf opgemaakt"/>
    <w:basedOn w:val="Standaard"/>
    <w:rsid w:val="008C3F93"/>
    <w:rPr>
      <w:rFonts w:ascii="Courier New" w:hAnsi="Courier New" w:cs="Courier New"/>
      <w:lang w:val="nl-NL" w:eastAsia="nl-NL"/>
    </w:rPr>
  </w:style>
  <w:style w:type="paragraph" w:customStyle="1" w:styleId="Normal2">
    <w:name w:val="Normal2"/>
    <w:basedOn w:val="Standaard"/>
    <w:rsid w:val="008C3F93"/>
    <w:pPr>
      <w:spacing w:line="250" w:lineRule="auto"/>
    </w:pPr>
    <w:rPr>
      <w:color w:val="0000FF"/>
      <w:kern w:val="16"/>
      <w:sz w:val="16"/>
      <w:lang w:val="nl-NL" w:eastAsia="nl-NL"/>
    </w:rPr>
  </w:style>
  <w:style w:type="paragraph" w:customStyle="1" w:styleId="Ballontekst2">
    <w:name w:val="Ballontekst2"/>
    <w:basedOn w:val="Standaard"/>
    <w:semiHidden/>
    <w:rsid w:val="008C3F93"/>
    <w:rPr>
      <w:rFonts w:ascii="Tahoma" w:hAnsi="Tahoma" w:cs="Tahoma"/>
      <w:sz w:val="16"/>
      <w:szCs w:val="16"/>
    </w:rPr>
  </w:style>
  <w:style w:type="paragraph" w:styleId="Bijschrift">
    <w:name w:val="caption"/>
    <w:basedOn w:val="Standaard"/>
    <w:next w:val="Standaard"/>
    <w:qFormat/>
    <w:rsid w:val="008C3F93"/>
    <w:rPr>
      <w:u w:val="single"/>
    </w:rPr>
  </w:style>
  <w:style w:type="paragraph" w:customStyle="1" w:styleId="Normaalweb1">
    <w:name w:val="Normaal (web)1"/>
    <w:basedOn w:val="Standaard"/>
    <w:rsid w:val="008C3F93"/>
    <w:pPr>
      <w:spacing w:before="100" w:beforeAutospacing="1"/>
    </w:pPr>
    <w:rPr>
      <w:rFonts w:ascii="Arial Unicode MS" w:eastAsia="Arial Unicode MS" w:hAnsi="Arial Unicode MS" w:cs="Arial Unicode MS"/>
      <w:sz w:val="24"/>
      <w:szCs w:val="24"/>
      <w:lang w:val="nl-NL" w:eastAsia="nl-NL"/>
    </w:rPr>
  </w:style>
  <w:style w:type="character" w:styleId="Verwijzingopmerking">
    <w:name w:val="annotation reference"/>
    <w:basedOn w:val="Standaardalinea-lettertype"/>
    <w:semiHidden/>
    <w:rsid w:val="008C3F93"/>
    <w:rPr>
      <w:sz w:val="16"/>
      <w:szCs w:val="16"/>
    </w:rPr>
  </w:style>
  <w:style w:type="paragraph" w:styleId="Tekstopmerking">
    <w:name w:val="annotation text"/>
    <w:basedOn w:val="Standaard"/>
    <w:link w:val="TekstopmerkingChar"/>
    <w:semiHidden/>
    <w:rsid w:val="008C3F93"/>
  </w:style>
  <w:style w:type="paragraph" w:styleId="Plattetekstinspringen">
    <w:name w:val="Body Text Indent"/>
    <w:basedOn w:val="Standaard"/>
    <w:rsid w:val="008C3F93"/>
    <w:pPr>
      <w:ind w:left="708"/>
    </w:pPr>
    <w:rPr>
      <w:rFonts w:ascii="Verdana" w:hAnsi="Verdana"/>
    </w:rPr>
  </w:style>
  <w:style w:type="paragraph" w:styleId="Normaalweb">
    <w:name w:val="Normal (Web)"/>
    <w:basedOn w:val="Standaard"/>
    <w:rsid w:val="008C3F93"/>
    <w:pPr>
      <w:spacing w:before="100" w:beforeAutospacing="1" w:after="100" w:afterAutospacing="1"/>
    </w:pPr>
    <w:rPr>
      <w:rFonts w:ascii="Arial Unicode MS" w:eastAsia="Arial Unicode MS" w:hAnsi="Arial Unicode MS" w:cs="Arial Unicode MS"/>
      <w:sz w:val="24"/>
      <w:szCs w:val="24"/>
      <w:lang w:val="nl-NL" w:eastAsia="nl-NL"/>
    </w:rPr>
  </w:style>
  <w:style w:type="paragraph" w:styleId="Lijst">
    <w:name w:val="List"/>
    <w:basedOn w:val="Plattetekst"/>
    <w:rsid w:val="008C3F93"/>
    <w:rPr>
      <w:rFonts w:cs="Tahoma"/>
      <w:sz w:val="20"/>
      <w:szCs w:val="24"/>
      <w:lang w:val="nl-NL" w:eastAsia="ar-SA"/>
    </w:rPr>
  </w:style>
  <w:style w:type="character" w:customStyle="1" w:styleId="portletitemdetails">
    <w:name w:val="portletitemdetails"/>
    <w:basedOn w:val="Standaardalinea-lettertype"/>
    <w:rsid w:val="008C3F93"/>
  </w:style>
  <w:style w:type="paragraph" w:styleId="Plattetekstinspringen2">
    <w:name w:val="Body Text Indent 2"/>
    <w:basedOn w:val="Standaard"/>
    <w:rsid w:val="008C3F93"/>
    <w:pPr>
      <w:ind w:left="1416"/>
    </w:pPr>
  </w:style>
  <w:style w:type="paragraph" w:styleId="Plattetekstinspringen3">
    <w:name w:val="Body Text Indent 3"/>
    <w:basedOn w:val="Standaard"/>
    <w:rsid w:val="008C3F93"/>
    <w:pPr>
      <w:ind w:left="348"/>
    </w:pPr>
  </w:style>
  <w:style w:type="paragraph" w:customStyle="1" w:styleId="CommentSubject1">
    <w:name w:val="Comment Subject1"/>
    <w:basedOn w:val="Tekstopmerking"/>
    <w:next w:val="Tekstopmerking"/>
    <w:rsid w:val="008C3F93"/>
    <w:rPr>
      <w:b/>
      <w:bCs/>
    </w:rPr>
  </w:style>
  <w:style w:type="character" w:customStyle="1" w:styleId="CommentTextChar">
    <w:name w:val="Comment Text Char"/>
    <w:basedOn w:val="Standaardalinea-lettertype"/>
    <w:semiHidden/>
    <w:rsid w:val="008C3F93"/>
    <w:rPr>
      <w:rFonts w:ascii="Arial" w:hAnsi="Arial"/>
      <w:lang w:val="nl"/>
    </w:rPr>
  </w:style>
  <w:style w:type="character" w:customStyle="1" w:styleId="CommentSubjectChar">
    <w:name w:val="Comment Subject Char"/>
    <w:basedOn w:val="CommentTextChar"/>
    <w:rsid w:val="008C3F93"/>
    <w:rPr>
      <w:rFonts w:ascii="Arial" w:hAnsi="Arial"/>
      <w:b/>
      <w:bCs/>
      <w:lang w:val="nl"/>
    </w:rPr>
  </w:style>
  <w:style w:type="paragraph" w:styleId="Ballontekst">
    <w:name w:val="Balloon Text"/>
    <w:basedOn w:val="Standaard"/>
    <w:semiHidden/>
    <w:rsid w:val="008C3F93"/>
    <w:rPr>
      <w:rFonts w:ascii="Tahoma" w:hAnsi="Tahoma" w:cs="Tahoma"/>
      <w:sz w:val="16"/>
      <w:szCs w:val="16"/>
    </w:rPr>
  </w:style>
  <w:style w:type="character" w:styleId="Regelnummer">
    <w:name w:val="line number"/>
    <w:basedOn w:val="Standaardalinea-lettertype"/>
    <w:rsid w:val="008C3F93"/>
  </w:style>
  <w:style w:type="paragraph" w:customStyle="1" w:styleId="Default">
    <w:name w:val="Default"/>
    <w:rsid w:val="008C3F93"/>
    <w:pPr>
      <w:autoSpaceDE w:val="0"/>
      <w:autoSpaceDN w:val="0"/>
      <w:adjustRightInd w:val="0"/>
    </w:pPr>
    <w:rPr>
      <w:rFonts w:ascii="Arial" w:hAnsi="Arial" w:cs="Arial"/>
      <w:color w:val="000000"/>
      <w:sz w:val="24"/>
      <w:szCs w:val="24"/>
    </w:rPr>
  </w:style>
  <w:style w:type="paragraph" w:styleId="Revisie">
    <w:name w:val="Revision"/>
    <w:hidden/>
    <w:uiPriority w:val="99"/>
    <w:semiHidden/>
    <w:rsid w:val="00A5726A"/>
    <w:rPr>
      <w:rFonts w:ascii="Arial" w:hAnsi="Arial"/>
      <w:lang w:val="nl" w:eastAsia="en-US"/>
    </w:rPr>
  </w:style>
  <w:style w:type="paragraph" w:styleId="Index1">
    <w:name w:val="index 1"/>
    <w:basedOn w:val="Standaard"/>
    <w:next w:val="Standaard"/>
    <w:autoRedefine/>
    <w:semiHidden/>
    <w:rsid w:val="004C23F4"/>
    <w:pPr>
      <w:ind w:left="200" w:hanging="200"/>
    </w:pPr>
  </w:style>
  <w:style w:type="paragraph" w:styleId="Onderwerpvanopmerking">
    <w:name w:val="annotation subject"/>
    <w:basedOn w:val="Tekstopmerking"/>
    <w:next w:val="Tekstopmerking"/>
    <w:link w:val="OnderwerpvanopmerkingChar"/>
    <w:rsid w:val="00571051"/>
    <w:rPr>
      <w:b/>
      <w:bCs/>
    </w:rPr>
  </w:style>
  <w:style w:type="character" w:customStyle="1" w:styleId="TekstopmerkingChar">
    <w:name w:val="Tekst opmerking Char"/>
    <w:basedOn w:val="Standaardalinea-lettertype"/>
    <w:link w:val="Tekstopmerking"/>
    <w:semiHidden/>
    <w:rsid w:val="00571051"/>
    <w:rPr>
      <w:rFonts w:ascii="Arial" w:hAnsi="Arial"/>
      <w:lang w:val="nl" w:eastAsia="en-US"/>
    </w:rPr>
  </w:style>
  <w:style w:type="character" w:customStyle="1" w:styleId="OnderwerpvanopmerkingChar">
    <w:name w:val="Onderwerp van opmerking Char"/>
    <w:basedOn w:val="TekstopmerkingChar"/>
    <w:link w:val="Onderwerpvanopmerking"/>
    <w:rsid w:val="00571051"/>
    <w:rPr>
      <w:rFonts w:ascii="Arial" w:hAnsi="Arial"/>
      <w:lang w:val="nl" w:eastAsia="en-US"/>
    </w:rPr>
  </w:style>
  <w:style w:type="paragraph" w:styleId="Lijstalinea">
    <w:name w:val="List Paragraph"/>
    <w:basedOn w:val="Standaard"/>
    <w:uiPriority w:val="34"/>
    <w:qFormat/>
    <w:rsid w:val="00BC48B2"/>
    <w:pPr>
      <w:ind w:left="720"/>
      <w:contextualSpacing/>
    </w:pPr>
  </w:style>
  <w:style w:type="character" w:customStyle="1" w:styleId="KoptekstChar">
    <w:name w:val="Koptekst Char"/>
    <w:aliases w:val="subtitel Char"/>
    <w:basedOn w:val="Standaardalinea-lettertype"/>
    <w:link w:val="Koptekst"/>
    <w:uiPriority w:val="99"/>
    <w:rsid w:val="00B92065"/>
    <w:rPr>
      <w:rFonts w:ascii="Arial" w:hAnsi="Arial"/>
      <w:lang w:val="nl" w:eastAsia="en-US"/>
    </w:rPr>
  </w:style>
  <w:style w:type="character" w:customStyle="1" w:styleId="VoettekstChar">
    <w:name w:val="Voettekst Char"/>
    <w:basedOn w:val="Standaardalinea-lettertype"/>
    <w:link w:val="Voettekst"/>
    <w:uiPriority w:val="99"/>
    <w:rsid w:val="00B92065"/>
    <w:rPr>
      <w:rFonts w:ascii="Arial" w:hAnsi="Arial"/>
      <w:lang w:val="nl" w:eastAsia="en-US"/>
    </w:rPr>
  </w:style>
  <w:style w:type="paragraph" w:styleId="Kopvaninhoudsopgave">
    <w:name w:val="TOC Heading"/>
    <w:basedOn w:val="Kop1"/>
    <w:next w:val="Standaard"/>
    <w:uiPriority w:val="39"/>
    <w:unhideWhenUsed/>
    <w:qFormat/>
    <w:rsid w:val="00CB6AF2"/>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Cs w:val="28"/>
    </w:rPr>
  </w:style>
  <w:style w:type="paragraph" w:styleId="Documentstructuur">
    <w:name w:val="Document Map"/>
    <w:basedOn w:val="Standaard"/>
    <w:link w:val="DocumentstructuurChar"/>
    <w:rsid w:val="004E0003"/>
    <w:rPr>
      <w:rFonts w:ascii="Tahoma" w:hAnsi="Tahoma" w:cs="Tahoma"/>
      <w:sz w:val="16"/>
      <w:szCs w:val="16"/>
    </w:rPr>
  </w:style>
  <w:style w:type="character" w:customStyle="1" w:styleId="DocumentstructuurChar">
    <w:name w:val="Documentstructuur Char"/>
    <w:basedOn w:val="Standaardalinea-lettertype"/>
    <w:link w:val="Documentstructuur"/>
    <w:rsid w:val="004E0003"/>
    <w:rPr>
      <w:rFonts w:ascii="Tahoma" w:hAnsi="Tahoma" w:cs="Tahoma"/>
      <w:sz w:val="16"/>
      <w:szCs w:val="16"/>
      <w:lang w:val="nl"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8C3F93"/>
    <w:rPr>
      <w:rFonts w:ascii="Arial" w:hAnsi="Arial"/>
      <w:lang w:val="nl" w:eastAsia="en-US"/>
    </w:rPr>
  </w:style>
  <w:style w:type="paragraph" w:styleId="Kop1">
    <w:name w:val="heading 1"/>
    <w:basedOn w:val="Standaard"/>
    <w:next w:val="Standaard"/>
    <w:qFormat/>
    <w:rsid w:val="008C3F93"/>
    <w:pPr>
      <w:keepNext/>
      <w:numPr>
        <w:numId w:val="2"/>
      </w:numPr>
      <w:spacing w:before="240" w:after="60"/>
      <w:outlineLvl w:val="0"/>
    </w:pPr>
    <w:rPr>
      <w:rFonts w:cs="Arial"/>
      <w:b/>
      <w:bCs/>
      <w:kern w:val="32"/>
      <w:sz w:val="28"/>
      <w:szCs w:val="24"/>
    </w:rPr>
  </w:style>
  <w:style w:type="paragraph" w:styleId="Kop2">
    <w:name w:val="heading 2"/>
    <w:basedOn w:val="Standaard"/>
    <w:next w:val="Standaard"/>
    <w:qFormat/>
    <w:rsid w:val="008C3F93"/>
    <w:pPr>
      <w:keepNext/>
      <w:numPr>
        <w:ilvl w:val="1"/>
        <w:numId w:val="2"/>
      </w:numPr>
      <w:spacing w:before="240" w:after="60"/>
      <w:outlineLvl w:val="1"/>
    </w:pPr>
    <w:rPr>
      <w:rFonts w:cs="Arial"/>
      <w:b/>
      <w:bCs/>
      <w:i/>
      <w:iCs/>
      <w:sz w:val="24"/>
      <w:szCs w:val="28"/>
    </w:rPr>
  </w:style>
  <w:style w:type="paragraph" w:styleId="Kop3">
    <w:name w:val="heading 3"/>
    <w:basedOn w:val="Standaard"/>
    <w:next w:val="Standaard"/>
    <w:qFormat/>
    <w:rsid w:val="008C3F93"/>
    <w:pPr>
      <w:keepNext/>
      <w:numPr>
        <w:ilvl w:val="2"/>
        <w:numId w:val="2"/>
      </w:numPr>
      <w:spacing w:before="240" w:after="60"/>
      <w:outlineLvl w:val="2"/>
    </w:pPr>
    <w:rPr>
      <w:rFonts w:cs="Arial"/>
      <w:b/>
      <w:bCs/>
      <w:sz w:val="22"/>
      <w:szCs w:val="26"/>
    </w:rPr>
  </w:style>
  <w:style w:type="paragraph" w:styleId="Kop4">
    <w:name w:val="heading 4"/>
    <w:basedOn w:val="Standaard"/>
    <w:next w:val="Standaard"/>
    <w:qFormat/>
    <w:rsid w:val="008C3F93"/>
    <w:pPr>
      <w:keepNext/>
      <w:numPr>
        <w:ilvl w:val="3"/>
        <w:numId w:val="2"/>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8C3F93"/>
    <w:pPr>
      <w:numPr>
        <w:ilvl w:val="4"/>
        <w:numId w:val="2"/>
      </w:numPr>
      <w:spacing w:before="240" w:after="60"/>
      <w:outlineLvl w:val="4"/>
    </w:pPr>
    <w:rPr>
      <w:b/>
      <w:bCs/>
      <w:i/>
      <w:iCs/>
      <w:sz w:val="26"/>
      <w:szCs w:val="26"/>
    </w:rPr>
  </w:style>
  <w:style w:type="paragraph" w:styleId="Kop6">
    <w:name w:val="heading 6"/>
    <w:basedOn w:val="Standaard"/>
    <w:next w:val="Standaard"/>
    <w:qFormat/>
    <w:rsid w:val="008C3F93"/>
    <w:pPr>
      <w:numPr>
        <w:ilvl w:val="5"/>
        <w:numId w:val="2"/>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8C3F93"/>
    <w:pPr>
      <w:numPr>
        <w:ilvl w:val="6"/>
        <w:numId w:val="2"/>
      </w:numPr>
      <w:spacing w:before="240" w:after="60"/>
      <w:outlineLvl w:val="6"/>
    </w:pPr>
    <w:rPr>
      <w:rFonts w:ascii="Times New Roman" w:hAnsi="Times New Roman"/>
      <w:sz w:val="24"/>
      <w:szCs w:val="24"/>
    </w:rPr>
  </w:style>
  <w:style w:type="paragraph" w:styleId="Kop8">
    <w:name w:val="heading 8"/>
    <w:basedOn w:val="Standaard"/>
    <w:next w:val="Standaard"/>
    <w:qFormat/>
    <w:rsid w:val="008C3F93"/>
    <w:pPr>
      <w:numPr>
        <w:ilvl w:val="7"/>
        <w:numId w:val="2"/>
      </w:numPr>
      <w:spacing w:before="240" w:after="60"/>
      <w:outlineLvl w:val="7"/>
    </w:pPr>
    <w:rPr>
      <w:rFonts w:ascii="Times New Roman" w:hAnsi="Times New Roman"/>
      <w:i/>
      <w:iCs/>
      <w:sz w:val="24"/>
      <w:szCs w:val="24"/>
    </w:rPr>
  </w:style>
  <w:style w:type="paragraph" w:styleId="Kop9">
    <w:name w:val="heading 9"/>
    <w:basedOn w:val="Standaard"/>
    <w:next w:val="Standaard"/>
    <w:qFormat/>
    <w:rsid w:val="008C3F93"/>
    <w:pPr>
      <w:numPr>
        <w:ilvl w:val="8"/>
        <w:numId w:val="2"/>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aliases w:val="subtitel"/>
    <w:basedOn w:val="Standaard"/>
    <w:link w:val="KoptekstChar"/>
    <w:uiPriority w:val="99"/>
    <w:rsid w:val="008C3F93"/>
    <w:pPr>
      <w:tabs>
        <w:tab w:val="center" w:pos="4536"/>
        <w:tab w:val="right" w:pos="9072"/>
      </w:tabs>
    </w:pPr>
  </w:style>
  <w:style w:type="paragraph" w:styleId="Voettekst">
    <w:name w:val="footer"/>
    <w:basedOn w:val="Standaard"/>
    <w:link w:val="VoettekstChar"/>
    <w:uiPriority w:val="99"/>
    <w:rsid w:val="008C3F93"/>
    <w:pPr>
      <w:tabs>
        <w:tab w:val="center" w:pos="4536"/>
        <w:tab w:val="right" w:pos="9072"/>
      </w:tabs>
    </w:pPr>
  </w:style>
  <w:style w:type="paragraph" w:customStyle="1" w:styleId="Ballontekst1">
    <w:name w:val="Ballontekst1"/>
    <w:basedOn w:val="Standaard"/>
    <w:semiHidden/>
    <w:rsid w:val="008C3F93"/>
    <w:rPr>
      <w:rFonts w:ascii="Tahoma" w:hAnsi="Tahoma" w:cs="Tahoma"/>
      <w:sz w:val="16"/>
      <w:szCs w:val="16"/>
    </w:rPr>
  </w:style>
  <w:style w:type="character" w:styleId="Paginanummer">
    <w:name w:val="page number"/>
    <w:basedOn w:val="Standaardalinea-lettertype"/>
    <w:rsid w:val="008C3F93"/>
  </w:style>
  <w:style w:type="paragraph" w:styleId="Plattetekst">
    <w:name w:val="Body Text"/>
    <w:basedOn w:val="Standaard"/>
    <w:rsid w:val="008C3F93"/>
    <w:rPr>
      <w:sz w:val="22"/>
    </w:rPr>
  </w:style>
  <w:style w:type="paragraph" w:styleId="Inhopg1">
    <w:name w:val="toc 1"/>
    <w:basedOn w:val="Standaard"/>
    <w:next w:val="Standaard"/>
    <w:autoRedefine/>
    <w:uiPriority w:val="39"/>
    <w:rsid w:val="007E14CA"/>
    <w:pPr>
      <w:tabs>
        <w:tab w:val="left" w:pos="400"/>
        <w:tab w:val="left" w:pos="600"/>
        <w:tab w:val="right" w:pos="9072"/>
      </w:tabs>
      <w:ind w:left="1162" w:hanging="1162"/>
    </w:pPr>
    <w:rPr>
      <w:b/>
      <w:noProof/>
      <w:color w:val="800080"/>
      <w:sz w:val="24"/>
      <w:szCs w:val="28"/>
    </w:rPr>
  </w:style>
  <w:style w:type="paragraph" w:styleId="Inhopg2">
    <w:name w:val="toc 2"/>
    <w:basedOn w:val="Standaard"/>
    <w:next w:val="Standaard"/>
    <w:autoRedefine/>
    <w:uiPriority w:val="39"/>
    <w:rsid w:val="007E14CA"/>
    <w:pPr>
      <w:tabs>
        <w:tab w:val="left" w:pos="1000"/>
        <w:tab w:val="right" w:pos="9072"/>
      </w:tabs>
      <w:ind w:left="200"/>
      <w:jc w:val="right"/>
    </w:pPr>
  </w:style>
  <w:style w:type="paragraph" w:styleId="Inhopg3">
    <w:name w:val="toc 3"/>
    <w:basedOn w:val="Standaard"/>
    <w:next w:val="Standaard"/>
    <w:autoRedefine/>
    <w:uiPriority w:val="39"/>
    <w:rsid w:val="008C3F93"/>
    <w:pPr>
      <w:ind w:left="400"/>
    </w:pPr>
  </w:style>
  <w:style w:type="paragraph" w:styleId="Inhopg4">
    <w:name w:val="toc 4"/>
    <w:basedOn w:val="Standaard"/>
    <w:next w:val="Standaard"/>
    <w:autoRedefine/>
    <w:semiHidden/>
    <w:rsid w:val="008C3F93"/>
    <w:pPr>
      <w:ind w:left="600"/>
    </w:pPr>
  </w:style>
  <w:style w:type="paragraph" w:styleId="Inhopg5">
    <w:name w:val="toc 5"/>
    <w:basedOn w:val="Standaard"/>
    <w:next w:val="Standaard"/>
    <w:autoRedefine/>
    <w:semiHidden/>
    <w:rsid w:val="008C3F93"/>
    <w:pPr>
      <w:ind w:left="800"/>
    </w:pPr>
  </w:style>
  <w:style w:type="paragraph" w:styleId="Inhopg6">
    <w:name w:val="toc 6"/>
    <w:basedOn w:val="Standaard"/>
    <w:next w:val="Standaard"/>
    <w:autoRedefine/>
    <w:semiHidden/>
    <w:rsid w:val="008C3F93"/>
    <w:pPr>
      <w:ind w:left="1000"/>
    </w:pPr>
  </w:style>
  <w:style w:type="paragraph" w:styleId="Inhopg7">
    <w:name w:val="toc 7"/>
    <w:basedOn w:val="Standaard"/>
    <w:next w:val="Standaard"/>
    <w:autoRedefine/>
    <w:semiHidden/>
    <w:rsid w:val="008C3F93"/>
    <w:pPr>
      <w:ind w:left="1200"/>
    </w:pPr>
  </w:style>
  <w:style w:type="paragraph" w:styleId="Inhopg8">
    <w:name w:val="toc 8"/>
    <w:basedOn w:val="Standaard"/>
    <w:next w:val="Standaard"/>
    <w:autoRedefine/>
    <w:semiHidden/>
    <w:rsid w:val="008C3F93"/>
    <w:pPr>
      <w:ind w:left="1400"/>
    </w:pPr>
  </w:style>
  <w:style w:type="paragraph" w:styleId="Inhopg9">
    <w:name w:val="toc 9"/>
    <w:basedOn w:val="Standaard"/>
    <w:next w:val="Standaard"/>
    <w:autoRedefine/>
    <w:semiHidden/>
    <w:rsid w:val="008C3F93"/>
    <w:pPr>
      <w:ind w:left="1600"/>
    </w:pPr>
  </w:style>
  <w:style w:type="character" w:styleId="GevolgdeHyperlink">
    <w:name w:val="FollowedHyperlink"/>
    <w:basedOn w:val="Standaardalinea-lettertype"/>
    <w:rsid w:val="008C3F93"/>
    <w:rPr>
      <w:color w:val="800080"/>
      <w:u w:val="single"/>
    </w:rPr>
  </w:style>
  <w:style w:type="paragraph" w:styleId="Voetnoottekst">
    <w:name w:val="footnote text"/>
    <w:basedOn w:val="Standaard"/>
    <w:semiHidden/>
    <w:rsid w:val="008C3F93"/>
  </w:style>
  <w:style w:type="character" w:styleId="Voetnootmarkering">
    <w:name w:val="footnote reference"/>
    <w:basedOn w:val="Standaardalinea-lettertype"/>
    <w:semiHidden/>
    <w:rsid w:val="008C3F93"/>
    <w:rPr>
      <w:vertAlign w:val="superscript"/>
    </w:rPr>
  </w:style>
  <w:style w:type="character" w:styleId="Hyperlink">
    <w:name w:val="Hyperlink"/>
    <w:basedOn w:val="Standaardalinea-lettertype"/>
    <w:uiPriority w:val="99"/>
    <w:rsid w:val="008C3F93"/>
    <w:rPr>
      <w:color w:val="0000FF"/>
      <w:u w:val="single"/>
    </w:rPr>
  </w:style>
  <w:style w:type="paragraph" w:styleId="Plattetekst3">
    <w:name w:val="Body Text 3"/>
    <w:basedOn w:val="Standaard"/>
    <w:rsid w:val="008C3F93"/>
    <w:pPr>
      <w:spacing w:after="120"/>
    </w:pPr>
    <w:rPr>
      <w:sz w:val="16"/>
      <w:szCs w:val="16"/>
    </w:rPr>
  </w:style>
  <w:style w:type="paragraph" w:styleId="HTML-voorafopgemaakt">
    <w:name w:val="HTML Preformatted"/>
    <w:aliases w:val=" vooraf opgemaakt"/>
    <w:basedOn w:val="Standaard"/>
    <w:rsid w:val="008C3F93"/>
    <w:rPr>
      <w:rFonts w:ascii="Courier New" w:hAnsi="Courier New" w:cs="Courier New"/>
      <w:lang w:val="nl-NL" w:eastAsia="nl-NL"/>
    </w:rPr>
  </w:style>
  <w:style w:type="paragraph" w:customStyle="1" w:styleId="Normal2">
    <w:name w:val="Normal2"/>
    <w:basedOn w:val="Standaard"/>
    <w:rsid w:val="008C3F93"/>
    <w:pPr>
      <w:spacing w:line="250" w:lineRule="auto"/>
    </w:pPr>
    <w:rPr>
      <w:color w:val="0000FF"/>
      <w:kern w:val="16"/>
      <w:sz w:val="16"/>
      <w:lang w:val="nl-NL" w:eastAsia="nl-NL"/>
    </w:rPr>
  </w:style>
  <w:style w:type="paragraph" w:customStyle="1" w:styleId="Ballontekst2">
    <w:name w:val="Ballontekst2"/>
    <w:basedOn w:val="Standaard"/>
    <w:semiHidden/>
    <w:rsid w:val="008C3F93"/>
    <w:rPr>
      <w:rFonts w:ascii="Tahoma" w:hAnsi="Tahoma" w:cs="Tahoma"/>
      <w:sz w:val="16"/>
      <w:szCs w:val="16"/>
    </w:rPr>
  </w:style>
  <w:style w:type="paragraph" w:styleId="Bijschrift">
    <w:name w:val="caption"/>
    <w:basedOn w:val="Standaard"/>
    <w:next w:val="Standaard"/>
    <w:qFormat/>
    <w:rsid w:val="008C3F93"/>
    <w:rPr>
      <w:u w:val="single"/>
    </w:rPr>
  </w:style>
  <w:style w:type="paragraph" w:customStyle="1" w:styleId="Normaalweb1">
    <w:name w:val="Normaal (web)1"/>
    <w:basedOn w:val="Standaard"/>
    <w:rsid w:val="008C3F93"/>
    <w:pPr>
      <w:spacing w:before="100" w:beforeAutospacing="1"/>
    </w:pPr>
    <w:rPr>
      <w:rFonts w:ascii="Arial Unicode MS" w:eastAsia="Arial Unicode MS" w:hAnsi="Arial Unicode MS" w:cs="Arial Unicode MS"/>
      <w:sz w:val="24"/>
      <w:szCs w:val="24"/>
      <w:lang w:val="nl-NL" w:eastAsia="nl-NL"/>
    </w:rPr>
  </w:style>
  <w:style w:type="character" w:styleId="Verwijzingopmerking">
    <w:name w:val="annotation reference"/>
    <w:basedOn w:val="Standaardalinea-lettertype"/>
    <w:semiHidden/>
    <w:rsid w:val="008C3F93"/>
    <w:rPr>
      <w:sz w:val="16"/>
      <w:szCs w:val="16"/>
    </w:rPr>
  </w:style>
  <w:style w:type="paragraph" w:styleId="Tekstopmerking">
    <w:name w:val="annotation text"/>
    <w:basedOn w:val="Standaard"/>
    <w:link w:val="TekstopmerkingChar"/>
    <w:semiHidden/>
    <w:rsid w:val="008C3F93"/>
  </w:style>
  <w:style w:type="paragraph" w:styleId="Plattetekstinspringen">
    <w:name w:val="Body Text Indent"/>
    <w:basedOn w:val="Standaard"/>
    <w:rsid w:val="008C3F93"/>
    <w:pPr>
      <w:ind w:left="708"/>
    </w:pPr>
    <w:rPr>
      <w:rFonts w:ascii="Verdana" w:hAnsi="Verdana"/>
    </w:rPr>
  </w:style>
  <w:style w:type="paragraph" w:styleId="Normaalweb">
    <w:name w:val="Normal (Web)"/>
    <w:basedOn w:val="Standaard"/>
    <w:rsid w:val="008C3F93"/>
    <w:pPr>
      <w:spacing w:before="100" w:beforeAutospacing="1" w:after="100" w:afterAutospacing="1"/>
    </w:pPr>
    <w:rPr>
      <w:rFonts w:ascii="Arial Unicode MS" w:eastAsia="Arial Unicode MS" w:hAnsi="Arial Unicode MS" w:cs="Arial Unicode MS"/>
      <w:sz w:val="24"/>
      <w:szCs w:val="24"/>
      <w:lang w:val="nl-NL" w:eastAsia="nl-NL"/>
    </w:rPr>
  </w:style>
  <w:style w:type="paragraph" w:styleId="Lijst">
    <w:name w:val="List"/>
    <w:basedOn w:val="Plattetekst"/>
    <w:rsid w:val="008C3F93"/>
    <w:rPr>
      <w:rFonts w:cs="Tahoma"/>
      <w:sz w:val="20"/>
      <w:szCs w:val="24"/>
      <w:lang w:val="nl-NL" w:eastAsia="ar-SA"/>
    </w:rPr>
  </w:style>
  <w:style w:type="character" w:customStyle="1" w:styleId="portletitemdetails">
    <w:name w:val="portletitemdetails"/>
    <w:basedOn w:val="Standaardalinea-lettertype"/>
    <w:rsid w:val="008C3F93"/>
  </w:style>
  <w:style w:type="paragraph" w:styleId="Plattetekstinspringen2">
    <w:name w:val="Body Text Indent 2"/>
    <w:basedOn w:val="Standaard"/>
    <w:rsid w:val="008C3F93"/>
    <w:pPr>
      <w:ind w:left="1416"/>
    </w:pPr>
  </w:style>
  <w:style w:type="paragraph" w:styleId="Plattetekstinspringen3">
    <w:name w:val="Body Text Indent 3"/>
    <w:basedOn w:val="Standaard"/>
    <w:rsid w:val="008C3F93"/>
    <w:pPr>
      <w:ind w:left="348"/>
    </w:pPr>
  </w:style>
  <w:style w:type="paragraph" w:customStyle="1" w:styleId="CommentSubject1">
    <w:name w:val="Comment Subject1"/>
    <w:basedOn w:val="Tekstopmerking"/>
    <w:next w:val="Tekstopmerking"/>
    <w:rsid w:val="008C3F93"/>
    <w:rPr>
      <w:b/>
      <w:bCs/>
    </w:rPr>
  </w:style>
  <w:style w:type="character" w:customStyle="1" w:styleId="CommentTextChar">
    <w:name w:val="Comment Text Char"/>
    <w:basedOn w:val="Standaardalinea-lettertype"/>
    <w:semiHidden/>
    <w:rsid w:val="008C3F93"/>
    <w:rPr>
      <w:rFonts w:ascii="Arial" w:hAnsi="Arial"/>
      <w:lang w:val="nl"/>
    </w:rPr>
  </w:style>
  <w:style w:type="character" w:customStyle="1" w:styleId="CommentSubjectChar">
    <w:name w:val="Comment Subject Char"/>
    <w:basedOn w:val="CommentTextChar"/>
    <w:rsid w:val="008C3F93"/>
    <w:rPr>
      <w:rFonts w:ascii="Arial" w:hAnsi="Arial"/>
      <w:b/>
      <w:bCs/>
      <w:lang w:val="nl"/>
    </w:rPr>
  </w:style>
  <w:style w:type="paragraph" w:styleId="Ballontekst">
    <w:name w:val="Balloon Text"/>
    <w:basedOn w:val="Standaard"/>
    <w:semiHidden/>
    <w:rsid w:val="008C3F93"/>
    <w:rPr>
      <w:rFonts w:ascii="Tahoma" w:hAnsi="Tahoma" w:cs="Tahoma"/>
      <w:sz w:val="16"/>
      <w:szCs w:val="16"/>
    </w:rPr>
  </w:style>
  <w:style w:type="character" w:styleId="Regelnummer">
    <w:name w:val="line number"/>
    <w:basedOn w:val="Standaardalinea-lettertype"/>
    <w:rsid w:val="008C3F93"/>
  </w:style>
  <w:style w:type="paragraph" w:customStyle="1" w:styleId="Default">
    <w:name w:val="Default"/>
    <w:rsid w:val="008C3F93"/>
    <w:pPr>
      <w:autoSpaceDE w:val="0"/>
      <w:autoSpaceDN w:val="0"/>
      <w:adjustRightInd w:val="0"/>
    </w:pPr>
    <w:rPr>
      <w:rFonts w:ascii="Arial" w:hAnsi="Arial" w:cs="Arial"/>
      <w:color w:val="000000"/>
      <w:sz w:val="24"/>
      <w:szCs w:val="24"/>
    </w:rPr>
  </w:style>
  <w:style w:type="paragraph" w:styleId="Revisie">
    <w:name w:val="Revision"/>
    <w:hidden/>
    <w:uiPriority w:val="99"/>
    <w:semiHidden/>
    <w:rsid w:val="00A5726A"/>
    <w:rPr>
      <w:rFonts w:ascii="Arial" w:hAnsi="Arial"/>
      <w:lang w:val="nl" w:eastAsia="en-US"/>
    </w:rPr>
  </w:style>
  <w:style w:type="paragraph" w:styleId="Index1">
    <w:name w:val="index 1"/>
    <w:basedOn w:val="Standaard"/>
    <w:next w:val="Standaard"/>
    <w:autoRedefine/>
    <w:semiHidden/>
    <w:rsid w:val="004C23F4"/>
    <w:pPr>
      <w:ind w:left="200" w:hanging="200"/>
    </w:pPr>
  </w:style>
  <w:style w:type="paragraph" w:styleId="Onderwerpvanopmerking">
    <w:name w:val="annotation subject"/>
    <w:basedOn w:val="Tekstopmerking"/>
    <w:next w:val="Tekstopmerking"/>
    <w:link w:val="OnderwerpvanopmerkingChar"/>
    <w:rsid w:val="00571051"/>
    <w:rPr>
      <w:b/>
      <w:bCs/>
    </w:rPr>
  </w:style>
  <w:style w:type="character" w:customStyle="1" w:styleId="TekstopmerkingChar">
    <w:name w:val="Comment Text Char1"/>
    <w:basedOn w:val="Standaardalinea-lettertype"/>
    <w:link w:val="Tekstopmerking"/>
    <w:semiHidden/>
    <w:rsid w:val="00571051"/>
    <w:rPr>
      <w:rFonts w:ascii="Arial" w:hAnsi="Arial"/>
      <w:lang w:val="nl" w:eastAsia="en-US"/>
    </w:rPr>
  </w:style>
  <w:style w:type="character" w:customStyle="1" w:styleId="OnderwerpvanopmerkingChar">
    <w:name w:val="Comment Subject Char1"/>
    <w:basedOn w:val="TekstopmerkingChar"/>
    <w:link w:val="Onderwerpvanopmerking"/>
    <w:rsid w:val="00571051"/>
    <w:rPr>
      <w:rFonts w:ascii="Arial" w:hAnsi="Arial"/>
      <w:lang w:val="nl" w:eastAsia="en-US"/>
    </w:rPr>
  </w:style>
  <w:style w:type="paragraph" w:styleId="Lijstalinea">
    <w:name w:val="List Paragraph"/>
    <w:basedOn w:val="Standaard"/>
    <w:uiPriority w:val="34"/>
    <w:qFormat/>
    <w:rsid w:val="00BC48B2"/>
    <w:pPr>
      <w:ind w:left="720"/>
      <w:contextualSpacing/>
    </w:pPr>
  </w:style>
  <w:style w:type="character" w:customStyle="1" w:styleId="KoptekstChar">
    <w:name w:val="Header Char"/>
    <w:aliases w:val="subtitel Char"/>
    <w:basedOn w:val="Standaardalinea-lettertype"/>
    <w:link w:val="Koptekst"/>
    <w:uiPriority w:val="99"/>
    <w:rsid w:val="00B92065"/>
    <w:rPr>
      <w:rFonts w:ascii="Arial" w:hAnsi="Arial"/>
      <w:lang w:val="nl" w:eastAsia="en-US"/>
    </w:rPr>
  </w:style>
  <w:style w:type="character" w:customStyle="1" w:styleId="VoettekstChar">
    <w:name w:val="Footer Char"/>
    <w:basedOn w:val="Standaardalinea-lettertype"/>
    <w:link w:val="Voettekst"/>
    <w:uiPriority w:val="99"/>
    <w:rsid w:val="00B92065"/>
    <w:rPr>
      <w:rFonts w:ascii="Arial" w:hAnsi="Arial"/>
      <w:lang w:val="nl" w:eastAsia="en-US"/>
    </w:rPr>
  </w:style>
  <w:style w:type="paragraph" w:styleId="Kopvaninhoudsopgave">
    <w:name w:val="TOC Heading"/>
    <w:basedOn w:val="Kop1"/>
    <w:next w:val="Standaard"/>
    <w:uiPriority w:val="39"/>
    <w:semiHidden/>
    <w:unhideWhenUsed/>
    <w:qFormat/>
    <w:rsid w:val="00CB6AF2"/>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Cs w:val="28"/>
      <w:lang w:val="nl-NL"/>
    </w:rPr>
  </w:style>
</w:styles>
</file>

<file path=word/webSettings.xml><?xml version="1.0" encoding="utf-8"?>
<w:webSettings xmlns:r="http://schemas.openxmlformats.org/officeDocument/2006/relationships" xmlns:w="http://schemas.openxmlformats.org/wordprocessingml/2006/main">
  <w:divs>
    <w:div w:id="475149994">
      <w:bodyDiv w:val="1"/>
      <w:marLeft w:val="0"/>
      <w:marRight w:val="0"/>
      <w:marTop w:val="0"/>
      <w:marBottom w:val="0"/>
      <w:divBdr>
        <w:top w:val="none" w:sz="0" w:space="0" w:color="auto"/>
        <w:left w:val="none" w:sz="0" w:space="0" w:color="auto"/>
        <w:bottom w:val="none" w:sz="0" w:space="0" w:color="auto"/>
        <w:right w:val="none" w:sz="0" w:space="0" w:color="auto"/>
      </w:divBdr>
      <w:divsChild>
        <w:div w:id="1313872435">
          <w:marLeft w:val="0"/>
          <w:marRight w:val="0"/>
          <w:marTop w:val="0"/>
          <w:marBottom w:val="0"/>
          <w:divBdr>
            <w:top w:val="none" w:sz="0" w:space="0" w:color="auto"/>
            <w:left w:val="none" w:sz="0" w:space="0" w:color="auto"/>
            <w:bottom w:val="none" w:sz="0" w:space="0" w:color="auto"/>
            <w:right w:val="none" w:sz="0" w:space="0" w:color="auto"/>
          </w:divBdr>
          <w:divsChild>
            <w:div w:id="1065906923">
              <w:marLeft w:val="0"/>
              <w:marRight w:val="0"/>
              <w:marTop w:val="0"/>
              <w:marBottom w:val="0"/>
              <w:divBdr>
                <w:top w:val="none" w:sz="0" w:space="0" w:color="auto"/>
                <w:left w:val="none" w:sz="0" w:space="0" w:color="auto"/>
                <w:bottom w:val="none" w:sz="0" w:space="0" w:color="auto"/>
                <w:right w:val="none" w:sz="0" w:space="0" w:color="auto"/>
              </w:divBdr>
              <w:divsChild>
                <w:div w:id="120538979">
                  <w:marLeft w:val="0"/>
                  <w:marRight w:val="0"/>
                  <w:marTop w:val="0"/>
                  <w:marBottom w:val="0"/>
                  <w:divBdr>
                    <w:top w:val="none" w:sz="0" w:space="0" w:color="auto"/>
                    <w:left w:val="none" w:sz="0" w:space="0" w:color="auto"/>
                    <w:bottom w:val="none" w:sz="0" w:space="0" w:color="auto"/>
                    <w:right w:val="none" w:sz="0" w:space="0" w:color="auto"/>
                  </w:divBdr>
                  <w:divsChild>
                    <w:div w:id="409960294">
                      <w:marLeft w:val="0"/>
                      <w:marRight w:val="0"/>
                      <w:marTop w:val="0"/>
                      <w:marBottom w:val="0"/>
                      <w:divBdr>
                        <w:top w:val="none" w:sz="0" w:space="0" w:color="auto"/>
                        <w:left w:val="none" w:sz="0" w:space="0" w:color="auto"/>
                        <w:bottom w:val="none" w:sz="0" w:space="0" w:color="auto"/>
                        <w:right w:val="none" w:sz="0" w:space="0" w:color="auto"/>
                      </w:divBdr>
                      <w:divsChild>
                        <w:div w:id="1498572608">
                          <w:marLeft w:val="0"/>
                          <w:marRight w:val="0"/>
                          <w:marTop w:val="0"/>
                          <w:marBottom w:val="0"/>
                          <w:divBdr>
                            <w:top w:val="none" w:sz="0" w:space="0" w:color="auto"/>
                            <w:left w:val="none" w:sz="0" w:space="0" w:color="auto"/>
                            <w:bottom w:val="none" w:sz="0" w:space="0" w:color="auto"/>
                            <w:right w:val="none" w:sz="0" w:space="0" w:color="auto"/>
                          </w:divBdr>
                          <w:divsChild>
                            <w:div w:id="1883133280">
                              <w:marLeft w:val="0"/>
                              <w:marRight w:val="0"/>
                              <w:marTop w:val="0"/>
                              <w:marBottom w:val="0"/>
                              <w:divBdr>
                                <w:top w:val="none" w:sz="0" w:space="0" w:color="auto"/>
                                <w:left w:val="none" w:sz="0" w:space="0" w:color="auto"/>
                                <w:bottom w:val="none" w:sz="0" w:space="0" w:color="auto"/>
                                <w:right w:val="none" w:sz="0" w:space="0" w:color="auto"/>
                              </w:divBdr>
                              <w:divsChild>
                                <w:div w:id="880753411">
                                  <w:marLeft w:val="0"/>
                                  <w:marRight w:val="0"/>
                                  <w:marTop w:val="0"/>
                                  <w:marBottom w:val="0"/>
                                  <w:divBdr>
                                    <w:top w:val="none" w:sz="0" w:space="0" w:color="auto"/>
                                    <w:left w:val="none" w:sz="0" w:space="0" w:color="auto"/>
                                    <w:bottom w:val="none" w:sz="0" w:space="0" w:color="auto"/>
                                    <w:right w:val="none" w:sz="0" w:space="0" w:color="auto"/>
                                  </w:divBdr>
                                  <w:divsChild>
                                    <w:div w:id="1499495307">
                                      <w:marLeft w:val="0"/>
                                      <w:marRight w:val="0"/>
                                      <w:marTop w:val="0"/>
                                      <w:marBottom w:val="0"/>
                                      <w:divBdr>
                                        <w:top w:val="none" w:sz="0" w:space="0" w:color="auto"/>
                                        <w:left w:val="none" w:sz="0" w:space="0" w:color="auto"/>
                                        <w:bottom w:val="none" w:sz="0" w:space="0" w:color="auto"/>
                                        <w:right w:val="none" w:sz="0" w:space="0" w:color="auto"/>
                                      </w:divBdr>
                                      <w:divsChild>
                                        <w:div w:id="599795253">
                                          <w:marLeft w:val="0"/>
                                          <w:marRight w:val="0"/>
                                          <w:marTop w:val="0"/>
                                          <w:marBottom w:val="0"/>
                                          <w:divBdr>
                                            <w:top w:val="none" w:sz="0" w:space="0" w:color="auto"/>
                                            <w:left w:val="none" w:sz="0" w:space="0" w:color="auto"/>
                                            <w:bottom w:val="none" w:sz="0" w:space="0" w:color="auto"/>
                                            <w:right w:val="none" w:sz="0" w:space="0" w:color="auto"/>
                                          </w:divBdr>
                                          <w:divsChild>
                                            <w:div w:id="669600304">
                                              <w:marLeft w:val="0"/>
                                              <w:marRight w:val="0"/>
                                              <w:marTop w:val="0"/>
                                              <w:marBottom w:val="0"/>
                                              <w:divBdr>
                                                <w:top w:val="none" w:sz="0" w:space="0" w:color="auto"/>
                                                <w:left w:val="none" w:sz="0" w:space="0" w:color="auto"/>
                                                <w:bottom w:val="none" w:sz="0" w:space="0" w:color="auto"/>
                                                <w:right w:val="none" w:sz="0" w:space="0" w:color="auto"/>
                                              </w:divBdr>
                                              <w:divsChild>
                                                <w:div w:id="451486023">
                                                  <w:marLeft w:val="0"/>
                                                  <w:marRight w:val="0"/>
                                                  <w:marTop w:val="0"/>
                                                  <w:marBottom w:val="0"/>
                                                  <w:divBdr>
                                                    <w:top w:val="none" w:sz="0" w:space="0" w:color="auto"/>
                                                    <w:left w:val="none" w:sz="0" w:space="0" w:color="auto"/>
                                                    <w:bottom w:val="none" w:sz="0" w:space="0" w:color="auto"/>
                                                    <w:right w:val="none" w:sz="0" w:space="0" w:color="auto"/>
                                                  </w:divBdr>
                                                  <w:divsChild>
                                                    <w:div w:id="2036224143">
                                                      <w:marLeft w:val="0"/>
                                                      <w:marRight w:val="0"/>
                                                      <w:marTop w:val="0"/>
                                                      <w:marBottom w:val="0"/>
                                                      <w:divBdr>
                                                        <w:top w:val="none" w:sz="0" w:space="0" w:color="auto"/>
                                                        <w:left w:val="none" w:sz="0" w:space="0" w:color="auto"/>
                                                        <w:bottom w:val="none" w:sz="0" w:space="0" w:color="auto"/>
                                                        <w:right w:val="none" w:sz="0" w:space="0" w:color="auto"/>
                                                      </w:divBdr>
                                                      <w:divsChild>
                                                        <w:div w:id="554269814">
                                                          <w:marLeft w:val="0"/>
                                                          <w:marRight w:val="0"/>
                                                          <w:marTop w:val="0"/>
                                                          <w:marBottom w:val="0"/>
                                                          <w:divBdr>
                                                            <w:top w:val="none" w:sz="0" w:space="0" w:color="auto"/>
                                                            <w:left w:val="none" w:sz="0" w:space="0" w:color="auto"/>
                                                            <w:bottom w:val="none" w:sz="0" w:space="0" w:color="auto"/>
                                                            <w:right w:val="none" w:sz="0" w:space="0" w:color="auto"/>
                                                          </w:divBdr>
                                                          <w:divsChild>
                                                            <w:div w:id="1908150120">
                                                              <w:marLeft w:val="0"/>
                                                              <w:marRight w:val="125"/>
                                                              <w:marTop w:val="0"/>
                                                              <w:marBottom w:val="125"/>
                                                              <w:divBdr>
                                                                <w:top w:val="none" w:sz="0" w:space="0" w:color="auto"/>
                                                                <w:left w:val="none" w:sz="0" w:space="0" w:color="auto"/>
                                                                <w:bottom w:val="none" w:sz="0" w:space="0" w:color="auto"/>
                                                                <w:right w:val="none" w:sz="0" w:space="0" w:color="auto"/>
                                                              </w:divBdr>
                                                              <w:divsChild>
                                                                <w:div w:id="1666595170">
                                                                  <w:marLeft w:val="0"/>
                                                                  <w:marRight w:val="0"/>
                                                                  <w:marTop w:val="0"/>
                                                                  <w:marBottom w:val="0"/>
                                                                  <w:divBdr>
                                                                    <w:top w:val="none" w:sz="0" w:space="0" w:color="auto"/>
                                                                    <w:left w:val="none" w:sz="0" w:space="0" w:color="auto"/>
                                                                    <w:bottom w:val="none" w:sz="0" w:space="0" w:color="auto"/>
                                                                    <w:right w:val="none" w:sz="0" w:space="0" w:color="auto"/>
                                                                  </w:divBdr>
                                                                  <w:divsChild>
                                                                    <w:div w:id="533932748">
                                                                      <w:marLeft w:val="0"/>
                                                                      <w:marRight w:val="0"/>
                                                                      <w:marTop w:val="0"/>
                                                                      <w:marBottom w:val="0"/>
                                                                      <w:divBdr>
                                                                        <w:top w:val="none" w:sz="0" w:space="0" w:color="auto"/>
                                                                        <w:left w:val="none" w:sz="0" w:space="0" w:color="auto"/>
                                                                        <w:bottom w:val="none" w:sz="0" w:space="0" w:color="auto"/>
                                                                        <w:right w:val="none" w:sz="0" w:space="0" w:color="auto"/>
                                                                      </w:divBdr>
                                                                      <w:divsChild>
                                                                        <w:div w:id="827792577">
                                                                          <w:marLeft w:val="0"/>
                                                                          <w:marRight w:val="0"/>
                                                                          <w:marTop w:val="0"/>
                                                                          <w:marBottom w:val="0"/>
                                                                          <w:divBdr>
                                                                            <w:top w:val="none" w:sz="0" w:space="0" w:color="auto"/>
                                                                            <w:left w:val="none" w:sz="0" w:space="0" w:color="auto"/>
                                                                            <w:bottom w:val="none" w:sz="0" w:space="0" w:color="auto"/>
                                                                            <w:right w:val="none" w:sz="0" w:space="0" w:color="auto"/>
                                                                          </w:divBdr>
                                                                          <w:divsChild>
                                                                            <w:div w:id="1954242491">
                                                                              <w:marLeft w:val="0"/>
                                                                              <w:marRight w:val="0"/>
                                                                              <w:marTop w:val="0"/>
                                                                              <w:marBottom w:val="0"/>
                                                                              <w:divBdr>
                                                                                <w:top w:val="none" w:sz="0" w:space="0" w:color="auto"/>
                                                                                <w:left w:val="none" w:sz="0" w:space="0" w:color="auto"/>
                                                                                <w:bottom w:val="none" w:sz="0" w:space="0" w:color="auto"/>
                                                                                <w:right w:val="none" w:sz="0" w:space="0" w:color="auto"/>
                                                                              </w:divBdr>
                                                                              <w:divsChild>
                                                                                <w:div w:id="2052535723">
                                                                                  <w:marLeft w:val="0"/>
                                                                                  <w:marRight w:val="0"/>
                                                                                  <w:marTop w:val="0"/>
                                                                                  <w:marBottom w:val="0"/>
                                                                                  <w:divBdr>
                                                                                    <w:top w:val="none" w:sz="0" w:space="0" w:color="auto"/>
                                                                                    <w:left w:val="none" w:sz="0" w:space="0" w:color="auto"/>
                                                                                    <w:bottom w:val="none" w:sz="0" w:space="0" w:color="auto"/>
                                                                                    <w:right w:val="none" w:sz="0" w:space="0" w:color="auto"/>
                                                                                  </w:divBdr>
                                                                                  <w:divsChild>
                                                                                    <w:div w:id="191249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2112807">
      <w:bodyDiv w:val="1"/>
      <w:marLeft w:val="0"/>
      <w:marRight w:val="0"/>
      <w:marTop w:val="0"/>
      <w:marBottom w:val="0"/>
      <w:divBdr>
        <w:top w:val="none" w:sz="0" w:space="0" w:color="auto"/>
        <w:left w:val="none" w:sz="0" w:space="0" w:color="auto"/>
        <w:bottom w:val="none" w:sz="0" w:space="0" w:color="auto"/>
        <w:right w:val="none" w:sz="0" w:space="0" w:color="auto"/>
      </w:divBdr>
    </w:div>
    <w:div w:id="1417097416">
      <w:bodyDiv w:val="1"/>
      <w:marLeft w:val="0"/>
      <w:marRight w:val="0"/>
      <w:marTop w:val="0"/>
      <w:marBottom w:val="0"/>
      <w:divBdr>
        <w:top w:val="none" w:sz="0" w:space="0" w:color="auto"/>
        <w:left w:val="none" w:sz="0" w:space="0" w:color="auto"/>
        <w:bottom w:val="none" w:sz="0" w:space="0" w:color="auto"/>
        <w:right w:val="none" w:sz="0" w:space="0" w:color="auto"/>
      </w:divBdr>
      <w:divsChild>
        <w:div w:id="1096711999">
          <w:marLeft w:val="0"/>
          <w:marRight w:val="0"/>
          <w:marTop w:val="0"/>
          <w:marBottom w:val="0"/>
          <w:divBdr>
            <w:top w:val="none" w:sz="0" w:space="0" w:color="auto"/>
            <w:left w:val="none" w:sz="0" w:space="0" w:color="auto"/>
            <w:bottom w:val="none" w:sz="0" w:space="0" w:color="auto"/>
            <w:right w:val="none" w:sz="0" w:space="0" w:color="auto"/>
          </w:divBdr>
          <w:divsChild>
            <w:div w:id="398335040">
              <w:marLeft w:val="0"/>
              <w:marRight w:val="0"/>
              <w:marTop w:val="0"/>
              <w:marBottom w:val="0"/>
              <w:divBdr>
                <w:top w:val="none" w:sz="0" w:space="0" w:color="auto"/>
                <w:left w:val="none" w:sz="0" w:space="0" w:color="auto"/>
                <w:bottom w:val="none" w:sz="0" w:space="0" w:color="auto"/>
                <w:right w:val="none" w:sz="0" w:space="0" w:color="auto"/>
              </w:divBdr>
              <w:divsChild>
                <w:div w:id="885945756">
                  <w:marLeft w:val="0"/>
                  <w:marRight w:val="0"/>
                  <w:marTop w:val="0"/>
                  <w:marBottom w:val="0"/>
                  <w:divBdr>
                    <w:top w:val="none" w:sz="0" w:space="0" w:color="auto"/>
                    <w:left w:val="none" w:sz="0" w:space="0" w:color="auto"/>
                    <w:bottom w:val="none" w:sz="0" w:space="0" w:color="auto"/>
                    <w:right w:val="none" w:sz="0" w:space="0" w:color="auto"/>
                  </w:divBdr>
                  <w:divsChild>
                    <w:div w:id="1640645224">
                      <w:marLeft w:val="0"/>
                      <w:marRight w:val="0"/>
                      <w:marTop w:val="0"/>
                      <w:marBottom w:val="0"/>
                      <w:divBdr>
                        <w:top w:val="none" w:sz="0" w:space="0" w:color="auto"/>
                        <w:left w:val="none" w:sz="0" w:space="0" w:color="auto"/>
                        <w:bottom w:val="none" w:sz="0" w:space="0" w:color="auto"/>
                        <w:right w:val="none" w:sz="0" w:space="0" w:color="auto"/>
                      </w:divBdr>
                      <w:divsChild>
                        <w:div w:id="729114270">
                          <w:marLeft w:val="0"/>
                          <w:marRight w:val="0"/>
                          <w:marTop w:val="0"/>
                          <w:marBottom w:val="0"/>
                          <w:divBdr>
                            <w:top w:val="none" w:sz="0" w:space="0" w:color="auto"/>
                            <w:left w:val="none" w:sz="0" w:space="0" w:color="auto"/>
                            <w:bottom w:val="none" w:sz="0" w:space="0" w:color="auto"/>
                            <w:right w:val="none" w:sz="0" w:space="0" w:color="auto"/>
                          </w:divBdr>
                          <w:divsChild>
                            <w:div w:id="469132893">
                              <w:marLeft w:val="0"/>
                              <w:marRight w:val="0"/>
                              <w:marTop w:val="0"/>
                              <w:marBottom w:val="0"/>
                              <w:divBdr>
                                <w:top w:val="none" w:sz="0" w:space="0" w:color="auto"/>
                                <w:left w:val="none" w:sz="0" w:space="0" w:color="auto"/>
                                <w:bottom w:val="none" w:sz="0" w:space="0" w:color="auto"/>
                                <w:right w:val="none" w:sz="0" w:space="0" w:color="auto"/>
                              </w:divBdr>
                              <w:divsChild>
                                <w:div w:id="741370761">
                                  <w:marLeft w:val="0"/>
                                  <w:marRight w:val="0"/>
                                  <w:marTop w:val="0"/>
                                  <w:marBottom w:val="0"/>
                                  <w:divBdr>
                                    <w:top w:val="none" w:sz="0" w:space="0" w:color="auto"/>
                                    <w:left w:val="none" w:sz="0" w:space="0" w:color="auto"/>
                                    <w:bottom w:val="none" w:sz="0" w:space="0" w:color="auto"/>
                                    <w:right w:val="none" w:sz="0" w:space="0" w:color="auto"/>
                                  </w:divBdr>
                                  <w:divsChild>
                                    <w:div w:id="1251310585">
                                      <w:marLeft w:val="0"/>
                                      <w:marRight w:val="0"/>
                                      <w:marTop w:val="0"/>
                                      <w:marBottom w:val="0"/>
                                      <w:divBdr>
                                        <w:top w:val="none" w:sz="0" w:space="0" w:color="auto"/>
                                        <w:left w:val="none" w:sz="0" w:space="0" w:color="auto"/>
                                        <w:bottom w:val="none" w:sz="0" w:space="0" w:color="auto"/>
                                        <w:right w:val="none" w:sz="0" w:space="0" w:color="auto"/>
                                      </w:divBdr>
                                      <w:divsChild>
                                        <w:div w:id="828638120">
                                          <w:marLeft w:val="0"/>
                                          <w:marRight w:val="0"/>
                                          <w:marTop w:val="0"/>
                                          <w:marBottom w:val="0"/>
                                          <w:divBdr>
                                            <w:top w:val="none" w:sz="0" w:space="0" w:color="auto"/>
                                            <w:left w:val="none" w:sz="0" w:space="0" w:color="auto"/>
                                            <w:bottom w:val="none" w:sz="0" w:space="0" w:color="auto"/>
                                            <w:right w:val="none" w:sz="0" w:space="0" w:color="auto"/>
                                          </w:divBdr>
                                          <w:divsChild>
                                            <w:div w:id="693770019">
                                              <w:marLeft w:val="0"/>
                                              <w:marRight w:val="0"/>
                                              <w:marTop w:val="0"/>
                                              <w:marBottom w:val="0"/>
                                              <w:divBdr>
                                                <w:top w:val="none" w:sz="0" w:space="0" w:color="auto"/>
                                                <w:left w:val="none" w:sz="0" w:space="0" w:color="auto"/>
                                                <w:bottom w:val="none" w:sz="0" w:space="0" w:color="auto"/>
                                                <w:right w:val="none" w:sz="0" w:space="0" w:color="auto"/>
                                              </w:divBdr>
                                              <w:divsChild>
                                                <w:div w:id="389160833">
                                                  <w:marLeft w:val="0"/>
                                                  <w:marRight w:val="0"/>
                                                  <w:marTop w:val="0"/>
                                                  <w:marBottom w:val="0"/>
                                                  <w:divBdr>
                                                    <w:top w:val="none" w:sz="0" w:space="0" w:color="auto"/>
                                                    <w:left w:val="none" w:sz="0" w:space="0" w:color="auto"/>
                                                    <w:bottom w:val="none" w:sz="0" w:space="0" w:color="auto"/>
                                                    <w:right w:val="none" w:sz="0" w:space="0" w:color="auto"/>
                                                  </w:divBdr>
                                                  <w:divsChild>
                                                    <w:div w:id="86388666">
                                                      <w:marLeft w:val="0"/>
                                                      <w:marRight w:val="0"/>
                                                      <w:marTop w:val="0"/>
                                                      <w:marBottom w:val="0"/>
                                                      <w:divBdr>
                                                        <w:top w:val="none" w:sz="0" w:space="0" w:color="auto"/>
                                                        <w:left w:val="none" w:sz="0" w:space="0" w:color="auto"/>
                                                        <w:bottom w:val="none" w:sz="0" w:space="0" w:color="auto"/>
                                                        <w:right w:val="none" w:sz="0" w:space="0" w:color="auto"/>
                                                      </w:divBdr>
                                                      <w:divsChild>
                                                        <w:div w:id="185599690">
                                                          <w:marLeft w:val="0"/>
                                                          <w:marRight w:val="0"/>
                                                          <w:marTop w:val="0"/>
                                                          <w:marBottom w:val="0"/>
                                                          <w:divBdr>
                                                            <w:top w:val="none" w:sz="0" w:space="0" w:color="auto"/>
                                                            <w:left w:val="none" w:sz="0" w:space="0" w:color="auto"/>
                                                            <w:bottom w:val="none" w:sz="0" w:space="0" w:color="auto"/>
                                                            <w:right w:val="none" w:sz="0" w:space="0" w:color="auto"/>
                                                          </w:divBdr>
                                                          <w:divsChild>
                                                            <w:div w:id="730158366">
                                                              <w:marLeft w:val="0"/>
                                                              <w:marRight w:val="125"/>
                                                              <w:marTop w:val="0"/>
                                                              <w:marBottom w:val="125"/>
                                                              <w:divBdr>
                                                                <w:top w:val="none" w:sz="0" w:space="0" w:color="auto"/>
                                                                <w:left w:val="none" w:sz="0" w:space="0" w:color="auto"/>
                                                                <w:bottom w:val="none" w:sz="0" w:space="0" w:color="auto"/>
                                                                <w:right w:val="none" w:sz="0" w:space="0" w:color="auto"/>
                                                              </w:divBdr>
                                                              <w:divsChild>
                                                                <w:div w:id="339738742">
                                                                  <w:marLeft w:val="0"/>
                                                                  <w:marRight w:val="0"/>
                                                                  <w:marTop w:val="0"/>
                                                                  <w:marBottom w:val="0"/>
                                                                  <w:divBdr>
                                                                    <w:top w:val="none" w:sz="0" w:space="0" w:color="auto"/>
                                                                    <w:left w:val="none" w:sz="0" w:space="0" w:color="auto"/>
                                                                    <w:bottom w:val="none" w:sz="0" w:space="0" w:color="auto"/>
                                                                    <w:right w:val="none" w:sz="0" w:space="0" w:color="auto"/>
                                                                  </w:divBdr>
                                                                  <w:divsChild>
                                                                    <w:div w:id="1510409957">
                                                                      <w:marLeft w:val="0"/>
                                                                      <w:marRight w:val="0"/>
                                                                      <w:marTop w:val="0"/>
                                                                      <w:marBottom w:val="0"/>
                                                                      <w:divBdr>
                                                                        <w:top w:val="none" w:sz="0" w:space="0" w:color="auto"/>
                                                                        <w:left w:val="none" w:sz="0" w:space="0" w:color="auto"/>
                                                                        <w:bottom w:val="none" w:sz="0" w:space="0" w:color="auto"/>
                                                                        <w:right w:val="none" w:sz="0" w:space="0" w:color="auto"/>
                                                                      </w:divBdr>
                                                                      <w:divsChild>
                                                                        <w:div w:id="275871745">
                                                                          <w:marLeft w:val="0"/>
                                                                          <w:marRight w:val="0"/>
                                                                          <w:marTop w:val="0"/>
                                                                          <w:marBottom w:val="0"/>
                                                                          <w:divBdr>
                                                                            <w:top w:val="none" w:sz="0" w:space="0" w:color="auto"/>
                                                                            <w:left w:val="none" w:sz="0" w:space="0" w:color="auto"/>
                                                                            <w:bottom w:val="none" w:sz="0" w:space="0" w:color="auto"/>
                                                                            <w:right w:val="none" w:sz="0" w:space="0" w:color="auto"/>
                                                                          </w:divBdr>
                                                                          <w:divsChild>
                                                                            <w:div w:id="84542067">
                                                                              <w:marLeft w:val="0"/>
                                                                              <w:marRight w:val="0"/>
                                                                              <w:marTop w:val="0"/>
                                                                              <w:marBottom w:val="0"/>
                                                                              <w:divBdr>
                                                                                <w:top w:val="none" w:sz="0" w:space="0" w:color="auto"/>
                                                                                <w:left w:val="none" w:sz="0" w:space="0" w:color="auto"/>
                                                                                <w:bottom w:val="none" w:sz="0" w:space="0" w:color="auto"/>
                                                                                <w:right w:val="none" w:sz="0" w:space="0" w:color="auto"/>
                                                                              </w:divBdr>
                                                                              <w:divsChild>
                                                                                <w:div w:id="1680504290">
                                                                                  <w:marLeft w:val="0"/>
                                                                                  <w:marRight w:val="0"/>
                                                                                  <w:marTop w:val="0"/>
                                                                                  <w:marBottom w:val="0"/>
                                                                                  <w:divBdr>
                                                                                    <w:top w:val="none" w:sz="0" w:space="0" w:color="auto"/>
                                                                                    <w:left w:val="none" w:sz="0" w:space="0" w:color="auto"/>
                                                                                    <w:bottom w:val="none" w:sz="0" w:space="0" w:color="auto"/>
                                                                                    <w:right w:val="none" w:sz="0" w:space="0" w:color="auto"/>
                                                                                  </w:divBdr>
                                                                                  <w:divsChild>
                                                                                    <w:div w:id="2139565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4809798">
      <w:bodyDiv w:val="1"/>
      <w:marLeft w:val="0"/>
      <w:marRight w:val="0"/>
      <w:marTop w:val="0"/>
      <w:marBottom w:val="0"/>
      <w:divBdr>
        <w:top w:val="none" w:sz="0" w:space="0" w:color="auto"/>
        <w:left w:val="none" w:sz="0" w:space="0" w:color="auto"/>
        <w:bottom w:val="none" w:sz="0" w:space="0" w:color="auto"/>
        <w:right w:val="none" w:sz="0" w:space="0" w:color="auto"/>
      </w:divBdr>
      <w:divsChild>
        <w:div w:id="1510674065">
          <w:marLeft w:val="0"/>
          <w:marRight w:val="0"/>
          <w:marTop w:val="0"/>
          <w:marBottom w:val="0"/>
          <w:divBdr>
            <w:top w:val="none" w:sz="0" w:space="0" w:color="auto"/>
            <w:left w:val="none" w:sz="0" w:space="0" w:color="auto"/>
            <w:bottom w:val="none" w:sz="0" w:space="0" w:color="auto"/>
            <w:right w:val="none" w:sz="0" w:space="0" w:color="auto"/>
          </w:divBdr>
          <w:divsChild>
            <w:div w:id="236089291">
              <w:marLeft w:val="0"/>
              <w:marRight w:val="0"/>
              <w:marTop w:val="0"/>
              <w:marBottom w:val="0"/>
              <w:divBdr>
                <w:top w:val="none" w:sz="0" w:space="0" w:color="auto"/>
                <w:left w:val="none" w:sz="0" w:space="0" w:color="auto"/>
                <w:bottom w:val="none" w:sz="0" w:space="0" w:color="auto"/>
                <w:right w:val="none" w:sz="0" w:space="0" w:color="auto"/>
              </w:divBdr>
              <w:divsChild>
                <w:div w:id="291181696">
                  <w:marLeft w:val="0"/>
                  <w:marRight w:val="0"/>
                  <w:marTop w:val="0"/>
                  <w:marBottom w:val="0"/>
                  <w:divBdr>
                    <w:top w:val="none" w:sz="0" w:space="0" w:color="auto"/>
                    <w:left w:val="none" w:sz="0" w:space="0" w:color="auto"/>
                    <w:bottom w:val="none" w:sz="0" w:space="0" w:color="auto"/>
                    <w:right w:val="none" w:sz="0" w:space="0" w:color="auto"/>
                  </w:divBdr>
                  <w:divsChild>
                    <w:div w:id="1701975115">
                      <w:marLeft w:val="0"/>
                      <w:marRight w:val="0"/>
                      <w:marTop w:val="0"/>
                      <w:marBottom w:val="0"/>
                      <w:divBdr>
                        <w:top w:val="none" w:sz="0" w:space="0" w:color="auto"/>
                        <w:left w:val="none" w:sz="0" w:space="0" w:color="auto"/>
                        <w:bottom w:val="none" w:sz="0" w:space="0" w:color="auto"/>
                        <w:right w:val="none" w:sz="0" w:space="0" w:color="auto"/>
                      </w:divBdr>
                      <w:divsChild>
                        <w:div w:id="2120560999">
                          <w:marLeft w:val="0"/>
                          <w:marRight w:val="0"/>
                          <w:marTop w:val="0"/>
                          <w:marBottom w:val="0"/>
                          <w:divBdr>
                            <w:top w:val="none" w:sz="0" w:space="0" w:color="auto"/>
                            <w:left w:val="none" w:sz="0" w:space="0" w:color="auto"/>
                            <w:bottom w:val="none" w:sz="0" w:space="0" w:color="auto"/>
                            <w:right w:val="none" w:sz="0" w:space="0" w:color="auto"/>
                          </w:divBdr>
                          <w:divsChild>
                            <w:div w:id="1258322329">
                              <w:marLeft w:val="0"/>
                              <w:marRight w:val="0"/>
                              <w:marTop w:val="0"/>
                              <w:marBottom w:val="0"/>
                              <w:divBdr>
                                <w:top w:val="none" w:sz="0" w:space="0" w:color="auto"/>
                                <w:left w:val="none" w:sz="0" w:space="0" w:color="auto"/>
                                <w:bottom w:val="none" w:sz="0" w:space="0" w:color="auto"/>
                                <w:right w:val="none" w:sz="0" w:space="0" w:color="auto"/>
                              </w:divBdr>
                              <w:divsChild>
                                <w:div w:id="947851123">
                                  <w:marLeft w:val="0"/>
                                  <w:marRight w:val="0"/>
                                  <w:marTop w:val="0"/>
                                  <w:marBottom w:val="0"/>
                                  <w:divBdr>
                                    <w:top w:val="none" w:sz="0" w:space="0" w:color="auto"/>
                                    <w:left w:val="none" w:sz="0" w:space="0" w:color="auto"/>
                                    <w:bottom w:val="none" w:sz="0" w:space="0" w:color="auto"/>
                                    <w:right w:val="none" w:sz="0" w:space="0" w:color="auto"/>
                                  </w:divBdr>
                                  <w:divsChild>
                                    <w:div w:id="384724824">
                                      <w:marLeft w:val="0"/>
                                      <w:marRight w:val="0"/>
                                      <w:marTop w:val="0"/>
                                      <w:marBottom w:val="0"/>
                                      <w:divBdr>
                                        <w:top w:val="none" w:sz="0" w:space="0" w:color="auto"/>
                                        <w:left w:val="none" w:sz="0" w:space="0" w:color="auto"/>
                                        <w:bottom w:val="none" w:sz="0" w:space="0" w:color="auto"/>
                                        <w:right w:val="none" w:sz="0" w:space="0" w:color="auto"/>
                                      </w:divBdr>
                                      <w:divsChild>
                                        <w:div w:id="1158839929">
                                          <w:marLeft w:val="0"/>
                                          <w:marRight w:val="0"/>
                                          <w:marTop w:val="0"/>
                                          <w:marBottom w:val="0"/>
                                          <w:divBdr>
                                            <w:top w:val="none" w:sz="0" w:space="0" w:color="auto"/>
                                            <w:left w:val="none" w:sz="0" w:space="0" w:color="auto"/>
                                            <w:bottom w:val="none" w:sz="0" w:space="0" w:color="auto"/>
                                            <w:right w:val="none" w:sz="0" w:space="0" w:color="auto"/>
                                          </w:divBdr>
                                          <w:divsChild>
                                            <w:div w:id="1098258632">
                                              <w:marLeft w:val="0"/>
                                              <w:marRight w:val="0"/>
                                              <w:marTop w:val="0"/>
                                              <w:marBottom w:val="0"/>
                                              <w:divBdr>
                                                <w:top w:val="none" w:sz="0" w:space="0" w:color="auto"/>
                                                <w:left w:val="none" w:sz="0" w:space="0" w:color="auto"/>
                                                <w:bottom w:val="none" w:sz="0" w:space="0" w:color="auto"/>
                                                <w:right w:val="none" w:sz="0" w:space="0" w:color="auto"/>
                                              </w:divBdr>
                                              <w:divsChild>
                                                <w:div w:id="1054427813">
                                                  <w:marLeft w:val="0"/>
                                                  <w:marRight w:val="0"/>
                                                  <w:marTop w:val="0"/>
                                                  <w:marBottom w:val="0"/>
                                                  <w:divBdr>
                                                    <w:top w:val="none" w:sz="0" w:space="0" w:color="auto"/>
                                                    <w:left w:val="none" w:sz="0" w:space="0" w:color="auto"/>
                                                    <w:bottom w:val="none" w:sz="0" w:space="0" w:color="auto"/>
                                                    <w:right w:val="none" w:sz="0" w:space="0" w:color="auto"/>
                                                  </w:divBdr>
                                                  <w:divsChild>
                                                    <w:div w:id="1784304057">
                                                      <w:marLeft w:val="0"/>
                                                      <w:marRight w:val="0"/>
                                                      <w:marTop w:val="0"/>
                                                      <w:marBottom w:val="0"/>
                                                      <w:divBdr>
                                                        <w:top w:val="none" w:sz="0" w:space="0" w:color="auto"/>
                                                        <w:left w:val="none" w:sz="0" w:space="0" w:color="auto"/>
                                                        <w:bottom w:val="none" w:sz="0" w:space="0" w:color="auto"/>
                                                        <w:right w:val="none" w:sz="0" w:space="0" w:color="auto"/>
                                                      </w:divBdr>
                                                      <w:divsChild>
                                                        <w:div w:id="1273510939">
                                                          <w:marLeft w:val="0"/>
                                                          <w:marRight w:val="0"/>
                                                          <w:marTop w:val="0"/>
                                                          <w:marBottom w:val="0"/>
                                                          <w:divBdr>
                                                            <w:top w:val="none" w:sz="0" w:space="0" w:color="auto"/>
                                                            <w:left w:val="none" w:sz="0" w:space="0" w:color="auto"/>
                                                            <w:bottom w:val="none" w:sz="0" w:space="0" w:color="auto"/>
                                                            <w:right w:val="none" w:sz="0" w:space="0" w:color="auto"/>
                                                          </w:divBdr>
                                                          <w:divsChild>
                                                            <w:div w:id="1359309613">
                                                              <w:marLeft w:val="0"/>
                                                              <w:marRight w:val="125"/>
                                                              <w:marTop w:val="0"/>
                                                              <w:marBottom w:val="125"/>
                                                              <w:divBdr>
                                                                <w:top w:val="none" w:sz="0" w:space="0" w:color="auto"/>
                                                                <w:left w:val="none" w:sz="0" w:space="0" w:color="auto"/>
                                                                <w:bottom w:val="none" w:sz="0" w:space="0" w:color="auto"/>
                                                                <w:right w:val="none" w:sz="0" w:space="0" w:color="auto"/>
                                                              </w:divBdr>
                                                              <w:divsChild>
                                                                <w:div w:id="16784728">
                                                                  <w:marLeft w:val="0"/>
                                                                  <w:marRight w:val="0"/>
                                                                  <w:marTop w:val="0"/>
                                                                  <w:marBottom w:val="0"/>
                                                                  <w:divBdr>
                                                                    <w:top w:val="none" w:sz="0" w:space="0" w:color="auto"/>
                                                                    <w:left w:val="none" w:sz="0" w:space="0" w:color="auto"/>
                                                                    <w:bottom w:val="none" w:sz="0" w:space="0" w:color="auto"/>
                                                                    <w:right w:val="none" w:sz="0" w:space="0" w:color="auto"/>
                                                                  </w:divBdr>
                                                                  <w:divsChild>
                                                                    <w:div w:id="1460882324">
                                                                      <w:marLeft w:val="0"/>
                                                                      <w:marRight w:val="0"/>
                                                                      <w:marTop w:val="0"/>
                                                                      <w:marBottom w:val="0"/>
                                                                      <w:divBdr>
                                                                        <w:top w:val="none" w:sz="0" w:space="0" w:color="auto"/>
                                                                        <w:left w:val="none" w:sz="0" w:space="0" w:color="auto"/>
                                                                        <w:bottom w:val="none" w:sz="0" w:space="0" w:color="auto"/>
                                                                        <w:right w:val="none" w:sz="0" w:space="0" w:color="auto"/>
                                                                      </w:divBdr>
                                                                      <w:divsChild>
                                                                        <w:div w:id="1783261951">
                                                                          <w:marLeft w:val="0"/>
                                                                          <w:marRight w:val="0"/>
                                                                          <w:marTop w:val="0"/>
                                                                          <w:marBottom w:val="0"/>
                                                                          <w:divBdr>
                                                                            <w:top w:val="none" w:sz="0" w:space="0" w:color="auto"/>
                                                                            <w:left w:val="none" w:sz="0" w:space="0" w:color="auto"/>
                                                                            <w:bottom w:val="none" w:sz="0" w:space="0" w:color="auto"/>
                                                                            <w:right w:val="none" w:sz="0" w:space="0" w:color="auto"/>
                                                                          </w:divBdr>
                                                                          <w:divsChild>
                                                                            <w:div w:id="399909833">
                                                                              <w:marLeft w:val="0"/>
                                                                              <w:marRight w:val="0"/>
                                                                              <w:marTop w:val="0"/>
                                                                              <w:marBottom w:val="0"/>
                                                                              <w:divBdr>
                                                                                <w:top w:val="none" w:sz="0" w:space="0" w:color="auto"/>
                                                                                <w:left w:val="none" w:sz="0" w:space="0" w:color="auto"/>
                                                                                <w:bottom w:val="none" w:sz="0" w:space="0" w:color="auto"/>
                                                                                <w:right w:val="none" w:sz="0" w:space="0" w:color="auto"/>
                                                                              </w:divBdr>
                                                                              <w:divsChild>
                                                                                <w:div w:id="114716390">
                                                                                  <w:marLeft w:val="0"/>
                                                                                  <w:marRight w:val="0"/>
                                                                                  <w:marTop w:val="0"/>
                                                                                  <w:marBottom w:val="0"/>
                                                                                  <w:divBdr>
                                                                                    <w:top w:val="none" w:sz="0" w:space="0" w:color="auto"/>
                                                                                    <w:left w:val="none" w:sz="0" w:space="0" w:color="auto"/>
                                                                                    <w:bottom w:val="none" w:sz="0" w:space="0" w:color="auto"/>
                                                                                    <w:right w:val="none" w:sz="0" w:space="0" w:color="auto"/>
                                                                                  </w:divBdr>
                                                                                  <w:divsChild>
                                                                                    <w:div w:id="106368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8232214">
      <w:bodyDiv w:val="1"/>
      <w:marLeft w:val="0"/>
      <w:marRight w:val="0"/>
      <w:marTop w:val="0"/>
      <w:marBottom w:val="0"/>
      <w:divBdr>
        <w:top w:val="none" w:sz="0" w:space="0" w:color="auto"/>
        <w:left w:val="none" w:sz="0" w:space="0" w:color="auto"/>
        <w:bottom w:val="none" w:sz="0" w:space="0" w:color="auto"/>
        <w:right w:val="none" w:sz="0" w:space="0" w:color="auto"/>
      </w:divBdr>
      <w:divsChild>
        <w:div w:id="111293733">
          <w:marLeft w:val="0"/>
          <w:marRight w:val="0"/>
          <w:marTop w:val="0"/>
          <w:marBottom w:val="0"/>
          <w:divBdr>
            <w:top w:val="none" w:sz="0" w:space="0" w:color="auto"/>
            <w:left w:val="none" w:sz="0" w:space="0" w:color="auto"/>
            <w:bottom w:val="none" w:sz="0" w:space="0" w:color="auto"/>
            <w:right w:val="none" w:sz="0" w:space="0" w:color="auto"/>
          </w:divBdr>
          <w:divsChild>
            <w:div w:id="883442216">
              <w:marLeft w:val="0"/>
              <w:marRight w:val="0"/>
              <w:marTop w:val="0"/>
              <w:marBottom w:val="0"/>
              <w:divBdr>
                <w:top w:val="none" w:sz="0" w:space="0" w:color="auto"/>
                <w:left w:val="none" w:sz="0" w:space="0" w:color="auto"/>
                <w:bottom w:val="none" w:sz="0" w:space="0" w:color="auto"/>
                <w:right w:val="none" w:sz="0" w:space="0" w:color="auto"/>
              </w:divBdr>
              <w:divsChild>
                <w:div w:id="976573217">
                  <w:marLeft w:val="0"/>
                  <w:marRight w:val="0"/>
                  <w:marTop w:val="0"/>
                  <w:marBottom w:val="0"/>
                  <w:divBdr>
                    <w:top w:val="none" w:sz="0" w:space="0" w:color="auto"/>
                    <w:left w:val="none" w:sz="0" w:space="0" w:color="auto"/>
                    <w:bottom w:val="none" w:sz="0" w:space="0" w:color="auto"/>
                    <w:right w:val="none" w:sz="0" w:space="0" w:color="auto"/>
                  </w:divBdr>
                  <w:divsChild>
                    <w:div w:id="471875627">
                      <w:marLeft w:val="0"/>
                      <w:marRight w:val="0"/>
                      <w:marTop w:val="0"/>
                      <w:marBottom w:val="0"/>
                      <w:divBdr>
                        <w:top w:val="none" w:sz="0" w:space="0" w:color="auto"/>
                        <w:left w:val="none" w:sz="0" w:space="0" w:color="auto"/>
                        <w:bottom w:val="none" w:sz="0" w:space="0" w:color="auto"/>
                        <w:right w:val="none" w:sz="0" w:space="0" w:color="auto"/>
                      </w:divBdr>
                      <w:divsChild>
                        <w:div w:id="627514611">
                          <w:marLeft w:val="0"/>
                          <w:marRight w:val="0"/>
                          <w:marTop w:val="0"/>
                          <w:marBottom w:val="0"/>
                          <w:divBdr>
                            <w:top w:val="none" w:sz="0" w:space="0" w:color="auto"/>
                            <w:left w:val="none" w:sz="0" w:space="0" w:color="auto"/>
                            <w:bottom w:val="none" w:sz="0" w:space="0" w:color="auto"/>
                            <w:right w:val="none" w:sz="0" w:space="0" w:color="auto"/>
                          </w:divBdr>
                          <w:divsChild>
                            <w:div w:id="1813330445">
                              <w:marLeft w:val="0"/>
                              <w:marRight w:val="0"/>
                              <w:marTop w:val="0"/>
                              <w:marBottom w:val="0"/>
                              <w:divBdr>
                                <w:top w:val="none" w:sz="0" w:space="0" w:color="auto"/>
                                <w:left w:val="none" w:sz="0" w:space="0" w:color="auto"/>
                                <w:bottom w:val="none" w:sz="0" w:space="0" w:color="auto"/>
                                <w:right w:val="none" w:sz="0" w:space="0" w:color="auto"/>
                              </w:divBdr>
                              <w:divsChild>
                                <w:div w:id="1845314264">
                                  <w:marLeft w:val="0"/>
                                  <w:marRight w:val="0"/>
                                  <w:marTop w:val="0"/>
                                  <w:marBottom w:val="0"/>
                                  <w:divBdr>
                                    <w:top w:val="none" w:sz="0" w:space="0" w:color="auto"/>
                                    <w:left w:val="none" w:sz="0" w:space="0" w:color="auto"/>
                                    <w:bottom w:val="none" w:sz="0" w:space="0" w:color="auto"/>
                                    <w:right w:val="none" w:sz="0" w:space="0" w:color="auto"/>
                                  </w:divBdr>
                                  <w:divsChild>
                                    <w:div w:id="1510753841">
                                      <w:marLeft w:val="0"/>
                                      <w:marRight w:val="0"/>
                                      <w:marTop w:val="0"/>
                                      <w:marBottom w:val="0"/>
                                      <w:divBdr>
                                        <w:top w:val="none" w:sz="0" w:space="0" w:color="auto"/>
                                        <w:left w:val="none" w:sz="0" w:space="0" w:color="auto"/>
                                        <w:bottom w:val="none" w:sz="0" w:space="0" w:color="auto"/>
                                        <w:right w:val="none" w:sz="0" w:space="0" w:color="auto"/>
                                      </w:divBdr>
                                      <w:divsChild>
                                        <w:div w:id="734819869">
                                          <w:marLeft w:val="0"/>
                                          <w:marRight w:val="0"/>
                                          <w:marTop w:val="0"/>
                                          <w:marBottom w:val="0"/>
                                          <w:divBdr>
                                            <w:top w:val="none" w:sz="0" w:space="0" w:color="auto"/>
                                            <w:left w:val="none" w:sz="0" w:space="0" w:color="auto"/>
                                            <w:bottom w:val="none" w:sz="0" w:space="0" w:color="auto"/>
                                            <w:right w:val="none" w:sz="0" w:space="0" w:color="auto"/>
                                          </w:divBdr>
                                          <w:divsChild>
                                            <w:div w:id="1877691759">
                                              <w:marLeft w:val="0"/>
                                              <w:marRight w:val="0"/>
                                              <w:marTop w:val="0"/>
                                              <w:marBottom w:val="0"/>
                                              <w:divBdr>
                                                <w:top w:val="none" w:sz="0" w:space="0" w:color="auto"/>
                                                <w:left w:val="none" w:sz="0" w:space="0" w:color="auto"/>
                                                <w:bottom w:val="none" w:sz="0" w:space="0" w:color="auto"/>
                                                <w:right w:val="none" w:sz="0" w:space="0" w:color="auto"/>
                                              </w:divBdr>
                                              <w:divsChild>
                                                <w:div w:id="100029002">
                                                  <w:marLeft w:val="0"/>
                                                  <w:marRight w:val="0"/>
                                                  <w:marTop w:val="0"/>
                                                  <w:marBottom w:val="0"/>
                                                  <w:divBdr>
                                                    <w:top w:val="none" w:sz="0" w:space="0" w:color="auto"/>
                                                    <w:left w:val="none" w:sz="0" w:space="0" w:color="auto"/>
                                                    <w:bottom w:val="none" w:sz="0" w:space="0" w:color="auto"/>
                                                    <w:right w:val="none" w:sz="0" w:space="0" w:color="auto"/>
                                                  </w:divBdr>
                                                  <w:divsChild>
                                                    <w:div w:id="1877304220">
                                                      <w:marLeft w:val="0"/>
                                                      <w:marRight w:val="0"/>
                                                      <w:marTop w:val="0"/>
                                                      <w:marBottom w:val="0"/>
                                                      <w:divBdr>
                                                        <w:top w:val="none" w:sz="0" w:space="0" w:color="auto"/>
                                                        <w:left w:val="none" w:sz="0" w:space="0" w:color="auto"/>
                                                        <w:bottom w:val="none" w:sz="0" w:space="0" w:color="auto"/>
                                                        <w:right w:val="none" w:sz="0" w:space="0" w:color="auto"/>
                                                      </w:divBdr>
                                                      <w:divsChild>
                                                        <w:div w:id="1337879586">
                                                          <w:marLeft w:val="0"/>
                                                          <w:marRight w:val="0"/>
                                                          <w:marTop w:val="0"/>
                                                          <w:marBottom w:val="0"/>
                                                          <w:divBdr>
                                                            <w:top w:val="none" w:sz="0" w:space="0" w:color="auto"/>
                                                            <w:left w:val="none" w:sz="0" w:space="0" w:color="auto"/>
                                                            <w:bottom w:val="none" w:sz="0" w:space="0" w:color="auto"/>
                                                            <w:right w:val="none" w:sz="0" w:space="0" w:color="auto"/>
                                                          </w:divBdr>
                                                          <w:divsChild>
                                                            <w:div w:id="1851680854">
                                                              <w:marLeft w:val="0"/>
                                                              <w:marRight w:val="125"/>
                                                              <w:marTop w:val="0"/>
                                                              <w:marBottom w:val="125"/>
                                                              <w:divBdr>
                                                                <w:top w:val="none" w:sz="0" w:space="0" w:color="auto"/>
                                                                <w:left w:val="none" w:sz="0" w:space="0" w:color="auto"/>
                                                                <w:bottom w:val="none" w:sz="0" w:space="0" w:color="auto"/>
                                                                <w:right w:val="none" w:sz="0" w:space="0" w:color="auto"/>
                                                              </w:divBdr>
                                                              <w:divsChild>
                                                                <w:div w:id="16808337">
                                                                  <w:marLeft w:val="0"/>
                                                                  <w:marRight w:val="0"/>
                                                                  <w:marTop w:val="0"/>
                                                                  <w:marBottom w:val="0"/>
                                                                  <w:divBdr>
                                                                    <w:top w:val="none" w:sz="0" w:space="0" w:color="auto"/>
                                                                    <w:left w:val="none" w:sz="0" w:space="0" w:color="auto"/>
                                                                    <w:bottom w:val="none" w:sz="0" w:space="0" w:color="auto"/>
                                                                    <w:right w:val="none" w:sz="0" w:space="0" w:color="auto"/>
                                                                  </w:divBdr>
                                                                  <w:divsChild>
                                                                    <w:div w:id="1400711504">
                                                                      <w:marLeft w:val="0"/>
                                                                      <w:marRight w:val="0"/>
                                                                      <w:marTop w:val="0"/>
                                                                      <w:marBottom w:val="0"/>
                                                                      <w:divBdr>
                                                                        <w:top w:val="none" w:sz="0" w:space="0" w:color="auto"/>
                                                                        <w:left w:val="none" w:sz="0" w:space="0" w:color="auto"/>
                                                                        <w:bottom w:val="none" w:sz="0" w:space="0" w:color="auto"/>
                                                                        <w:right w:val="none" w:sz="0" w:space="0" w:color="auto"/>
                                                                      </w:divBdr>
                                                                      <w:divsChild>
                                                                        <w:div w:id="909463239">
                                                                          <w:marLeft w:val="0"/>
                                                                          <w:marRight w:val="0"/>
                                                                          <w:marTop w:val="0"/>
                                                                          <w:marBottom w:val="0"/>
                                                                          <w:divBdr>
                                                                            <w:top w:val="none" w:sz="0" w:space="0" w:color="auto"/>
                                                                            <w:left w:val="none" w:sz="0" w:space="0" w:color="auto"/>
                                                                            <w:bottom w:val="none" w:sz="0" w:space="0" w:color="auto"/>
                                                                            <w:right w:val="none" w:sz="0" w:space="0" w:color="auto"/>
                                                                          </w:divBdr>
                                                                          <w:divsChild>
                                                                            <w:div w:id="304624905">
                                                                              <w:marLeft w:val="0"/>
                                                                              <w:marRight w:val="0"/>
                                                                              <w:marTop w:val="0"/>
                                                                              <w:marBottom w:val="0"/>
                                                                              <w:divBdr>
                                                                                <w:top w:val="none" w:sz="0" w:space="0" w:color="auto"/>
                                                                                <w:left w:val="none" w:sz="0" w:space="0" w:color="auto"/>
                                                                                <w:bottom w:val="none" w:sz="0" w:space="0" w:color="auto"/>
                                                                                <w:right w:val="none" w:sz="0" w:space="0" w:color="auto"/>
                                                                              </w:divBdr>
                                                                              <w:divsChild>
                                                                                <w:div w:id="936400289">
                                                                                  <w:marLeft w:val="0"/>
                                                                                  <w:marRight w:val="0"/>
                                                                                  <w:marTop w:val="0"/>
                                                                                  <w:marBottom w:val="0"/>
                                                                                  <w:divBdr>
                                                                                    <w:top w:val="none" w:sz="0" w:space="0" w:color="auto"/>
                                                                                    <w:left w:val="none" w:sz="0" w:space="0" w:color="auto"/>
                                                                                    <w:bottom w:val="none" w:sz="0" w:space="0" w:color="auto"/>
                                                                                    <w:right w:val="none" w:sz="0" w:space="0" w:color="auto"/>
                                                                                  </w:divBdr>
                                                                                  <w:divsChild>
                                                                                    <w:div w:id="135156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9545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wmf"/><Relationship Id="rId26" Type="http://schemas.openxmlformats.org/officeDocument/2006/relationships/image" Target="media/image13.jpeg"/><Relationship Id="rId3" Type="http://schemas.openxmlformats.org/officeDocument/2006/relationships/customXml" Target="../customXml/item3.xml"/><Relationship Id="rId21" Type="http://schemas.openxmlformats.org/officeDocument/2006/relationships/image" Target="media/image9.wmf"/><Relationship Id="rId34" Type="http://schemas.microsoft.com/office/2007/relationships/stylesWithEffects" Target="stylesWithEffects.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image" Target="media/image5.png"/><Relationship Id="rId25" Type="http://schemas.openxmlformats.org/officeDocument/2006/relationships/image" Target="media/image12.w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w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inggemeenten.nl/gemma/gegevens-en-berichten-(stuf)/forums/stuf_3/1414-Nieuwe-versie-StUF-Beheermodel" TargetMode="External"/><Relationship Id="rId24" Type="http://schemas.openxmlformats.org/officeDocument/2006/relationships/image" Target="media/image11.w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image" Target="media/image10.wmf"/><Relationship Id="rId28" Type="http://schemas.openxmlformats.org/officeDocument/2006/relationships/image" Target="media/image15.wmf"/><Relationship Id="rId10" Type="http://schemas.openxmlformats.org/officeDocument/2006/relationships/endnotes" Target="endnotes.xml"/><Relationship Id="rId19" Type="http://schemas.openxmlformats.org/officeDocument/2006/relationships/image" Target="media/image7.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yperlink" Target="https://webmail.vng.nl/owa/redir.aspx?C=d236237d993748a4bb57fe6eb675d067&amp;URL=http%3a%2f%2fwww.stuftestplatform.nl" TargetMode="External"/><Relationship Id="rId27" Type="http://schemas.openxmlformats.org/officeDocument/2006/relationships/image" Target="media/image14.wmf"/><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6.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8A0CF5152E2A04AA7B459D707479742" ma:contentTypeVersion="4" ma:contentTypeDescription="Create a new document." ma:contentTypeScope="" ma:versionID="8d12e6efbab09d5a141ef2038211fd10">
  <xsd:schema xmlns:xsd="http://www.w3.org/2001/XMLSchema" xmlns:p="http://schemas.microsoft.com/office/2006/metadata/properties" xmlns:ns1="http://schemas.microsoft.com/sharepoint/v3" targetNamespace="http://schemas.microsoft.com/office/2006/metadata/properties" ma:root="true" ma:fieldsID="9c8b4fa7710310ae55ccfedc402e964f" ns1:_="">
    <xsd:import namespace="http://schemas.microsoft.com/sharepoint/v3"/>
    <xsd:element name="properties">
      <xsd:complexType>
        <xsd:sequence>
          <xsd:element name="documentManagement">
            <xsd:complexType>
              <xsd:all>
                <xsd:element ref="ns1:ImageWidth" minOccurs="0"/>
                <xsd:element ref="ns1:ImageHeight" minOccurs="0"/>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ImageWidth" ma:index="10" nillable="true" ma:displayName="Picture Width" ma:internalName="ImageWidth" ma:readOnly="true">
      <xsd:simpleType>
        <xsd:restriction base="dms:Unknown"/>
      </xsd:simpleType>
    </xsd:element>
    <xsd:element name="ImageHeight" ma:index="11" nillable="true" ma:displayName="Picture Height" ma:internalName="ImageHeight" ma:readOnly="true">
      <xsd:simpleType>
        <xsd:restriction base="dms:Unknown"/>
      </xsd:simpleType>
    </xsd:element>
    <xsd:element name="PublishingStartDate" ma:index="12" nillable="true" ma:displayName="Scheduling Start Date" ma:description="" ma:hidden="true" ma:internalName="PublishingStartDate">
      <xsd:simpleType>
        <xsd:restriction base="dms:Unknown"/>
      </xsd:simpleType>
    </xsd:element>
    <xsd:element name="PublishingExpirationDate" ma:index="13"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ma:readOnly="true"/>
        <xsd:element ref="dc:title" minOccurs="0" maxOccurs="1" ma:index="1" ma:displayName="Omschrijving"/>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A1F94-B13E-4BF6-B026-8EDF0584549A}">
  <ds:schemaRefs>
    <ds:schemaRef ds:uri="http://schemas.microsoft.com/office/2006/metadata/properties"/>
    <ds:schemaRef ds:uri="http://schemas.microsoft.com/sharepoint/v3"/>
  </ds:schemaRefs>
</ds:datastoreItem>
</file>

<file path=customXml/itemProps2.xml><?xml version="1.0" encoding="utf-8"?>
<ds:datastoreItem xmlns:ds="http://schemas.openxmlformats.org/officeDocument/2006/customXml" ds:itemID="{361BF2CF-1EE3-48FB-AEB6-651F7FD372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ECA4F4C-5CF5-4DA5-A6CC-A637CDB7C81E}">
  <ds:schemaRefs>
    <ds:schemaRef ds:uri="http://schemas.microsoft.com/sharepoint/v3/contenttype/forms"/>
  </ds:schemaRefs>
</ds:datastoreItem>
</file>

<file path=customXml/itemProps4.xml><?xml version="1.0" encoding="utf-8"?>
<ds:datastoreItem xmlns:ds="http://schemas.openxmlformats.org/officeDocument/2006/customXml" ds:itemID="{913C26D9-537E-4254-BC53-271105017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5263</TotalTime>
  <Pages>47</Pages>
  <Words>16774</Words>
  <Characters>92257</Characters>
  <Application>Microsoft Office Word</Application>
  <DocSecurity>0</DocSecurity>
  <Lines>768</Lines>
  <Paragraphs>217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Beheer en onderhoud van StUF</vt:lpstr>
      <vt:lpstr>Beheer en onderhoud van StUF</vt:lpstr>
    </vt:vector>
  </TitlesOfParts>
  <Company>ICTU/EGEM iteams</Company>
  <LinksUpToDate>false</LinksUpToDate>
  <CharactersWithSpaces>108814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Beheer en onderhoud van StUF</dc:title>
  <dc:subject>project: Versterking StUF in 2008</dc:subject>
  <dc:creator>Peter Klaver</dc:creator>
  <cp:keywords>Beheer StUF</cp:keywords>
  <cp:lastModifiedBy>Jan Campschroer</cp:lastModifiedBy>
  <cp:revision>40</cp:revision>
  <cp:lastPrinted>2014-05-23T08:46:00Z</cp:lastPrinted>
  <dcterms:created xsi:type="dcterms:W3CDTF">2012-06-14T10:20:00Z</dcterms:created>
  <dcterms:modified xsi:type="dcterms:W3CDTF">2014-09-10T06:35:00Z</dcterms:modified>
</cp:coreProperties>
</file>